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5CB66" w14:textId="77777777" w:rsidR="00571097" w:rsidRPr="005C4A89" w:rsidRDefault="00571097" w:rsidP="00571097">
      <w:pPr>
        <w:ind w:left="-426"/>
        <w:jc w:val="center"/>
        <w:rPr>
          <w:rFonts w:ascii="Arial" w:hAnsi="Arial" w:cs="Arial"/>
          <w:b/>
          <w:sz w:val="22"/>
          <w:szCs w:val="22"/>
        </w:rPr>
      </w:pPr>
      <w:r w:rsidRPr="005C4A89">
        <w:rPr>
          <w:rFonts w:ascii="Arial" w:hAnsi="Arial" w:cs="Arial"/>
          <w:b/>
          <w:sz w:val="22"/>
          <w:szCs w:val="22"/>
        </w:rPr>
        <w:t xml:space="preserve">Contenido </w:t>
      </w:r>
    </w:p>
    <w:p w14:paraId="74D6B9E4" w14:textId="77777777" w:rsidR="00571097" w:rsidRPr="005C4A89" w:rsidRDefault="00571097" w:rsidP="00E44D5A">
      <w:pPr>
        <w:rPr>
          <w:rFonts w:ascii="Arial" w:hAnsi="Arial" w:cs="Arial"/>
          <w:sz w:val="22"/>
          <w:szCs w:val="22"/>
        </w:rPr>
      </w:pPr>
    </w:p>
    <w:p w14:paraId="17B82C68" w14:textId="77777777" w:rsidR="000315EA" w:rsidRPr="005C4A89" w:rsidRDefault="000315EA" w:rsidP="00E44D5A">
      <w:pPr>
        <w:rPr>
          <w:rFonts w:ascii="Arial" w:hAnsi="Arial" w:cs="Arial"/>
          <w:sz w:val="22"/>
          <w:szCs w:val="22"/>
        </w:rPr>
      </w:pPr>
    </w:p>
    <w:p w14:paraId="311A6613" w14:textId="6454ABC7" w:rsidR="00C03000" w:rsidRDefault="00891C2E">
      <w:pPr>
        <w:pStyle w:val="TDC1"/>
        <w:rPr>
          <w:rFonts w:asciiTheme="minorHAnsi" w:eastAsiaTheme="minorEastAsia" w:hAnsiTheme="minorHAnsi" w:cstheme="minorBidi"/>
          <w:bCs w:val="0"/>
          <w:noProof/>
          <w:kern w:val="2"/>
          <w:sz w:val="24"/>
          <w:lang w:eastAsia="es-MX"/>
          <w14:ligatures w14:val="standardContextual"/>
        </w:rPr>
      </w:pPr>
      <w:r w:rsidRPr="005C4A89">
        <w:rPr>
          <w:rStyle w:val="Hipervnculo"/>
          <w:rFonts w:cs="Arial"/>
          <w:noProof/>
          <w:color w:val="auto"/>
          <w:szCs w:val="20"/>
        </w:rPr>
        <w:fldChar w:fldCharType="begin"/>
      </w:r>
      <w:r w:rsidRPr="005C4A89">
        <w:rPr>
          <w:rStyle w:val="Hipervnculo"/>
          <w:rFonts w:cs="Arial"/>
          <w:noProof/>
          <w:color w:val="auto"/>
          <w:szCs w:val="20"/>
        </w:rPr>
        <w:instrText xml:space="preserve"> TOC \o "1-3" \h \z \u </w:instrText>
      </w:r>
      <w:r w:rsidRPr="005C4A89">
        <w:rPr>
          <w:rStyle w:val="Hipervnculo"/>
          <w:rFonts w:cs="Arial"/>
          <w:noProof/>
          <w:color w:val="auto"/>
          <w:szCs w:val="20"/>
        </w:rPr>
        <w:fldChar w:fldCharType="separate"/>
      </w:r>
      <w:hyperlink w:anchor="_Toc193972149" w:history="1">
        <w:r w:rsidR="00C03000" w:rsidRPr="00E90223">
          <w:rPr>
            <w:rStyle w:val="Hipervnculo"/>
            <w:rFonts w:cs="Arial"/>
            <w:noProof/>
          </w:rPr>
          <w:t>a)</w:t>
        </w:r>
        <w:r w:rsidR="00C03000">
          <w:rPr>
            <w:rFonts w:asciiTheme="minorHAnsi" w:eastAsiaTheme="minorEastAsia" w:hAnsiTheme="minorHAnsi" w:cstheme="minorBidi"/>
            <w:bCs w:val="0"/>
            <w:noProof/>
            <w:kern w:val="2"/>
            <w:sz w:val="24"/>
            <w:lang w:eastAsia="es-MX"/>
            <w14:ligatures w14:val="standardContextual"/>
          </w:rPr>
          <w:tab/>
        </w:r>
        <w:r w:rsidR="00C03000" w:rsidRPr="00E90223">
          <w:rPr>
            <w:rStyle w:val="Hipervnculo"/>
            <w:rFonts w:cs="Arial"/>
            <w:noProof/>
          </w:rPr>
          <w:t>Descripción amplia y detallada de los bienes a adquirir o arrendar o servicios solicitados</w:t>
        </w:r>
        <w:r w:rsidR="00C03000">
          <w:rPr>
            <w:noProof/>
            <w:webHidden/>
          </w:rPr>
          <w:tab/>
        </w:r>
        <w:r w:rsidR="00C03000">
          <w:rPr>
            <w:noProof/>
            <w:webHidden/>
          </w:rPr>
          <w:fldChar w:fldCharType="begin"/>
        </w:r>
        <w:r w:rsidR="00C03000">
          <w:rPr>
            <w:noProof/>
            <w:webHidden/>
          </w:rPr>
          <w:instrText xml:space="preserve"> PAGEREF _Toc193972149 \h </w:instrText>
        </w:r>
        <w:r w:rsidR="00C03000">
          <w:rPr>
            <w:noProof/>
            <w:webHidden/>
          </w:rPr>
        </w:r>
        <w:r w:rsidR="00C03000">
          <w:rPr>
            <w:noProof/>
            <w:webHidden/>
          </w:rPr>
          <w:fldChar w:fldCharType="separate"/>
        </w:r>
        <w:r w:rsidR="00C03000">
          <w:rPr>
            <w:noProof/>
            <w:webHidden/>
          </w:rPr>
          <w:t>2</w:t>
        </w:r>
        <w:r w:rsidR="00C03000">
          <w:rPr>
            <w:noProof/>
            <w:webHidden/>
          </w:rPr>
          <w:fldChar w:fldCharType="end"/>
        </w:r>
      </w:hyperlink>
    </w:p>
    <w:p w14:paraId="5CCAB820" w14:textId="5091B150"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50" w:history="1">
        <w:r w:rsidRPr="00E90223">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eastAsia="Calibri" w:cs="Arial"/>
            <w:noProof/>
          </w:rPr>
          <w:t xml:space="preserve">Características y </w:t>
        </w:r>
        <w:r w:rsidRPr="00E90223">
          <w:rPr>
            <w:rStyle w:val="Hipervnculo"/>
            <w:rFonts w:cs="Arial"/>
            <w:noProof/>
          </w:rPr>
          <w:t>especificaciones</w:t>
        </w:r>
        <w:r>
          <w:rPr>
            <w:noProof/>
            <w:webHidden/>
          </w:rPr>
          <w:tab/>
        </w:r>
        <w:r>
          <w:rPr>
            <w:noProof/>
            <w:webHidden/>
          </w:rPr>
          <w:fldChar w:fldCharType="begin"/>
        </w:r>
        <w:r>
          <w:rPr>
            <w:noProof/>
            <w:webHidden/>
          </w:rPr>
          <w:instrText xml:space="preserve"> PAGEREF _Toc193972150 \h </w:instrText>
        </w:r>
        <w:r>
          <w:rPr>
            <w:noProof/>
            <w:webHidden/>
          </w:rPr>
        </w:r>
        <w:r>
          <w:rPr>
            <w:noProof/>
            <w:webHidden/>
          </w:rPr>
          <w:fldChar w:fldCharType="separate"/>
        </w:r>
        <w:r>
          <w:rPr>
            <w:noProof/>
            <w:webHidden/>
          </w:rPr>
          <w:t>2</w:t>
        </w:r>
        <w:r>
          <w:rPr>
            <w:noProof/>
            <w:webHidden/>
          </w:rPr>
          <w:fldChar w:fldCharType="end"/>
        </w:r>
      </w:hyperlink>
    </w:p>
    <w:p w14:paraId="68067991" w14:textId="3DDD5ADF"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51" w:history="1">
        <w:r w:rsidRPr="00E90223">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Objetivo</w:t>
        </w:r>
        <w:r>
          <w:rPr>
            <w:noProof/>
            <w:webHidden/>
          </w:rPr>
          <w:tab/>
        </w:r>
        <w:r>
          <w:rPr>
            <w:noProof/>
            <w:webHidden/>
          </w:rPr>
          <w:fldChar w:fldCharType="begin"/>
        </w:r>
        <w:r>
          <w:rPr>
            <w:noProof/>
            <w:webHidden/>
          </w:rPr>
          <w:instrText xml:space="preserve"> PAGEREF _Toc193972151 \h </w:instrText>
        </w:r>
        <w:r>
          <w:rPr>
            <w:noProof/>
            <w:webHidden/>
          </w:rPr>
        </w:r>
        <w:r>
          <w:rPr>
            <w:noProof/>
            <w:webHidden/>
          </w:rPr>
          <w:fldChar w:fldCharType="separate"/>
        </w:r>
        <w:r>
          <w:rPr>
            <w:noProof/>
            <w:webHidden/>
          </w:rPr>
          <w:t>2</w:t>
        </w:r>
        <w:r>
          <w:rPr>
            <w:noProof/>
            <w:webHidden/>
          </w:rPr>
          <w:fldChar w:fldCharType="end"/>
        </w:r>
      </w:hyperlink>
    </w:p>
    <w:p w14:paraId="5B7296A0" w14:textId="72C60959"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52" w:history="1">
        <w:r w:rsidRPr="00E90223">
          <w:rPr>
            <w:rStyle w:val="Hipervnculo"/>
            <w:rFonts w:cs="Arial"/>
            <w:noProof/>
          </w:rPr>
          <w:t>ii.</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Alcance</w:t>
        </w:r>
        <w:r>
          <w:rPr>
            <w:noProof/>
            <w:webHidden/>
          </w:rPr>
          <w:tab/>
        </w:r>
        <w:r>
          <w:rPr>
            <w:noProof/>
            <w:webHidden/>
          </w:rPr>
          <w:fldChar w:fldCharType="begin"/>
        </w:r>
        <w:r>
          <w:rPr>
            <w:noProof/>
            <w:webHidden/>
          </w:rPr>
          <w:instrText xml:space="preserve"> PAGEREF _Toc193972152 \h </w:instrText>
        </w:r>
        <w:r>
          <w:rPr>
            <w:noProof/>
            <w:webHidden/>
          </w:rPr>
        </w:r>
        <w:r>
          <w:rPr>
            <w:noProof/>
            <w:webHidden/>
          </w:rPr>
          <w:fldChar w:fldCharType="separate"/>
        </w:r>
        <w:r>
          <w:rPr>
            <w:noProof/>
            <w:webHidden/>
          </w:rPr>
          <w:t>3</w:t>
        </w:r>
        <w:r>
          <w:rPr>
            <w:noProof/>
            <w:webHidden/>
          </w:rPr>
          <w:fldChar w:fldCharType="end"/>
        </w:r>
      </w:hyperlink>
    </w:p>
    <w:p w14:paraId="560967FE" w14:textId="1EB8FF70"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53" w:history="1">
        <w:r w:rsidRPr="00E90223">
          <w:rPr>
            <w:rStyle w:val="Hipervnculo"/>
            <w:rFonts w:cs="Arial"/>
            <w:noProof/>
          </w:rPr>
          <w:t>iii.</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Requerimientos técnicos</w:t>
        </w:r>
        <w:r>
          <w:rPr>
            <w:noProof/>
            <w:webHidden/>
          </w:rPr>
          <w:tab/>
        </w:r>
        <w:r>
          <w:rPr>
            <w:noProof/>
            <w:webHidden/>
          </w:rPr>
          <w:fldChar w:fldCharType="begin"/>
        </w:r>
        <w:r>
          <w:rPr>
            <w:noProof/>
            <w:webHidden/>
          </w:rPr>
          <w:instrText xml:space="preserve"> PAGEREF _Toc193972153 \h </w:instrText>
        </w:r>
        <w:r>
          <w:rPr>
            <w:noProof/>
            <w:webHidden/>
          </w:rPr>
        </w:r>
        <w:r>
          <w:rPr>
            <w:noProof/>
            <w:webHidden/>
          </w:rPr>
          <w:fldChar w:fldCharType="separate"/>
        </w:r>
        <w:r>
          <w:rPr>
            <w:noProof/>
            <w:webHidden/>
          </w:rPr>
          <w:t>4</w:t>
        </w:r>
        <w:r>
          <w:rPr>
            <w:noProof/>
            <w:webHidden/>
          </w:rPr>
          <w:fldChar w:fldCharType="end"/>
        </w:r>
      </w:hyperlink>
    </w:p>
    <w:p w14:paraId="41E75C61" w14:textId="79E27D74"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54" w:history="1">
        <w:r w:rsidRPr="00E90223">
          <w:rPr>
            <w:rStyle w:val="Hipervnculo"/>
            <w:rFonts w:cs="Arial"/>
            <w:noProof/>
          </w:rPr>
          <w:t>1)</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Funcionales</w:t>
        </w:r>
        <w:r>
          <w:rPr>
            <w:noProof/>
            <w:webHidden/>
          </w:rPr>
          <w:tab/>
        </w:r>
        <w:r>
          <w:rPr>
            <w:noProof/>
            <w:webHidden/>
          </w:rPr>
          <w:fldChar w:fldCharType="begin"/>
        </w:r>
        <w:r>
          <w:rPr>
            <w:noProof/>
            <w:webHidden/>
          </w:rPr>
          <w:instrText xml:space="preserve"> PAGEREF _Toc193972154 \h </w:instrText>
        </w:r>
        <w:r>
          <w:rPr>
            <w:noProof/>
            <w:webHidden/>
          </w:rPr>
        </w:r>
        <w:r>
          <w:rPr>
            <w:noProof/>
            <w:webHidden/>
          </w:rPr>
          <w:fldChar w:fldCharType="separate"/>
        </w:r>
        <w:r>
          <w:rPr>
            <w:noProof/>
            <w:webHidden/>
          </w:rPr>
          <w:t>4</w:t>
        </w:r>
        <w:r>
          <w:rPr>
            <w:noProof/>
            <w:webHidden/>
          </w:rPr>
          <w:fldChar w:fldCharType="end"/>
        </w:r>
      </w:hyperlink>
    </w:p>
    <w:p w14:paraId="63CFDEA9" w14:textId="3046C8A2"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55" w:history="1">
        <w:r w:rsidRPr="00E90223">
          <w:rPr>
            <w:rStyle w:val="Hipervnculo"/>
            <w:rFonts w:cs="Arial"/>
            <w:noProof/>
          </w:rPr>
          <w:t>2)</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No funcionales</w:t>
        </w:r>
        <w:r>
          <w:rPr>
            <w:noProof/>
            <w:webHidden/>
          </w:rPr>
          <w:tab/>
        </w:r>
        <w:r>
          <w:rPr>
            <w:noProof/>
            <w:webHidden/>
          </w:rPr>
          <w:fldChar w:fldCharType="begin"/>
        </w:r>
        <w:r>
          <w:rPr>
            <w:noProof/>
            <w:webHidden/>
          </w:rPr>
          <w:instrText xml:space="preserve"> PAGEREF _Toc193972155 \h </w:instrText>
        </w:r>
        <w:r>
          <w:rPr>
            <w:noProof/>
            <w:webHidden/>
          </w:rPr>
        </w:r>
        <w:r>
          <w:rPr>
            <w:noProof/>
            <w:webHidden/>
          </w:rPr>
          <w:fldChar w:fldCharType="separate"/>
        </w:r>
        <w:r>
          <w:rPr>
            <w:noProof/>
            <w:webHidden/>
          </w:rPr>
          <w:t>15</w:t>
        </w:r>
        <w:r>
          <w:rPr>
            <w:noProof/>
            <w:webHidden/>
          </w:rPr>
          <w:fldChar w:fldCharType="end"/>
        </w:r>
      </w:hyperlink>
    </w:p>
    <w:p w14:paraId="389DE90A" w14:textId="6244F9A6"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56" w:history="1">
        <w:r w:rsidRPr="00E90223">
          <w:rPr>
            <w:rStyle w:val="Hipervnculo"/>
            <w:rFonts w:cs="Arial"/>
            <w:noProof/>
          </w:rPr>
          <w:t>iv.</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Especificaciones técnicas</w:t>
        </w:r>
        <w:r>
          <w:rPr>
            <w:noProof/>
            <w:webHidden/>
          </w:rPr>
          <w:tab/>
        </w:r>
        <w:r>
          <w:rPr>
            <w:noProof/>
            <w:webHidden/>
          </w:rPr>
          <w:fldChar w:fldCharType="begin"/>
        </w:r>
        <w:r>
          <w:rPr>
            <w:noProof/>
            <w:webHidden/>
          </w:rPr>
          <w:instrText xml:space="preserve"> PAGEREF _Toc193972156 \h </w:instrText>
        </w:r>
        <w:r>
          <w:rPr>
            <w:noProof/>
            <w:webHidden/>
          </w:rPr>
        </w:r>
        <w:r>
          <w:rPr>
            <w:noProof/>
            <w:webHidden/>
          </w:rPr>
          <w:fldChar w:fldCharType="separate"/>
        </w:r>
        <w:r>
          <w:rPr>
            <w:noProof/>
            <w:webHidden/>
          </w:rPr>
          <w:t>23</w:t>
        </w:r>
        <w:r>
          <w:rPr>
            <w:noProof/>
            <w:webHidden/>
          </w:rPr>
          <w:fldChar w:fldCharType="end"/>
        </w:r>
      </w:hyperlink>
    </w:p>
    <w:p w14:paraId="1D01F0D6" w14:textId="1A00A1DC"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57" w:history="1">
        <w:r w:rsidRPr="00E90223">
          <w:rPr>
            <w:rStyle w:val="Hipervnculo"/>
            <w:rFonts w:cs="Arial"/>
            <w:noProof/>
          </w:rPr>
          <w:t>v.</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Perfil del licitante</w:t>
        </w:r>
        <w:r>
          <w:rPr>
            <w:noProof/>
            <w:webHidden/>
          </w:rPr>
          <w:tab/>
        </w:r>
        <w:r>
          <w:rPr>
            <w:noProof/>
            <w:webHidden/>
          </w:rPr>
          <w:fldChar w:fldCharType="begin"/>
        </w:r>
        <w:r>
          <w:rPr>
            <w:noProof/>
            <w:webHidden/>
          </w:rPr>
          <w:instrText xml:space="preserve"> PAGEREF _Toc193972157 \h </w:instrText>
        </w:r>
        <w:r>
          <w:rPr>
            <w:noProof/>
            <w:webHidden/>
          </w:rPr>
        </w:r>
        <w:r>
          <w:rPr>
            <w:noProof/>
            <w:webHidden/>
          </w:rPr>
          <w:fldChar w:fldCharType="separate"/>
        </w:r>
        <w:r>
          <w:rPr>
            <w:noProof/>
            <w:webHidden/>
          </w:rPr>
          <w:t>23</w:t>
        </w:r>
        <w:r>
          <w:rPr>
            <w:noProof/>
            <w:webHidden/>
          </w:rPr>
          <w:fldChar w:fldCharType="end"/>
        </w:r>
      </w:hyperlink>
    </w:p>
    <w:p w14:paraId="6E81112A" w14:textId="6408A587"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58" w:history="1">
        <w:r w:rsidRPr="00E90223">
          <w:rPr>
            <w:rStyle w:val="Hipervnculo"/>
            <w:rFonts w:cs="Arial"/>
            <w:noProof/>
          </w:rPr>
          <w:t>vi.</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Condiciones técnicas de aceptación de entregable</w:t>
        </w:r>
        <w:r>
          <w:rPr>
            <w:noProof/>
            <w:webHidden/>
          </w:rPr>
          <w:tab/>
        </w:r>
        <w:r>
          <w:rPr>
            <w:noProof/>
            <w:webHidden/>
          </w:rPr>
          <w:fldChar w:fldCharType="begin"/>
        </w:r>
        <w:r>
          <w:rPr>
            <w:noProof/>
            <w:webHidden/>
          </w:rPr>
          <w:instrText xml:space="preserve"> PAGEREF _Toc193972158 \h </w:instrText>
        </w:r>
        <w:r>
          <w:rPr>
            <w:noProof/>
            <w:webHidden/>
          </w:rPr>
        </w:r>
        <w:r>
          <w:rPr>
            <w:noProof/>
            <w:webHidden/>
          </w:rPr>
          <w:fldChar w:fldCharType="separate"/>
        </w:r>
        <w:r>
          <w:rPr>
            <w:noProof/>
            <w:webHidden/>
          </w:rPr>
          <w:t>23</w:t>
        </w:r>
        <w:r>
          <w:rPr>
            <w:noProof/>
            <w:webHidden/>
          </w:rPr>
          <w:fldChar w:fldCharType="end"/>
        </w:r>
      </w:hyperlink>
    </w:p>
    <w:p w14:paraId="687C66C6" w14:textId="16017D19"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59" w:history="1">
        <w:r w:rsidRPr="00E90223">
          <w:rPr>
            <w:rStyle w:val="Hipervnculo"/>
            <w:rFonts w:cs="Arial"/>
            <w:noProof/>
            <w:lang w:eastAsia="es-MX"/>
          </w:rPr>
          <w:t>a)</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lang w:eastAsia="es-MX"/>
          </w:rPr>
          <w:t>Entregables</w:t>
        </w:r>
        <w:r>
          <w:rPr>
            <w:noProof/>
            <w:webHidden/>
          </w:rPr>
          <w:tab/>
        </w:r>
        <w:r>
          <w:rPr>
            <w:noProof/>
            <w:webHidden/>
          </w:rPr>
          <w:fldChar w:fldCharType="begin"/>
        </w:r>
        <w:r>
          <w:rPr>
            <w:noProof/>
            <w:webHidden/>
          </w:rPr>
          <w:instrText xml:space="preserve"> PAGEREF _Toc193972159 \h </w:instrText>
        </w:r>
        <w:r>
          <w:rPr>
            <w:noProof/>
            <w:webHidden/>
          </w:rPr>
        </w:r>
        <w:r>
          <w:rPr>
            <w:noProof/>
            <w:webHidden/>
          </w:rPr>
          <w:fldChar w:fldCharType="separate"/>
        </w:r>
        <w:r>
          <w:rPr>
            <w:noProof/>
            <w:webHidden/>
          </w:rPr>
          <w:t>23</w:t>
        </w:r>
        <w:r>
          <w:rPr>
            <w:noProof/>
            <w:webHidden/>
          </w:rPr>
          <w:fldChar w:fldCharType="end"/>
        </w:r>
      </w:hyperlink>
    </w:p>
    <w:p w14:paraId="077FB723" w14:textId="62DE2CF2"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60" w:history="1">
        <w:r w:rsidRPr="00E90223">
          <w:rPr>
            <w:rStyle w:val="Hipervnculo"/>
            <w:rFonts w:cs="Arial"/>
            <w:noProof/>
          </w:rPr>
          <w:t>vii.</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Cronograma de actividades</w:t>
        </w:r>
        <w:r>
          <w:rPr>
            <w:noProof/>
            <w:webHidden/>
          </w:rPr>
          <w:tab/>
        </w:r>
        <w:r>
          <w:rPr>
            <w:noProof/>
            <w:webHidden/>
          </w:rPr>
          <w:fldChar w:fldCharType="begin"/>
        </w:r>
        <w:r>
          <w:rPr>
            <w:noProof/>
            <w:webHidden/>
          </w:rPr>
          <w:instrText xml:space="preserve"> PAGEREF _Toc193972160 \h </w:instrText>
        </w:r>
        <w:r>
          <w:rPr>
            <w:noProof/>
            <w:webHidden/>
          </w:rPr>
        </w:r>
        <w:r>
          <w:rPr>
            <w:noProof/>
            <w:webHidden/>
          </w:rPr>
          <w:fldChar w:fldCharType="separate"/>
        </w:r>
        <w:r>
          <w:rPr>
            <w:noProof/>
            <w:webHidden/>
          </w:rPr>
          <w:t>27</w:t>
        </w:r>
        <w:r>
          <w:rPr>
            <w:noProof/>
            <w:webHidden/>
          </w:rPr>
          <w:fldChar w:fldCharType="end"/>
        </w:r>
      </w:hyperlink>
    </w:p>
    <w:p w14:paraId="49A18132" w14:textId="22CF1E48"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61" w:history="1">
        <w:r w:rsidRPr="00E90223">
          <w:rPr>
            <w:rStyle w:val="Hipervnculo"/>
            <w:rFonts w:cs="Arial"/>
            <w:noProof/>
          </w:rPr>
          <w:t>viii.</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Niveles de servicio acordados que deberán cumplirse</w:t>
        </w:r>
        <w:r>
          <w:rPr>
            <w:noProof/>
            <w:webHidden/>
          </w:rPr>
          <w:tab/>
        </w:r>
        <w:r>
          <w:rPr>
            <w:noProof/>
            <w:webHidden/>
          </w:rPr>
          <w:fldChar w:fldCharType="begin"/>
        </w:r>
        <w:r>
          <w:rPr>
            <w:noProof/>
            <w:webHidden/>
          </w:rPr>
          <w:instrText xml:space="preserve"> PAGEREF _Toc193972161 \h </w:instrText>
        </w:r>
        <w:r>
          <w:rPr>
            <w:noProof/>
            <w:webHidden/>
          </w:rPr>
        </w:r>
        <w:r>
          <w:rPr>
            <w:noProof/>
            <w:webHidden/>
          </w:rPr>
          <w:fldChar w:fldCharType="separate"/>
        </w:r>
        <w:r>
          <w:rPr>
            <w:noProof/>
            <w:webHidden/>
          </w:rPr>
          <w:t>27</w:t>
        </w:r>
        <w:r>
          <w:rPr>
            <w:noProof/>
            <w:webHidden/>
          </w:rPr>
          <w:fldChar w:fldCharType="end"/>
        </w:r>
      </w:hyperlink>
    </w:p>
    <w:p w14:paraId="53E63FF1" w14:textId="5CDC48AA"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62" w:history="1">
        <w:r w:rsidRPr="00E90223">
          <w:rPr>
            <w:rStyle w:val="Hipervnculo"/>
            <w:rFonts w:cs="Arial"/>
            <w:noProof/>
          </w:rPr>
          <w:t>ix.</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Requerimientos de arquitectura tecnológica</w:t>
        </w:r>
        <w:r>
          <w:rPr>
            <w:noProof/>
            <w:webHidden/>
          </w:rPr>
          <w:tab/>
        </w:r>
        <w:r>
          <w:rPr>
            <w:noProof/>
            <w:webHidden/>
          </w:rPr>
          <w:fldChar w:fldCharType="begin"/>
        </w:r>
        <w:r>
          <w:rPr>
            <w:noProof/>
            <w:webHidden/>
          </w:rPr>
          <w:instrText xml:space="preserve"> PAGEREF _Toc193972162 \h </w:instrText>
        </w:r>
        <w:r>
          <w:rPr>
            <w:noProof/>
            <w:webHidden/>
          </w:rPr>
        </w:r>
        <w:r>
          <w:rPr>
            <w:noProof/>
            <w:webHidden/>
          </w:rPr>
          <w:fldChar w:fldCharType="separate"/>
        </w:r>
        <w:r>
          <w:rPr>
            <w:noProof/>
            <w:webHidden/>
          </w:rPr>
          <w:t>28</w:t>
        </w:r>
        <w:r>
          <w:rPr>
            <w:noProof/>
            <w:webHidden/>
          </w:rPr>
          <w:fldChar w:fldCharType="end"/>
        </w:r>
      </w:hyperlink>
    </w:p>
    <w:p w14:paraId="432FE627" w14:textId="4BE2A55F"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63" w:history="1">
        <w:r w:rsidRPr="00E90223">
          <w:rPr>
            <w:rStyle w:val="Hipervnculo"/>
            <w:rFonts w:cs="Arial"/>
            <w:noProof/>
          </w:rPr>
          <w:t>x.</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Restricciones e interfaces con otros elementos</w:t>
        </w:r>
        <w:r>
          <w:rPr>
            <w:noProof/>
            <w:webHidden/>
          </w:rPr>
          <w:tab/>
        </w:r>
        <w:r>
          <w:rPr>
            <w:noProof/>
            <w:webHidden/>
          </w:rPr>
          <w:fldChar w:fldCharType="begin"/>
        </w:r>
        <w:r>
          <w:rPr>
            <w:noProof/>
            <w:webHidden/>
          </w:rPr>
          <w:instrText xml:space="preserve"> PAGEREF _Toc193972163 \h </w:instrText>
        </w:r>
        <w:r>
          <w:rPr>
            <w:noProof/>
            <w:webHidden/>
          </w:rPr>
        </w:r>
        <w:r>
          <w:rPr>
            <w:noProof/>
            <w:webHidden/>
          </w:rPr>
          <w:fldChar w:fldCharType="separate"/>
        </w:r>
        <w:r>
          <w:rPr>
            <w:noProof/>
            <w:webHidden/>
          </w:rPr>
          <w:t>28</w:t>
        </w:r>
        <w:r>
          <w:rPr>
            <w:noProof/>
            <w:webHidden/>
          </w:rPr>
          <w:fldChar w:fldCharType="end"/>
        </w:r>
      </w:hyperlink>
    </w:p>
    <w:p w14:paraId="1F9D4BB3" w14:textId="687D914B"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64" w:history="1">
        <w:r w:rsidRPr="00E90223">
          <w:rPr>
            <w:rStyle w:val="Hipervnculo"/>
            <w:rFonts w:cs="Arial"/>
            <w:noProof/>
          </w:rPr>
          <w:t>b)</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Pruebas requeridas, método de evaluación y el resultado mínimo que debe obtenerse al ejecutar las pruebas</w:t>
        </w:r>
        <w:r>
          <w:rPr>
            <w:noProof/>
            <w:webHidden/>
          </w:rPr>
          <w:tab/>
        </w:r>
        <w:r>
          <w:rPr>
            <w:noProof/>
            <w:webHidden/>
          </w:rPr>
          <w:fldChar w:fldCharType="begin"/>
        </w:r>
        <w:r>
          <w:rPr>
            <w:noProof/>
            <w:webHidden/>
          </w:rPr>
          <w:instrText xml:space="preserve"> PAGEREF _Toc193972164 \h </w:instrText>
        </w:r>
        <w:r>
          <w:rPr>
            <w:noProof/>
            <w:webHidden/>
          </w:rPr>
        </w:r>
        <w:r>
          <w:rPr>
            <w:noProof/>
            <w:webHidden/>
          </w:rPr>
          <w:fldChar w:fldCharType="separate"/>
        </w:r>
        <w:r>
          <w:rPr>
            <w:noProof/>
            <w:webHidden/>
          </w:rPr>
          <w:t>28</w:t>
        </w:r>
        <w:r>
          <w:rPr>
            <w:noProof/>
            <w:webHidden/>
          </w:rPr>
          <w:fldChar w:fldCharType="end"/>
        </w:r>
      </w:hyperlink>
    </w:p>
    <w:p w14:paraId="706DCA39" w14:textId="61CC44BF"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65" w:history="1">
        <w:r w:rsidRPr="00E90223">
          <w:rPr>
            <w:rStyle w:val="Hipervnculo"/>
            <w:rFonts w:cs="Arial"/>
            <w:noProof/>
          </w:rPr>
          <w:t>c)</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Modificaciones de la especificación técnica de algún bien que no se encuentre regulado por el compendio nacional de insumos para la salud</w:t>
        </w:r>
        <w:r>
          <w:rPr>
            <w:noProof/>
            <w:webHidden/>
          </w:rPr>
          <w:tab/>
        </w:r>
        <w:r>
          <w:rPr>
            <w:noProof/>
            <w:webHidden/>
          </w:rPr>
          <w:fldChar w:fldCharType="begin"/>
        </w:r>
        <w:r>
          <w:rPr>
            <w:noProof/>
            <w:webHidden/>
          </w:rPr>
          <w:instrText xml:space="preserve"> PAGEREF _Toc193972165 \h </w:instrText>
        </w:r>
        <w:r>
          <w:rPr>
            <w:noProof/>
            <w:webHidden/>
          </w:rPr>
        </w:r>
        <w:r>
          <w:rPr>
            <w:noProof/>
            <w:webHidden/>
          </w:rPr>
          <w:fldChar w:fldCharType="separate"/>
        </w:r>
        <w:r>
          <w:rPr>
            <w:noProof/>
            <w:webHidden/>
          </w:rPr>
          <w:t>28</w:t>
        </w:r>
        <w:r>
          <w:rPr>
            <w:noProof/>
            <w:webHidden/>
          </w:rPr>
          <w:fldChar w:fldCharType="end"/>
        </w:r>
      </w:hyperlink>
    </w:p>
    <w:p w14:paraId="3EF3CF63" w14:textId="6D66FD63"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66" w:history="1">
        <w:r w:rsidRPr="00E90223">
          <w:rPr>
            <w:rStyle w:val="Hipervnculo"/>
            <w:rFonts w:cs="Arial"/>
            <w:noProof/>
          </w:rPr>
          <w:t>d)</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Modificaciones de la especificación técnica de un bien respecto de las estipuladas en el ejercicio anterior</w:t>
        </w:r>
        <w:r>
          <w:rPr>
            <w:noProof/>
            <w:webHidden/>
          </w:rPr>
          <w:tab/>
        </w:r>
        <w:r>
          <w:rPr>
            <w:noProof/>
            <w:webHidden/>
          </w:rPr>
          <w:fldChar w:fldCharType="begin"/>
        </w:r>
        <w:r>
          <w:rPr>
            <w:noProof/>
            <w:webHidden/>
          </w:rPr>
          <w:instrText xml:space="preserve"> PAGEREF _Toc193972166 \h </w:instrText>
        </w:r>
        <w:r>
          <w:rPr>
            <w:noProof/>
            <w:webHidden/>
          </w:rPr>
        </w:r>
        <w:r>
          <w:rPr>
            <w:noProof/>
            <w:webHidden/>
          </w:rPr>
          <w:fldChar w:fldCharType="separate"/>
        </w:r>
        <w:r>
          <w:rPr>
            <w:noProof/>
            <w:webHidden/>
          </w:rPr>
          <w:t>28</w:t>
        </w:r>
        <w:r>
          <w:rPr>
            <w:noProof/>
            <w:webHidden/>
          </w:rPr>
          <w:fldChar w:fldCharType="end"/>
        </w:r>
      </w:hyperlink>
    </w:p>
    <w:p w14:paraId="2A67EB59" w14:textId="25A9EC12"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67" w:history="1">
        <w:r w:rsidRPr="00E90223">
          <w:rPr>
            <w:rStyle w:val="Hipervnculo"/>
            <w:rFonts w:cs="Arial"/>
            <w:noProof/>
          </w:rPr>
          <w:t>e)</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Normas: Oficial Mexicana, Estándar (antes mexicana), Internacional, de Referencia o Especificación Técnica, que resulte aplicable a los bienes o servicios requeridos</w:t>
        </w:r>
        <w:r>
          <w:rPr>
            <w:noProof/>
            <w:webHidden/>
          </w:rPr>
          <w:tab/>
        </w:r>
        <w:r>
          <w:rPr>
            <w:noProof/>
            <w:webHidden/>
          </w:rPr>
          <w:fldChar w:fldCharType="begin"/>
        </w:r>
        <w:r>
          <w:rPr>
            <w:noProof/>
            <w:webHidden/>
          </w:rPr>
          <w:instrText xml:space="preserve"> PAGEREF _Toc193972167 \h </w:instrText>
        </w:r>
        <w:r>
          <w:rPr>
            <w:noProof/>
            <w:webHidden/>
          </w:rPr>
        </w:r>
        <w:r>
          <w:rPr>
            <w:noProof/>
            <w:webHidden/>
          </w:rPr>
          <w:fldChar w:fldCharType="separate"/>
        </w:r>
        <w:r>
          <w:rPr>
            <w:noProof/>
            <w:webHidden/>
          </w:rPr>
          <w:t>28</w:t>
        </w:r>
        <w:r>
          <w:rPr>
            <w:noProof/>
            <w:webHidden/>
          </w:rPr>
          <w:fldChar w:fldCharType="end"/>
        </w:r>
      </w:hyperlink>
    </w:p>
    <w:p w14:paraId="6FBC7BC3" w14:textId="597B66CF" w:rsidR="00C03000" w:rsidRDefault="00C03000">
      <w:pPr>
        <w:pStyle w:val="TDC1"/>
        <w:rPr>
          <w:rFonts w:asciiTheme="minorHAnsi" w:eastAsiaTheme="minorEastAsia" w:hAnsiTheme="minorHAnsi" w:cstheme="minorBidi"/>
          <w:bCs w:val="0"/>
          <w:noProof/>
          <w:kern w:val="2"/>
          <w:sz w:val="24"/>
          <w:lang w:eastAsia="es-MX"/>
          <w14:ligatures w14:val="standardContextual"/>
        </w:rPr>
      </w:pPr>
      <w:hyperlink w:anchor="_Toc193972168" w:history="1">
        <w:r w:rsidRPr="00E90223">
          <w:rPr>
            <w:rStyle w:val="Hipervnculo"/>
            <w:rFonts w:cs="Arial"/>
            <w:noProof/>
          </w:rPr>
          <w:t>f)</w:t>
        </w:r>
        <w:r>
          <w:rPr>
            <w:rFonts w:asciiTheme="minorHAnsi" w:eastAsiaTheme="minorEastAsia" w:hAnsiTheme="minorHAnsi" w:cstheme="minorBidi"/>
            <w:bCs w:val="0"/>
            <w:noProof/>
            <w:kern w:val="2"/>
            <w:sz w:val="24"/>
            <w:lang w:eastAsia="es-MX"/>
            <w14:ligatures w14:val="standardContextual"/>
          </w:rPr>
          <w:tab/>
        </w:r>
        <w:r w:rsidRPr="00E90223">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_Toc193972168 \h </w:instrText>
        </w:r>
        <w:r>
          <w:rPr>
            <w:noProof/>
            <w:webHidden/>
          </w:rPr>
        </w:r>
        <w:r>
          <w:rPr>
            <w:noProof/>
            <w:webHidden/>
          </w:rPr>
          <w:fldChar w:fldCharType="separate"/>
        </w:r>
        <w:r>
          <w:rPr>
            <w:noProof/>
            <w:webHidden/>
          </w:rPr>
          <w:t>28</w:t>
        </w:r>
        <w:r>
          <w:rPr>
            <w:noProof/>
            <w:webHidden/>
          </w:rPr>
          <w:fldChar w:fldCharType="end"/>
        </w:r>
      </w:hyperlink>
    </w:p>
    <w:p w14:paraId="31577CD4" w14:textId="2CE4DE27" w:rsidR="00571097" w:rsidRPr="005C4A89" w:rsidRDefault="00891C2E" w:rsidP="002A5646">
      <w:pPr>
        <w:pStyle w:val="TDC2"/>
        <w:tabs>
          <w:tab w:val="left" w:pos="720"/>
          <w:tab w:val="right" w:leader="dot" w:pos="8828"/>
        </w:tabs>
        <w:rPr>
          <w:rFonts w:cs="Arial"/>
          <w:b/>
          <w:bCs/>
          <w:i/>
          <w:sz w:val="22"/>
          <w:szCs w:val="22"/>
          <w:lang w:val="es-ES"/>
        </w:rPr>
      </w:pPr>
      <w:r w:rsidRPr="005C4A89">
        <w:rPr>
          <w:rStyle w:val="Hipervnculo"/>
          <w:rFonts w:cs="Arial"/>
          <w:noProof/>
          <w:color w:val="auto"/>
          <w:szCs w:val="20"/>
        </w:rPr>
        <w:fldChar w:fldCharType="end"/>
      </w:r>
      <w:r w:rsidR="00571097" w:rsidRPr="005C4A89">
        <w:rPr>
          <w:rFonts w:cs="Arial"/>
          <w:b/>
          <w:bCs/>
          <w:i/>
          <w:sz w:val="22"/>
          <w:szCs w:val="22"/>
          <w:lang w:val="es-ES"/>
        </w:rPr>
        <w:br w:type="page"/>
      </w:r>
    </w:p>
    <w:p w14:paraId="099DA56C" w14:textId="2C3761B3" w:rsidR="00271AFB" w:rsidRPr="005C4A89" w:rsidRDefault="00271AFB" w:rsidP="004B2B62">
      <w:pPr>
        <w:autoSpaceDE w:val="0"/>
        <w:autoSpaceDN w:val="0"/>
        <w:adjustRightInd w:val="0"/>
        <w:jc w:val="both"/>
        <w:rPr>
          <w:rFonts w:ascii="Arial" w:hAnsi="Arial" w:cs="Arial"/>
          <w:b/>
          <w:bCs/>
          <w:sz w:val="22"/>
          <w:szCs w:val="22"/>
        </w:rPr>
      </w:pPr>
      <w:r w:rsidRPr="005C4A89">
        <w:rPr>
          <w:rFonts w:ascii="Arial" w:hAnsi="Arial" w:cs="Arial"/>
          <w:b/>
          <w:bCs/>
          <w:sz w:val="22"/>
          <w:szCs w:val="22"/>
        </w:rPr>
        <w:lastRenderedPageBreak/>
        <w:t xml:space="preserve">Objetivo del </w:t>
      </w:r>
      <w:r w:rsidR="00B529A4" w:rsidRPr="005C4A89">
        <w:rPr>
          <w:rFonts w:ascii="Arial" w:hAnsi="Arial" w:cs="Arial"/>
          <w:b/>
          <w:bCs/>
          <w:sz w:val="22"/>
          <w:szCs w:val="22"/>
        </w:rPr>
        <w:t>d</w:t>
      </w:r>
      <w:r w:rsidRPr="005C4A89">
        <w:rPr>
          <w:rFonts w:ascii="Arial" w:hAnsi="Arial" w:cs="Arial"/>
          <w:b/>
          <w:bCs/>
          <w:sz w:val="22"/>
          <w:szCs w:val="22"/>
        </w:rPr>
        <w:t>ocumento</w:t>
      </w:r>
    </w:p>
    <w:p w14:paraId="7FDFE1B8" w14:textId="77777777" w:rsidR="00271AFB" w:rsidRPr="005C4A89" w:rsidRDefault="00271AFB" w:rsidP="00271AFB">
      <w:pPr>
        <w:autoSpaceDE w:val="0"/>
        <w:autoSpaceDN w:val="0"/>
        <w:adjustRightInd w:val="0"/>
        <w:rPr>
          <w:rFonts w:ascii="Arial" w:hAnsi="Arial" w:cs="Arial"/>
          <w:sz w:val="22"/>
          <w:szCs w:val="22"/>
        </w:rPr>
      </w:pPr>
    </w:p>
    <w:p w14:paraId="4112823E" w14:textId="77777777" w:rsidR="00C03000" w:rsidRPr="005C4A89" w:rsidRDefault="00C03000" w:rsidP="00C03000">
      <w:pPr>
        <w:jc w:val="both"/>
        <w:rPr>
          <w:rFonts w:ascii="Arial" w:hAnsi="Arial" w:cs="Arial"/>
          <w:sz w:val="20"/>
          <w:szCs w:val="20"/>
        </w:rPr>
      </w:pPr>
      <w:r w:rsidRPr="005C4A89">
        <w:rPr>
          <w:rFonts w:ascii="Arial" w:hAnsi="Arial" w:cs="Arial"/>
          <w:sz w:val="20"/>
          <w:szCs w:val="20"/>
        </w:rPr>
        <w:t>El Instituto Mexicano del Seguro Social (IMSS), a través de la Dirección de Innovación y Desarrollo Tecnológico (DIDT) requiere la contratación de</w:t>
      </w:r>
      <w:r>
        <w:rPr>
          <w:rFonts w:ascii="Arial" w:hAnsi="Arial" w:cs="Arial"/>
          <w:sz w:val="20"/>
          <w:szCs w:val="20"/>
        </w:rPr>
        <w:t xml:space="preserve">l </w:t>
      </w:r>
      <w:r w:rsidRPr="00C03000">
        <w:rPr>
          <w:rFonts w:ascii="Arial" w:hAnsi="Arial" w:cs="Arial"/>
          <w:b/>
          <w:bCs/>
          <w:sz w:val="20"/>
          <w:szCs w:val="20"/>
        </w:rPr>
        <w:t>Servicio Administrado para la Gestión Operativa de la Coordinación de Monitoreo, Contacto y Riesgo Tecnológico</w:t>
      </w:r>
      <w:r>
        <w:rPr>
          <w:rFonts w:ascii="Arial" w:hAnsi="Arial" w:cs="Arial"/>
          <w:sz w:val="20"/>
          <w:szCs w:val="20"/>
        </w:rPr>
        <w:t xml:space="preserve"> </w:t>
      </w:r>
      <w:r w:rsidRPr="005C4A89">
        <w:rPr>
          <w:rFonts w:ascii="Arial" w:hAnsi="Arial" w:cs="Arial"/>
          <w:sz w:val="20"/>
          <w:szCs w:val="20"/>
        </w:rPr>
        <w:t>a nivel nacional que brinde atención a los usuarios de TIC para registrar, dar seguimiento y gestionar las solicitudes de servicio hasta su conclusión (incidentes, requerimientos, cambios y problemas) a través de las herramientas tecnológicas con las que el Instituto cuenta actualmente.</w:t>
      </w:r>
    </w:p>
    <w:p w14:paraId="52E6F395" w14:textId="77777777" w:rsidR="00AC0098" w:rsidRPr="005C4A89" w:rsidRDefault="00AC0098" w:rsidP="00271AFB">
      <w:pPr>
        <w:autoSpaceDE w:val="0"/>
        <w:autoSpaceDN w:val="0"/>
        <w:adjustRightInd w:val="0"/>
        <w:jc w:val="both"/>
        <w:rPr>
          <w:rFonts w:ascii="Arial" w:eastAsia="Calibri" w:hAnsi="Arial" w:cs="Arial"/>
          <w:sz w:val="20"/>
          <w:szCs w:val="20"/>
        </w:rPr>
      </w:pPr>
    </w:p>
    <w:p w14:paraId="426CBFC5" w14:textId="298AFF60" w:rsidR="00D12ACE" w:rsidRPr="005C4A89" w:rsidRDefault="0055027F" w:rsidP="004D37EB">
      <w:pPr>
        <w:pStyle w:val="Ttulo1"/>
        <w:numPr>
          <w:ilvl w:val="0"/>
          <w:numId w:val="33"/>
        </w:numPr>
        <w:tabs>
          <w:tab w:val="num" w:pos="0"/>
        </w:tabs>
        <w:spacing w:before="0" w:after="0"/>
        <w:ind w:left="0" w:hanging="644"/>
        <w:jc w:val="both"/>
        <w:rPr>
          <w:rFonts w:ascii="Arial" w:hAnsi="Arial" w:cs="Arial"/>
          <w:sz w:val="22"/>
          <w:szCs w:val="22"/>
        </w:rPr>
      </w:pPr>
      <w:bookmarkStart w:id="0" w:name="_Toc193972149"/>
      <w:r w:rsidRPr="005C4A89">
        <w:rPr>
          <w:rFonts w:ascii="Arial" w:hAnsi="Arial" w:cs="Arial"/>
          <w:sz w:val="22"/>
          <w:szCs w:val="22"/>
        </w:rPr>
        <w:t>Descripción amplia y detallada de los bienes a adquirir o arrendar o servicios solicitados</w:t>
      </w:r>
      <w:bookmarkEnd w:id="0"/>
    </w:p>
    <w:p w14:paraId="6105AF86" w14:textId="77777777" w:rsidR="00D12ACE" w:rsidRPr="005C4A89" w:rsidRDefault="00D12ACE" w:rsidP="00D12ACE">
      <w:pPr>
        <w:jc w:val="both"/>
        <w:rPr>
          <w:rFonts w:ascii="Arial" w:hAnsi="Arial" w:cs="Arial"/>
          <w:sz w:val="20"/>
          <w:szCs w:val="20"/>
        </w:rPr>
      </w:pPr>
    </w:p>
    <w:p w14:paraId="322B820B" w14:textId="37D8AAA2" w:rsidR="00D12ACE" w:rsidRPr="005C4A89" w:rsidRDefault="00D12ACE" w:rsidP="00D12ACE">
      <w:pPr>
        <w:jc w:val="both"/>
        <w:rPr>
          <w:rFonts w:ascii="Arial" w:eastAsia="Calibri" w:hAnsi="Arial" w:cs="Arial"/>
          <w:sz w:val="20"/>
          <w:szCs w:val="20"/>
        </w:rPr>
      </w:pPr>
      <w:r w:rsidRPr="005C4A89">
        <w:rPr>
          <w:rFonts w:ascii="Arial" w:eastAsia="Calibri" w:hAnsi="Arial" w:cs="Arial"/>
          <w:sz w:val="20"/>
          <w:szCs w:val="20"/>
        </w:rPr>
        <w:t>La clave del Clasificador Único de las Contrataciones Públicas (CUCOP) de</w:t>
      </w:r>
      <w:r w:rsidR="00C03000">
        <w:rPr>
          <w:rFonts w:ascii="Arial" w:eastAsia="Calibri" w:hAnsi="Arial" w:cs="Arial"/>
          <w:sz w:val="20"/>
          <w:szCs w:val="20"/>
        </w:rPr>
        <w:t>l</w:t>
      </w:r>
      <w:r w:rsidRPr="005C4A89">
        <w:rPr>
          <w:rFonts w:ascii="Arial" w:eastAsia="Calibri" w:hAnsi="Arial" w:cs="Arial"/>
          <w:sz w:val="20"/>
          <w:szCs w:val="20"/>
        </w:rPr>
        <w:t xml:space="preserve"> </w:t>
      </w:r>
      <w:r w:rsidR="00E857FC" w:rsidRPr="005C4A89">
        <w:rPr>
          <w:rFonts w:ascii="Arial" w:eastAsia="Calibri" w:hAnsi="Arial" w:cs="Arial"/>
          <w:sz w:val="20"/>
          <w:szCs w:val="20"/>
        </w:rPr>
        <w:t>s</w:t>
      </w:r>
      <w:r w:rsidRPr="005C4A89">
        <w:rPr>
          <w:rFonts w:ascii="Arial" w:eastAsia="Calibri" w:hAnsi="Arial" w:cs="Arial"/>
          <w:sz w:val="20"/>
          <w:szCs w:val="20"/>
        </w:rPr>
        <w:t xml:space="preserve">ervicio </w:t>
      </w:r>
      <w:r w:rsidR="00E857FC" w:rsidRPr="005C4A89">
        <w:rPr>
          <w:rFonts w:ascii="Arial" w:eastAsia="Calibri" w:hAnsi="Arial" w:cs="Arial"/>
          <w:sz w:val="20"/>
          <w:szCs w:val="20"/>
        </w:rPr>
        <w:t>solicitado</w:t>
      </w:r>
      <w:r w:rsidR="00473009" w:rsidRPr="005C4A89">
        <w:rPr>
          <w:rFonts w:ascii="Arial" w:eastAsia="Calibri" w:hAnsi="Arial" w:cs="Arial"/>
          <w:sz w:val="20"/>
          <w:szCs w:val="20"/>
        </w:rPr>
        <w:t xml:space="preserve"> </w:t>
      </w:r>
      <w:r w:rsidRPr="005C4A89">
        <w:rPr>
          <w:rFonts w:ascii="Arial" w:eastAsia="Calibri" w:hAnsi="Arial" w:cs="Arial"/>
          <w:sz w:val="20"/>
          <w:szCs w:val="20"/>
        </w:rPr>
        <w:t>se identifica en la siguiente tabla:</w:t>
      </w:r>
    </w:p>
    <w:p w14:paraId="4A28BC15" w14:textId="77777777" w:rsidR="00D12ACE" w:rsidRPr="005C4A89" w:rsidRDefault="00D12ACE" w:rsidP="00D12ACE">
      <w:pPr>
        <w:jc w:val="both"/>
        <w:rPr>
          <w:rFonts w:ascii="Arial" w:eastAsia="Calibri" w:hAnsi="Arial" w:cs="Arial"/>
          <w:color w:val="000000" w:themeColor="text1"/>
          <w:sz w:val="20"/>
          <w:szCs w:val="20"/>
        </w:rPr>
      </w:pPr>
    </w:p>
    <w:tbl>
      <w:tblPr>
        <w:tblStyle w:val="Tablaconcuadrcula"/>
        <w:tblW w:w="8784" w:type="dxa"/>
        <w:tblCellMar>
          <w:top w:w="51" w:type="dxa"/>
          <w:left w:w="51" w:type="dxa"/>
          <w:bottom w:w="51" w:type="dxa"/>
          <w:right w:w="51" w:type="dxa"/>
        </w:tblCellMar>
        <w:tblLook w:val="04A0" w:firstRow="1" w:lastRow="0" w:firstColumn="1" w:lastColumn="0" w:noHBand="0" w:noVBand="1"/>
      </w:tblPr>
      <w:tblGrid>
        <w:gridCol w:w="3055"/>
        <w:gridCol w:w="5729"/>
      </w:tblGrid>
      <w:tr w:rsidR="0015117D" w:rsidRPr="005C4A89" w14:paraId="307B72DD" w14:textId="77777777" w:rsidTr="00C03000">
        <w:trPr>
          <w:trHeight w:val="397"/>
        </w:trPr>
        <w:tc>
          <w:tcPr>
            <w:tcW w:w="3055" w:type="dxa"/>
            <w:shd w:val="clear" w:color="auto" w:fill="F2F2F2" w:themeFill="background1" w:themeFillShade="F2"/>
            <w:vAlign w:val="center"/>
          </w:tcPr>
          <w:p w14:paraId="17C45489" w14:textId="77777777" w:rsidR="0015117D" w:rsidRPr="005C4A89" w:rsidRDefault="0015117D" w:rsidP="00391FC2">
            <w:pPr>
              <w:rPr>
                <w:rFonts w:ascii="Arial" w:eastAsia="Calibri" w:hAnsi="Arial" w:cs="Arial"/>
                <w:b/>
                <w:bCs/>
                <w:sz w:val="22"/>
                <w:szCs w:val="22"/>
              </w:rPr>
            </w:pPr>
            <w:r w:rsidRPr="005C4A89">
              <w:rPr>
                <w:rFonts w:ascii="Arial" w:eastAsia="Calibri" w:hAnsi="Arial" w:cs="Arial"/>
                <w:b/>
                <w:bCs/>
                <w:sz w:val="22"/>
                <w:szCs w:val="22"/>
              </w:rPr>
              <w:t>Clave CUCOP</w:t>
            </w:r>
          </w:p>
        </w:tc>
        <w:tc>
          <w:tcPr>
            <w:tcW w:w="5729" w:type="dxa"/>
            <w:vAlign w:val="center"/>
          </w:tcPr>
          <w:p w14:paraId="6E2F4FCA" w14:textId="70960BEC" w:rsidR="0015117D" w:rsidRPr="005C4A89" w:rsidRDefault="00B04D08" w:rsidP="0015117D">
            <w:pPr>
              <w:jc w:val="both"/>
              <w:rPr>
                <w:rFonts w:ascii="Arial" w:hAnsi="Arial" w:cs="Arial"/>
                <w:iCs/>
                <w:sz w:val="20"/>
                <w:szCs w:val="20"/>
              </w:rPr>
            </w:pPr>
            <w:r w:rsidRPr="005C4A89">
              <w:rPr>
                <w:rFonts w:ascii="Arial" w:hAnsi="Arial" w:cs="Arial"/>
                <w:iCs/>
                <w:sz w:val="20"/>
                <w:szCs w:val="20"/>
              </w:rPr>
              <w:t>3</w:t>
            </w:r>
            <w:r w:rsidR="001F19A8">
              <w:rPr>
                <w:rFonts w:ascii="Arial" w:hAnsi="Arial" w:cs="Arial"/>
                <w:iCs/>
                <w:sz w:val="20"/>
                <w:szCs w:val="20"/>
              </w:rPr>
              <w:t>270</w:t>
            </w:r>
            <w:r w:rsidRPr="005C4A89">
              <w:rPr>
                <w:rFonts w:ascii="Arial" w:hAnsi="Arial" w:cs="Arial"/>
                <w:iCs/>
                <w:sz w:val="20"/>
                <w:szCs w:val="20"/>
              </w:rPr>
              <w:t>000</w:t>
            </w:r>
            <w:r w:rsidR="001F19A8">
              <w:rPr>
                <w:rFonts w:ascii="Arial" w:hAnsi="Arial" w:cs="Arial"/>
                <w:iCs/>
                <w:sz w:val="20"/>
                <w:szCs w:val="20"/>
              </w:rPr>
              <w:t>3</w:t>
            </w:r>
          </w:p>
        </w:tc>
      </w:tr>
      <w:tr w:rsidR="0015117D" w:rsidRPr="005C4A89" w14:paraId="016792C8" w14:textId="77777777" w:rsidTr="00C03000">
        <w:trPr>
          <w:trHeight w:val="397"/>
        </w:trPr>
        <w:tc>
          <w:tcPr>
            <w:tcW w:w="3055" w:type="dxa"/>
            <w:shd w:val="clear" w:color="auto" w:fill="F2F2F2" w:themeFill="background1" w:themeFillShade="F2"/>
            <w:vAlign w:val="center"/>
          </w:tcPr>
          <w:p w14:paraId="0AF25D7B" w14:textId="77777777" w:rsidR="0015117D" w:rsidRPr="005C4A89" w:rsidRDefault="0015117D" w:rsidP="00391FC2">
            <w:pPr>
              <w:rPr>
                <w:rFonts w:ascii="Arial" w:eastAsia="Calibri" w:hAnsi="Arial" w:cs="Arial"/>
                <w:b/>
                <w:bCs/>
                <w:sz w:val="22"/>
                <w:szCs w:val="22"/>
              </w:rPr>
            </w:pPr>
            <w:r w:rsidRPr="005C4A89">
              <w:rPr>
                <w:rFonts w:ascii="Arial" w:eastAsia="Calibri" w:hAnsi="Arial" w:cs="Arial"/>
                <w:b/>
                <w:bCs/>
                <w:sz w:val="22"/>
                <w:szCs w:val="22"/>
              </w:rPr>
              <w:t>Descripción</w:t>
            </w:r>
          </w:p>
        </w:tc>
        <w:tc>
          <w:tcPr>
            <w:tcW w:w="5729" w:type="dxa"/>
            <w:vAlign w:val="center"/>
          </w:tcPr>
          <w:p w14:paraId="05232E89" w14:textId="718E2DD0" w:rsidR="0015117D" w:rsidRPr="005C4A89" w:rsidRDefault="001F19A8" w:rsidP="0015117D">
            <w:pPr>
              <w:jc w:val="both"/>
              <w:rPr>
                <w:rFonts w:ascii="Arial" w:hAnsi="Arial" w:cs="Arial"/>
                <w:iCs/>
                <w:sz w:val="20"/>
                <w:szCs w:val="20"/>
              </w:rPr>
            </w:pPr>
            <w:r w:rsidRPr="001F19A8">
              <w:rPr>
                <w:rFonts w:ascii="Arial" w:hAnsi="Arial" w:cs="Arial"/>
                <w:iCs/>
                <w:color w:val="000000" w:themeColor="text1"/>
                <w:sz w:val="20"/>
                <w:szCs w:val="20"/>
              </w:rPr>
              <w:t>LICENCIAS DE USO DE PROGRAMAS DE CÓMPUTO Y SU ACTUALIZACIÓN.</w:t>
            </w:r>
          </w:p>
        </w:tc>
      </w:tr>
      <w:tr w:rsidR="0015117D" w:rsidRPr="005C4A89" w14:paraId="48CC240B" w14:textId="77777777" w:rsidTr="00C03000">
        <w:trPr>
          <w:trHeight w:val="397"/>
        </w:trPr>
        <w:tc>
          <w:tcPr>
            <w:tcW w:w="3055" w:type="dxa"/>
            <w:shd w:val="clear" w:color="auto" w:fill="F2F2F2" w:themeFill="background1" w:themeFillShade="F2"/>
            <w:vAlign w:val="center"/>
          </w:tcPr>
          <w:p w14:paraId="7D76B9A6" w14:textId="3FC62718" w:rsidR="0015117D" w:rsidRPr="005C4A89" w:rsidRDefault="0015117D" w:rsidP="00391FC2">
            <w:pPr>
              <w:rPr>
                <w:rFonts w:ascii="Arial" w:eastAsia="Calibri" w:hAnsi="Arial" w:cs="Arial"/>
                <w:b/>
                <w:bCs/>
                <w:sz w:val="22"/>
                <w:szCs w:val="22"/>
              </w:rPr>
            </w:pPr>
            <w:r w:rsidRPr="005C4A89">
              <w:rPr>
                <w:rFonts w:ascii="Arial" w:eastAsia="Calibri" w:hAnsi="Arial" w:cs="Arial"/>
                <w:b/>
                <w:bCs/>
                <w:sz w:val="22"/>
                <w:szCs w:val="22"/>
              </w:rPr>
              <w:t xml:space="preserve">Unidad de </w:t>
            </w:r>
            <w:r w:rsidR="00B529A4" w:rsidRPr="005C4A89">
              <w:rPr>
                <w:rFonts w:ascii="Arial" w:eastAsia="Calibri" w:hAnsi="Arial" w:cs="Arial"/>
                <w:b/>
                <w:bCs/>
                <w:sz w:val="22"/>
                <w:szCs w:val="22"/>
              </w:rPr>
              <w:t>m</w:t>
            </w:r>
            <w:r w:rsidRPr="005C4A89">
              <w:rPr>
                <w:rFonts w:ascii="Arial" w:eastAsia="Calibri" w:hAnsi="Arial" w:cs="Arial"/>
                <w:b/>
                <w:bCs/>
                <w:sz w:val="22"/>
                <w:szCs w:val="22"/>
              </w:rPr>
              <w:t>edida</w:t>
            </w:r>
          </w:p>
        </w:tc>
        <w:tc>
          <w:tcPr>
            <w:tcW w:w="5729" w:type="dxa"/>
            <w:vAlign w:val="center"/>
          </w:tcPr>
          <w:p w14:paraId="3824D18E" w14:textId="73DF5827" w:rsidR="0015117D" w:rsidRPr="005C4A89" w:rsidRDefault="0015117D" w:rsidP="0015117D">
            <w:pPr>
              <w:jc w:val="both"/>
              <w:rPr>
                <w:rFonts w:ascii="Arial" w:hAnsi="Arial" w:cs="Arial"/>
                <w:iCs/>
                <w:sz w:val="20"/>
                <w:szCs w:val="20"/>
              </w:rPr>
            </w:pPr>
            <w:r w:rsidRPr="005C4A89">
              <w:rPr>
                <w:rFonts w:ascii="Arial" w:hAnsi="Arial" w:cs="Arial"/>
                <w:iCs/>
                <w:sz w:val="20"/>
                <w:szCs w:val="20"/>
              </w:rPr>
              <w:t>Servicio</w:t>
            </w:r>
          </w:p>
        </w:tc>
      </w:tr>
      <w:tr w:rsidR="0015117D" w:rsidRPr="005C4A89" w14:paraId="691A6283" w14:textId="77777777" w:rsidTr="00C03000">
        <w:trPr>
          <w:trHeight w:val="397"/>
        </w:trPr>
        <w:tc>
          <w:tcPr>
            <w:tcW w:w="3055" w:type="dxa"/>
            <w:shd w:val="clear" w:color="auto" w:fill="F2F2F2" w:themeFill="background1" w:themeFillShade="F2"/>
            <w:vAlign w:val="center"/>
          </w:tcPr>
          <w:p w14:paraId="5A8F9FBF" w14:textId="5719AC1D" w:rsidR="0015117D" w:rsidRPr="005C4A89" w:rsidRDefault="0015117D" w:rsidP="00391FC2">
            <w:pPr>
              <w:rPr>
                <w:rFonts w:ascii="Arial" w:eastAsia="Calibri" w:hAnsi="Arial" w:cs="Arial"/>
                <w:b/>
                <w:bCs/>
                <w:sz w:val="22"/>
                <w:szCs w:val="22"/>
              </w:rPr>
            </w:pPr>
            <w:r w:rsidRPr="005C4A89">
              <w:rPr>
                <w:rFonts w:ascii="Arial" w:eastAsia="Calibri" w:hAnsi="Arial" w:cs="Arial"/>
                <w:b/>
                <w:bCs/>
                <w:sz w:val="22"/>
                <w:szCs w:val="22"/>
              </w:rPr>
              <w:t xml:space="preserve">Partida </w:t>
            </w:r>
            <w:r w:rsidR="00B529A4" w:rsidRPr="005C4A89">
              <w:rPr>
                <w:rFonts w:ascii="Arial" w:eastAsia="Calibri" w:hAnsi="Arial" w:cs="Arial"/>
                <w:b/>
                <w:bCs/>
                <w:sz w:val="22"/>
                <w:szCs w:val="22"/>
              </w:rPr>
              <w:t>e</w:t>
            </w:r>
            <w:r w:rsidRPr="005C4A89">
              <w:rPr>
                <w:rFonts w:ascii="Arial" w:eastAsia="Calibri" w:hAnsi="Arial" w:cs="Arial"/>
                <w:b/>
                <w:bCs/>
                <w:sz w:val="22"/>
                <w:szCs w:val="22"/>
              </w:rPr>
              <w:t>specífica (COG)</w:t>
            </w:r>
          </w:p>
        </w:tc>
        <w:tc>
          <w:tcPr>
            <w:tcW w:w="5729" w:type="dxa"/>
            <w:vAlign w:val="center"/>
          </w:tcPr>
          <w:p w14:paraId="29A1B9DA" w14:textId="22FE1075" w:rsidR="0015117D" w:rsidRPr="005C4A89" w:rsidRDefault="0015117D" w:rsidP="0015117D">
            <w:pPr>
              <w:jc w:val="both"/>
              <w:rPr>
                <w:rFonts w:ascii="Arial" w:hAnsi="Arial" w:cs="Arial"/>
                <w:iCs/>
                <w:sz w:val="20"/>
                <w:szCs w:val="20"/>
              </w:rPr>
            </w:pPr>
            <w:r w:rsidRPr="005C4A89">
              <w:rPr>
                <w:rFonts w:ascii="Arial" w:hAnsi="Arial" w:cs="Arial"/>
                <w:iCs/>
                <w:sz w:val="20"/>
                <w:szCs w:val="20"/>
              </w:rPr>
              <w:t>3</w:t>
            </w:r>
            <w:r w:rsidR="001F19A8">
              <w:rPr>
                <w:rFonts w:ascii="Arial" w:hAnsi="Arial" w:cs="Arial"/>
                <w:iCs/>
                <w:sz w:val="20"/>
                <w:szCs w:val="20"/>
              </w:rPr>
              <w:t>27</w:t>
            </w:r>
            <w:r w:rsidRPr="005C4A89">
              <w:rPr>
                <w:rFonts w:ascii="Arial" w:hAnsi="Arial" w:cs="Arial"/>
                <w:iCs/>
                <w:sz w:val="20"/>
                <w:szCs w:val="20"/>
              </w:rPr>
              <w:t>01</w:t>
            </w:r>
          </w:p>
        </w:tc>
      </w:tr>
      <w:tr w:rsidR="0015117D" w:rsidRPr="005C4A89" w14:paraId="6DD0883E" w14:textId="77777777" w:rsidTr="00C03000">
        <w:trPr>
          <w:trHeight w:val="397"/>
        </w:trPr>
        <w:tc>
          <w:tcPr>
            <w:tcW w:w="3055" w:type="dxa"/>
            <w:shd w:val="clear" w:color="auto" w:fill="F2F2F2" w:themeFill="background1" w:themeFillShade="F2"/>
            <w:vAlign w:val="center"/>
          </w:tcPr>
          <w:p w14:paraId="34421F05" w14:textId="77777777" w:rsidR="0015117D" w:rsidRPr="005C4A89" w:rsidRDefault="0015117D" w:rsidP="00391FC2">
            <w:pPr>
              <w:rPr>
                <w:rFonts w:ascii="Arial" w:eastAsia="Calibri" w:hAnsi="Arial" w:cs="Arial"/>
                <w:b/>
                <w:bCs/>
                <w:sz w:val="22"/>
                <w:szCs w:val="22"/>
              </w:rPr>
            </w:pPr>
            <w:r w:rsidRPr="005C4A89">
              <w:rPr>
                <w:rFonts w:ascii="Arial" w:eastAsia="Calibri" w:hAnsi="Arial" w:cs="Arial"/>
                <w:b/>
                <w:bCs/>
                <w:sz w:val="22"/>
                <w:szCs w:val="22"/>
              </w:rPr>
              <w:t>Objetivo del contrato</w:t>
            </w:r>
          </w:p>
        </w:tc>
        <w:tc>
          <w:tcPr>
            <w:tcW w:w="5729" w:type="dxa"/>
            <w:vAlign w:val="center"/>
          </w:tcPr>
          <w:p w14:paraId="3F15B035" w14:textId="49E6D389" w:rsidR="0015117D" w:rsidRPr="004A341B" w:rsidRDefault="00C03000" w:rsidP="0015117D">
            <w:pPr>
              <w:jc w:val="both"/>
              <w:rPr>
                <w:rFonts w:ascii="Arial" w:eastAsia="Calibri" w:hAnsi="Arial" w:cs="Arial"/>
                <w:sz w:val="20"/>
                <w:szCs w:val="20"/>
              </w:rPr>
            </w:pPr>
            <w:r w:rsidRPr="00C03000">
              <w:rPr>
                <w:rFonts w:ascii="Arial" w:eastAsia="Calibri" w:hAnsi="Arial" w:cs="Arial"/>
                <w:sz w:val="20"/>
                <w:szCs w:val="20"/>
              </w:rPr>
              <w:t>Servicio Administrado para la Gestión Operativa de la Coordinación de Monitoreo, Contacto y Riesgo Tecnológico</w:t>
            </w:r>
          </w:p>
        </w:tc>
      </w:tr>
    </w:tbl>
    <w:p w14:paraId="7407B0B3" w14:textId="77777777" w:rsidR="00D12ACE" w:rsidRPr="005C4A89" w:rsidRDefault="00D12ACE" w:rsidP="00D12ACE">
      <w:pPr>
        <w:jc w:val="both"/>
        <w:rPr>
          <w:rFonts w:ascii="Arial" w:hAnsi="Arial" w:cs="Arial"/>
          <w:sz w:val="20"/>
          <w:szCs w:val="20"/>
        </w:rPr>
      </w:pPr>
    </w:p>
    <w:p w14:paraId="63F64A6D" w14:textId="545EFAE7" w:rsidR="004F013A" w:rsidRPr="005C4A89" w:rsidRDefault="004F013A" w:rsidP="004F013A">
      <w:pPr>
        <w:pStyle w:val="Ttulo1"/>
        <w:numPr>
          <w:ilvl w:val="1"/>
          <w:numId w:val="33"/>
        </w:numPr>
        <w:spacing w:before="0" w:after="0"/>
        <w:ind w:left="567"/>
        <w:rPr>
          <w:rFonts w:ascii="Arial" w:hAnsi="Arial" w:cs="Arial"/>
          <w:sz w:val="20"/>
          <w:szCs w:val="20"/>
        </w:rPr>
      </w:pPr>
      <w:bookmarkStart w:id="1" w:name="_Toc193972150"/>
      <w:r w:rsidRPr="005C4A89">
        <w:rPr>
          <w:rFonts w:ascii="Arial" w:eastAsia="Calibri" w:hAnsi="Arial" w:cs="Arial"/>
          <w:bCs/>
          <w:sz w:val="20"/>
          <w:szCs w:val="20"/>
        </w:rPr>
        <w:t xml:space="preserve">Características y </w:t>
      </w:r>
      <w:r w:rsidRPr="005C4A89">
        <w:rPr>
          <w:rFonts w:ascii="Arial" w:hAnsi="Arial" w:cs="Arial"/>
          <w:sz w:val="20"/>
          <w:szCs w:val="20"/>
        </w:rPr>
        <w:t>especificaciones</w:t>
      </w:r>
      <w:bookmarkEnd w:id="1"/>
    </w:p>
    <w:p w14:paraId="72F7A24B" w14:textId="77777777" w:rsidR="003B7D46" w:rsidRPr="005C4A89" w:rsidRDefault="003B7D46" w:rsidP="00CA5AC5">
      <w:pPr>
        <w:jc w:val="center"/>
        <w:rPr>
          <w:rFonts w:ascii="Arial" w:hAnsi="Arial" w:cs="Arial"/>
          <w:i/>
          <w:color w:val="0000FF"/>
          <w:sz w:val="18"/>
          <w:szCs w:val="18"/>
        </w:rPr>
      </w:pPr>
    </w:p>
    <w:p w14:paraId="6E061DD8" w14:textId="3BC8CFAB" w:rsidR="00133948" w:rsidRPr="005C4A89" w:rsidRDefault="00392DE3" w:rsidP="00392DE3">
      <w:pPr>
        <w:spacing w:after="200" w:line="276" w:lineRule="auto"/>
        <w:jc w:val="both"/>
        <w:rPr>
          <w:rFonts w:ascii="Arial" w:hAnsi="Arial" w:cs="Arial"/>
          <w:sz w:val="20"/>
          <w:szCs w:val="20"/>
        </w:rPr>
      </w:pPr>
      <w:r w:rsidRPr="005C4A89">
        <w:rPr>
          <w:rFonts w:ascii="Arial" w:hAnsi="Arial" w:cs="Arial"/>
          <w:sz w:val="20"/>
          <w:szCs w:val="20"/>
        </w:rPr>
        <w:t xml:space="preserve">Instrumentar y consolidar a la </w:t>
      </w:r>
      <w:r w:rsidR="0095470F">
        <w:rPr>
          <w:rFonts w:ascii="Arial" w:hAnsi="Arial" w:cs="Arial"/>
          <w:sz w:val="20"/>
          <w:szCs w:val="20"/>
        </w:rPr>
        <w:t>CMCRT</w:t>
      </w:r>
      <w:r w:rsidRPr="005C4A89">
        <w:rPr>
          <w:rFonts w:ascii="Arial" w:hAnsi="Arial" w:cs="Arial"/>
          <w:sz w:val="20"/>
          <w:szCs w:val="20"/>
        </w:rPr>
        <w:t xml:space="preserve"> como el punto único de Contacto para las Tecnologías de la Información (TI) en el Instituto Mexicano del Seguro Social a nivel nacional dotando de </w:t>
      </w:r>
      <w:r w:rsidR="00F96CE8" w:rsidRPr="005C4A89">
        <w:rPr>
          <w:rFonts w:ascii="Arial" w:hAnsi="Arial" w:cs="Arial"/>
          <w:sz w:val="20"/>
          <w:szCs w:val="20"/>
        </w:rPr>
        <w:t>recursos especializados suficientes</w:t>
      </w:r>
      <w:r w:rsidRPr="005C4A89">
        <w:rPr>
          <w:rFonts w:ascii="Arial" w:hAnsi="Arial" w:cs="Arial"/>
          <w:sz w:val="20"/>
          <w:szCs w:val="20"/>
        </w:rPr>
        <w:t xml:space="preserve"> e instrumentando </w:t>
      </w:r>
      <w:r w:rsidR="00F96CE8" w:rsidRPr="005C4A89">
        <w:rPr>
          <w:rFonts w:ascii="Arial" w:hAnsi="Arial" w:cs="Arial"/>
          <w:sz w:val="20"/>
          <w:szCs w:val="20"/>
        </w:rPr>
        <w:t xml:space="preserve">las </w:t>
      </w:r>
      <w:r w:rsidRPr="005C4A89">
        <w:rPr>
          <w:rFonts w:ascii="Arial" w:hAnsi="Arial" w:cs="Arial"/>
          <w:sz w:val="20"/>
          <w:szCs w:val="20"/>
        </w:rPr>
        <w:t xml:space="preserve">mejores prácticas </w:t>
      </w:r>
      <w:r w:rsidR="00F96CE8" w:rsidRPr="005C4A89">
        <w:rPr>
          <w:rFonts w:ascii="Arial" w:hAnsi="Arial" w:cs="Arial"/>
          <w:sz w:val="20"/>
          <w:szCs w:val="20"/>
        </w:rPr>
        <w:t xml:space="preserve">en materia de Tecnologías de la Información y las Comunicaciones (TIC) </w:t>
      </w:r>
      <w:r w:rsidRPr="005C4A89">
        <w:rPr>
          <w:rFonts w:ascii="Arial" w:hAnsi="Arial" w:cs="Arial"/>
          <w:sz w:val="20"/>
          <w:szCs w:val="20"/>
        </w:rPr>
        <w:t xml:space="preserve">mediante </w:t>
      </w:r>
      <w:r w:rsidR="00F96CE8" w:rsidRPr="005C4A89">
        <w:rPr>
          <w:rFonts w:ascii="Arial" w:hAnsi="Arial" w:cs="Arial"/>
          <w:sz w:val="20"/>
          <w:szCs w:val="20"/>
        </w:rPr>
        <w:t xml:space="preserve">un servicio administrado </w:t>
      </w:r>
      <w:r w:rsidRPr="005C4A89">
        <w:rPr>
          <w:rFonts w:ascii="Arial" w:hAnsi="Arial" w:cs="Arial"/>
          <w:sz w:val="20"/>
          <w:szCs w:val="20"/>
        </w:rPr>
        <w:t>que permita a los usuarios de todas las unidades Médico-Administrativas del Instituto</w:t>
      </w:r>
      <w:r w:rsidR="00F96CE8" w:rsidRPr="005C4A89">
        <w:rPr>
          <w:rFonts w:ascii="Arial" w:hAnsi="Arial" w:cs="Arial"/>
          <w:sz w:val="20"/>
          <w:szCs w:val="20"/>
        </w:rPr>
        <w:t>,</w:t>
      </w:r>
      <w:r w:rsidRPr="005C4A89">
        <w:rPr>
          <w:rFonts w:ascii="Arial" w:hAnsi="Arial" w:cs="Arial"/>
          <w:sz w:val="20"/>
          <w:szCs w:val="20"/>
        </w:rPr>
        <w:t xml:space="preserve"> registrar</w:t>
      </w:r>
      <w:r w:rsidR="00F96CE8" w:rsidRPr="005C4A89">
        <w:rPr>
          <w:rFonts w:ascii="Arial" w:hAnsi="Arial" w:cs="Arial"/>
          <w:sz w:val="20"/>
          <w:szCs w:val="20"/>
        </w:rPr>
        <w:t>, dar seguimiento</w:t>
      </w:r>
      <w:r w:rsidRPr="005C4A89">
        <w:rPr>
          <w:rFonts w:ascii="Arial" w:hAnsi="Arial" w:cs="Arial"/>
          <w:sz w:val="20"/>
          <w:szCs w:val="20"/>
        </w:rPr>
        <w:t xml:space="preserve"> y gestionar </w:t>
      </w:r>
      <w:r w:rsidR="00F96CE8" w:rsidRPr="005C4A89">
        <w:rPr>
          <w:rFonts w:ascii="Arial" w:hAnsi="Arial" w:cs="Arial"/>
          <w:sz w:val="20"/>
          <w:szCs w:val="20"/>
        </w:rPr>
        <w:t xml:space="preserve">las </w:t>
      </w:r>
      <w:r w:rsidRPr="005C4A89">
        <w:rPr>
          <w:rFonts w:ascii="Arial" w:hAnsi="Arial" w:cs="Arial"/>
          <w:sz w:val="20"/>
          <w:szCs w:val="20"/>
        </w:rPr>
        <w:t xml:space="preserve">solicitudes de servicio </w:t>
      </w:r>
      <w:r w:rsidR="00F96CE8" w:rsidRPr="005C4A89">
        <w:rPr>
          <w:rFonts w:ascii="Arial" w:hAnsi="Arial" w:cs="Arial"/>
          <w:sz w:val="20"/>
          <w:szCs w:val="20"/>
        </w:rPr>
        <w:t xml:space="preserve">hasta su conclusión </w:t>
      </w:r>
      <w:r w:rsidRPr="005C4A89">
        <w:rPr>
          <w:rFonts w:ascii="Arial" w:hAnsi="Arial" w:cs="Arial"/>
          <w:sz w:val="20"/>
          <w:szCs w:val="20"/>
        </w:rPr>
        <w:t>(incidentes, requerimientos</w:t>
      </w:r>
      <w:r w:rsidR="00133948" w:rsidRPr="005C4A89">
        <w:rPr>
          <w:rFonts w:ascii="Arial" w:hAnsi="Arial" w:cs="Arial"/>
          <w:sz w:val="20"/>
          <w:szCs w:val="20"/>
        </w:rPr>
        <w:t xml:space="preserve">, cambios </w:t>
      </w:r>
      <w:r w:rsidRPr="005C4A89">
        <w:rPr>
          <w:rFonts w:ascii="Arial" w:hAnsi="Arial" w:cs="Arial"/>
          <w:sz w:val="20"/>
          <w:szCs w:val="20"/>
        </w:rPr>
        <w:t>y problemas) a través de la</w:t>
      </w:r>
      <w:r w:rsidR="00F96CE8" w:rsidRPr="005C4A89">
        <w:rPr>
          <w:rFonts w:ascii="Arial" w:hAnsi="Arial" w:cs="Arial"/>
          <w:sz w:val="20"/>
          <w:szCs w:val="20"/>
        </w:rPr>
        <w:t>s</w:t>
      </w:r>
      <w:r w:rsidRPr="005C4A89">
        <w:rPr>
          <w:rFonts w:ascii="Arial" w:hAnsi="Arial" w:cs="Arial"/>
          <w:sz w:val="20"/>
          <w:szCs w:val="20"/>
        </w:rPr>
        <w:t xml:space="preserve"> herramienta</w:t>
      </w:r>
      <w:r w:rsidR="00F96CE8" w:rsidRPr="005C4A89">
        <w:rPr>
          <w:rFonts w:ascii="Arial" w:hAnsi="Arial" w:cs="Arial"/>
          <w:sz w:val="20"/>
          <w:szCs w:val="20"/>
        </w:rPr>
        <w:t>s</w:t>
      </w:r>
      <w:r w:rsidRPr="005C4A89">
        <w:rPr>
          <w:rFonts w:ascii="Arial" w:hAnsi="Arial" w:cs="Arial"/>
          <w:sz w:val="20"/>
          <w:szCs w:val="20"/>
        </w:rPr>
        <w:t xml:space="preserve"> </w:t>
      </w:r>
      <w:r w:rsidR="00133948" w:rsidRPr="005C4A89">
        <w:rPr>
          <w:rFonts w:ascii="Arial" w:hAnsi="Arial" w:cs="Arial"/>
          <w:sz w:val="20"/>
          <w:szCs w:val="20"/>
        </w:rPr>
        <w:t>tecnológicas con las que el Instituto cuenta actualmente.</w:t>
      </w:r>
    </w:p>
    <w:p w14:paraId="3BC21C2D" w14:textId="77777777" w:rsidR="00271AFB" w:rsidRPr="005C4A89" w:rsidRDefault="00271AFB" w:rsidP="009516E0">
      <w:pPr>
        <w:pStyle w:val="Ttulo1"/>
        <w:numPr>
          <w:ilvl w:val="2"/>
          <w:numId w:val="33"/>
        </w:numPr>
        <w:spacing w:before="0" w:after="0"/>
        <w:ind w:left="851"/>
        <w:rPr>
          <w:rFonts w:ascii="Arial" w:hAnsi="Arial" w:cs="Arial"/>
          <w:sz w:val="20"/>
          <w:szCs w:val="20"/>
        </w:rPr>
      </w:pPr>
      <w:bookmarkStart w:id="2" w:name="_Toc193972151"/>
      <w:r w:rsidRPr="005C4A89">
        <w:rPr>
          <w:rFonts w:ascii="Arial" w:hAnsi="Arial" w:cs="Arial"/>
          <w:sz w:val="20"/>
          <w:szCs w:val="20"/>
        </w:rPr>
        <w:t>Objetivo</w:t>
      </w:r>
      <w:bookmarkEnd w:id="2"/>
    </w:p>
    <w:p w14:paraId="0AB8551A" w14:textId="77777777" w:rsidR="003C6F71" w:rsidRPr="005C4A89" w:rsidRDefault="003C6F71" w:rsidP="00271AFB">
      <w:pPr>
        <w:rPr>
          <w:rFonts w:ascii="Arial" w:hAnsi="Arial" w:cs="Arial"/>
          <w:i/>
          <w:color w:val="0000FF"/>
          <w:sz w:val="20"/>
          <w:szCs w:val="20"/>
        </w:rPr>
      </w:pPr>
    </w:p>
    <w:p w14:paraId="55786EDD" w14:textId="717FC3CA" w:rsidR="00FE38B7" w:rsidRPr="005C4A89" w:rsidRDefault="00FE38B7" w:rsidP="00FE38B7">
      <w:pPr>
        <w:jc w:val="both"/>
        <w:rPr>
          <w:rFonts w:ascii="Arial" w:hAnsi="Arial" w:cs="Arial"/>
          <w:sz w:val="20"/>
          <w:szCs w:val="20"/>
        </w:rPr>
      </w:pPr>
      <w:r w:rsidRPr="005C4A89">
        <w:rPr>
          <w:rFonts w:ascii="Arial" w:hAnsi="Arial" w:cs="Arial"/>
          <w:sz w:val="20"/>
          <w:szCs w:val="20"/>
        </w:rPr>
        <w:t>El Instituto Mexicano del Seguro Social (IMSS), a través de la Dirección de Innovación y Desarrollo Tecnológico (DIDT) requiere la contratación de</w:t>
      </w:r>
      <w:r w:rsidR="00C03000">
        <w:rPr>
          <w:rFonts w:ascii="Arial" w:hAnsi="Arial" w:cs="Arial"/>
          <w:sz w:val="20"/>
          <w:szCs w:val="20"/>
        </w:rPr>
        <w:t xml:space="preserve">l </w:t>
      </w:r>
      <w:r w:rsidR="00C03000" w:rsidRPr="00C03000">
        <w:rPr>
          <w:rFonts w:ascii="Arial" w:hAnsi="Arial" w:cs="Arial"/>
          <w:b/>
          <w:bCs/>
          <w:sz w:val="20"/>
          <w:szCs w:val="20"/>
        </w:rPr>
        <w:t>Servicio Administrado para la Gestión Operativa de la Coordinación de Monitoreo, Contacto y Riesgo Tecnológico</w:t>
      </w:r>
      <w:r w:rsidR="00C03000">
        <w:rPr>
          <w:rFonts w:ascii="Arial" w:hAnsi="Arial" w:cs="Arial"/>
          <w:sz w:val="20"/>
          <w:szCs w:val="20"/>
        </w:rPr>
        <w:t xml:space="preserve"> </w:t>
      </w:r>
      <w:r w:rsidRPr="005C4A89">
        <w:rPr>
          <w:rFonts w:ascii="Arial" w:hAnsi="Arial" w:cs="Arial"/>
          <w:sz w:val="20"/>
          <w:szCs w:val="20"/>
        </w:rPr>
        <w:t>a nivel nacional que brinde atención a los usuarios de TIC</w:t>
      </w:r>
      <w:r w:rsidR="00133948" w:rsidRPr="005C4A89">
        <w:rPr>
          <w:rFonts w:ascii="Arial" w:hAnsi="Arial" w:cs="Arial"/>
          <w:sz w:val="20"/>
          <w:szCs w:val="20"/>
        </w:rPr>
        <w:t xml:space="preserve"> para registrar, dar seguimiento y gestionar las solicitudes de servicio hasta su conclusión (incidentes, requerimientos, cambios y problemas) a través de las herramientas tecnológicas con las que el Instituto cuenta actualmente.</w:t>
      </w:r>
    </w:p>
    <w:p w14:paraId="0841E822" w14:textId="77777777" w:rsidR="00FE38B7" w:rsidRDefault="00FE38B7" w:rsidP="00FE38B7">
      <w:pPr>
        <w:jc w:val="both"/>
        <w:rPr>
          <w:rFonts w:ascii="Arial" w:hAnsi="Arial" w:cs="Arial"/>
          <w:iCs/>
          <w:sz w:val="20"/>
          <w:szCs w:val="20"/>
        </w:rPr>
      </w:pPr>
    </w:p>
    <w:p w14:paraId="5FAFECB0" w14:textId="77777777" w:rsidR="00DA033F" w:rsidRDefault="00DA033F" w:rsidP="00FE38B7">
      <w:pPr>
        <w:jc w:val="both"/>
        <w:rPr>
          <w:rFonts w:ascii="Arial" w:hAnsi="Arial" w:cs="Arial"/>
          <w:iCs/>
          <w:sz w:val="20"/>
          <w:szCs w:val="20"/>
        </w:rPr>
      </w:pPr>
    </w:p>
    <w:p w14:paraId="7D2CC040" w14:textId="77777777" w:rsidR="00DA033F" w:rsidRPr="005C4A89" w:rsidRDefault="00DA033F" w:rsidP="00FE38B7">
      <w:pPr>
        <w:jc w:val="both"/>
        <w:rPr>
          <w:rFonts w:ascii="Arial" w:hAnsi="Arial" w:cs="Arial"/>
          <w:iCs/>
          <w:sz w:val="20"/>
          <w:szCs w:val="20"/>
        </w:rPr>
      </w:pPr>
    </w:p>
    <w:p w14:paraId="1FA7163C" w14:textId="18F9457F" w:rsidR="00271AFB" w:rsidRPr="005C4A89" w:rsidRDefault="00271AFB" w:rsidP="009516E0">
      <w:pPr>
        <w:pStyle w:val="Ttulo1"/>
        <w:numPr>
          <w:ilvl w:val="2"/>
          <w:numId w:val="33"/>
        </w:numPr>
        <w:spacing w:before="0" w:after="0"/>
        <w:ind w:left="851"/>
        <w:rPr>
          <w:rFonts w:ascii="Arial" w:hAnsi="Arial" w:cs="Arial"/>
          <w:sz w:val="20"/>
          <w:szCs w:val="20"/>
        </w:rPr>
      </w:pPr>
      <w:bookmarkStart w:id="3" w:name="_Toc193972152"/>
      <w:r w:rsidRPr="005C4A89">
        <w:rPr>
          <w:rFonts w:ascii="Arial" w:hAnsi="Arial" w:cs="Arial"/>
          <w:sz w:val="20"/>
          <w:szCs w:val="20"/>
        </w:rPr>
        <w:lastRenderedPageBreak/>
        <w:t>Alcance</w:t>
      </w:r>
      <w:bookmarkEnd w:id="3"/>
    </w:p>
    <w:p w14:paraId="533A84CB" w14:textId="77777777" w:rsidR="003C6F71" w:rsidRPr="005C4A89" w:rsidRDefault="003C6F71" w:rsidP="00271AFB">
      <w:pPr>
        <w:jc w:val="both"/>
        <w:rPr>
          <w:rFonts w:ascii="Arial" w:hAnsi="Arial" w:cs="Arial"/>
          <w:iCs/>
          <w:sz w:val="20"/>
          <w:szCs w:val="20"/>
        </w:rPr>
      </w:pPr>
    </w:p>
    <w:p w14:paraId="085A482C" w14:textId="0A8F63A7" w:rsidR="00C03000" w:rsidRPr="00C03000" w:rsidRDefault="00370B6A" w:rsidP="00370B6A">
      <w:pPr>
        <w:jc w:val="both"/>
        <w:rPr>
          <w:rFonts w:ascii="Geomanist" w:eastAsia="Montserrat Medium" w:hAnsi="Geomanist" w:cs="Montserrat Medium"/>
          <w:sz w:val="20"/>
          <w:szCs w:val="20"/>
        </w:rPr>
      </w:pPr>
      <w:r w:rsidRPr="005C4A89">
        <w:rPr>
          <w:rFonts w:ascii="Arial" w:hAnsi="Arial" w:cs="Arial"/>
          <w:bCs/>
          <w:sz w:val="20"/>
          <w:szCs w:val="20"/>
        </w:rPr>
        <w:t xml:space="preserve">El </w:t>
      </w:r>
      <w:r w:rsidR="00C03000">
        <w:rPr>
          <w:rFonts w:ascii="Arial" w:hAnsi="Arial" w:cs="Arial"/>
          <w:bCs/>
          <w:sz w:val="20"/>
          <w:szCs w:val="20"/>
        </w:rPr>
        <w:t xml:space="preserve">proveedor </w:t>
      </w:r>
      <w:r w:rsidRPr="005C4A89">
        <w:rPr>
          <w:rFonts w:ascii="Arial" w:hAnsi="Arial" w:cs="Arial"/>
          <w:bCs/>
          <w:sz w:val="20"/>
          <w:szCs w:val="20"/>
        </w:rPr>
        <w:t xml:space="preserve">del servicio deberá dotar </w:t>
      </w:r>
      <w:r w:rsidR="00C03000">
        <w:rPr>
          <w:rFonts w:ascii="Arial" w:hAnsi="Arial" w:cs="Arial"/>
          <w:bCs/>
          <w:sz w:val="20"/>
          <w:szCs w:val="20"/>
        </w:rPr>
        <w:t xml:space="preserve">al Instituto del </w:t>
      </w:r>
      <w:r w:rsidR="00672903" w:rsidRPr="00C03000">
        <w:rPr>
          <w:rFonts w:ascii="Arial" w:hAnsi="Arial" w:cs="Arial"/>
          <w:b/>
          <w:sz w:val="20"/>
          <w:szCs w:val="20"/>
        </w:rPr>
        <w:t>Servicio Administrado para la Gestión Operativa de la Coordinación de Monitoreo, Contacto y Riesgo Tecnológico</w:t>
      </w:r>
      <w:r w:rsidR="00672903">
        <w:rPr>
          <w:rFonts w:ascii="Arial" w:hAnsi="Arial" w:cs="Arial"/>
          <w:bCs/>
          <w:sz w:val="20"/>
          <w:szCs w:val="20"/>
        </w:rPr>
        <w:t>,</w:t>
      </w:r>
      <w:r w:rsidRPr="005C4A89">
        <w:rPr>
          <w:rFonts w:ascii="Arial" w:hAnsi="Arial" w:cs="Arial"/>
          <w:bCs/>
          <w:sz w:val="20"/>
          <w:szCs w:val="20"/>
        </w:rPr>
        <w:t xml:space="preserve"> el cual permitirá mejorar la atención a los usuarios finales y optimizar el soporte a los servicios tecnológicos que proporciona la Dirección de Innovación y Desarrollo Tecnológico. Así como, llevar a cabo actividades orientadas a</w:t>
      </w:r>
      <w:r w:rsidR="005A415C">
        <w:rPr>
          <w:rFonts w:ascii="Arial" w:hAnsi="Arial" w:cs="Arial"/>
          <w:bCs/>
          <w:sz w:val="20"/>
          <w:szCs w:val="20"/>
        </w:rPr>
        <w:t xml:space="preserve"> la observabilidad, </w:t>
      </w:r>
      <w:r w:rsidRPr="005C4A89">
        <w:rPr>
          <w:rFonts w:ascii="Arial" w:hAnsi="Arial" w:cs="Arial"/>
          <w:bCs/>
          <w:sz w:val="20"/>
          <w:szCs w:val="20"/>
        </w:rPr>
        <w:t>entrega</w:t>
      </w:r>
      <w:r w:rsidR="00E81A1F" w:rsidRPr="005C4A89">
        <w:rPr>
          <w:rFonts w:ascii="Arial" w:hAnsi="Arial" w:cs="Arial"/>
          <w:bCs/>
          <w:sz w:val="20"/>
          <w:szCs w:val="20"/>
        </w:rPr>
        <w:t xml:space="preserve"> de </w:t>
      </w:r>
      <w:r w:rsidRPr="005C4A89">
        <w:rPr>
          <w:rFonts w:ascii="Arial" w:hAnsi="Arial" w:cs="Arial"/>
          <w:bCs/>
          <w:sz w:val="20"/>
          <w:szCs w:val="20"/>
        </w:rPr>
        <w:t>documentación, aseguramiento de la calidad, seguimiento, y gestión en la operación</w:t>
      </w:r>
      <w:r w:rsidR="00E81A1F" w:rsidRPr="005C4A89">
        <w:rPr>
          <w:rFonts w:ascii="Arial" w:hAnsi="Arial" w:cs="Arial"/>
          <w:bCs/>
          <w:sz w:val="20"/>
          <w:szCs w:val="20"/>
        </w:rPr>
        <w:t xml:space="preserve"> de la </w:t>
      </w:r>
      <w:r w:rsidR="009651AD">
        <w:rPr>
          <w:rFonts w:ascii="Arial" w:hAnsi="Arial" w:cs="Arial"/>
          <w:bCs/>
          <w:sz w:val="20"/>
          <w:szCs w:val="20"/>
        </w:rPr>
        <w:t>CMCRT</w:t>
      </w:r>
      <w:r w:rsidR="00E81A1F" w:rsidRPr="005C4A89">
        <w:rPr>
          <w:rFonts w:ascii="Arial" w:hAnsi="Arial" w:cs="Arial"/>
          <w:bCs/>
          <w:sz w:val="20"/>
          <w:szCs w:val="20"/>
        </w:rPr>
        <w:t xml:space="preserve"> las 24 horas del día</w:t>
      </w:r>
      <w:r w:rsidR="00B275BA">
        <w:rPr>
          <w:rFonts w:ascii="Arial" w:hAnsi="Arial" w:cs="Arial"/>
          <w:bCs/>
          <w:sz w:val="20"/>
          <w:szCs w:val="20"/>
        </w:rPr>
        <w:t xml:space="preserve"> </w:t>
      </w:r>
      <w:r w:rsidR="00B275BA" w:rsidRPr="001D25D5">
        <w:rPr>
          <w:rFonts w:ascii="Arial" w:hAnsi="Arial" w:cs="Arial"/>
          <w:bCs/>
          <w:sz w:val="20"/>
          <w:szCs w:val="20"/>
        </w:rPr>
        <w:t>(incluidos días inhábiles, sábados y domingos)</w:t>
      </w:r>
      <w:r w:rsidR="00E81A1F" w:rsidRPr="001D25D5">
        <w:rPr>
          <w:rFonts w:ascii="Arial" w:hAnsi="Arial" w:cs="Arial"/>
          <w:bCs/>
          <w:sz w:val="20"/>
          <w:szCs w:val="20"/>
        </w:rPr>
        <w:t>,</w:t>
      </w:r>
      <w:r w:rsidR="00E81A1F" w:rsidRPr="005C4A89">
        <w:rPr>
          <w:rFonts w:ascii="Arial" w:hAnsi="Arial" w:cs="Arial"/>
          <w:bCs/>
          <w:sz w:val="20"/>
          <w:szCs w:val="20"/>
        </w:rPr>
        <w:t xml:space="preserve"> </w:t>
      </w:r>
      <w:r w:rsidR="00C03000" w:rsidRPr="00C03000">
        <w:rPr>
          <w:rFonts w:ascii="Arial" w:hAnsi="Arial" w:cs="Arial"/>
          <w:b/>
          <w:sz w:val="20"/>
          <w:szCs w:val="20"/>
        </w:rPr>
        <w:t xml:space="preserve">a partir del </w:t>
      </w:r>
      <w:r w:rsidR="00B275BA" w:rsidRPr="00C03000">
        <w:rPr>
          <w:rFonts w:ascii="Geomanist" w:eastAsia="Montserrat Medium" w:hAnsi="Geomanist" w:cs="Montserrat Medium"/>
          <w:b/>
          <w:sz w:val="20"/>
          <w:szCs w:val="20"/>
        </w:rPr>
        <w:t>hábil posterior a la emisión del fallo correspondiente y hasta el 31 de diciembre de 2025</w:t>
      </w:r>
      <w:r w:rsidR="00B275BA" w:rsidRPr="00AC4CF9">
        <w:rPr>
          <w:rFonts w:ascii="Geomanist" w:eastAsia="Montserrat Medium" w:hAnsi="Geomanist" w:cs="Montserrat Medium"/>
          <w:sz w:val="20"/>
          <w:szCs w:val="20"/>
        </w:rPr>
        <w:t xml:space="preserve"> </w:t>
      </w:r>
    </w:p>
    <w:p w14:paraId="3C35726F" w14:textId="77777777" w:rsidR="00370B6A" w:rsidRPr="005C4A89" w:rsidRDefault="00370B6A" w:rsidP="00370B6A">
      <w:pPr>
        <w:jc w:val="both"/>
        <w:rPr>
          <w:rFonts w:ascii="Arial" w:hAnsi="Arial" w:cs="Arial"/>
          <w:iCs/>
          <w:sz w:val="20"/>
          <w:szCs w:val="20"/>
        </w:rPr>
      </w:pPr>
    </w:p>
    <w:p w14:paraId="5D73D738" w14:textId="249CF654" w:rsidR="009F7EB0" w:rsidRPr="005C4A89" w:rsidRDefault="00370B6A" w:rsidP="00370B6A">
      <w:pPr>
        <w:jc w:val="both"/>
        <w:rPr>
          <w:rFonts w:ascii="Arial" w:hAnsi="Arial" w:cs="Arial"/>
          <w:bCs/>
          <w:sz w:val="20"/>
          <w:szCs w:val="20"/>
        </w:rPr>
      </w:pPr>
      <w:r w:rsidRPr="005C4A89">
        <w:rPr>
          <w:rFonts w:ascii="Arial" w:hAnsi="Arial" w:cs="Arial"/>
          <w:bCs/>
          <w:sz w:val="20"/>
          <w:szCs w:val="20"/>
        </w:rPr>
        <w:t xml:space="preserve">La DIDT a través de la </w:t>
      </w:r>
      <w:r w:rsidR="0095470F">
        <w:rPr>
          <w:rFonts w:ascii="Arial" w:hAnsi="Arial" w:cs="Arial"/>
          <w:bCs/>
          <w:sz w:val="20"/>
          <w:szCs w:val="20"/>
        </w:rPr>
        <w:t>CMCRT</w:t>
      </w:r>
      <w:r w:rsidRPr="005C4A89">
        <w:rPr>
          <w:rFonts w:ascii="Arial" w:hAnsi="Arial" w:cs="Arial"/>
          <w:bCs/>
          <w:sz w:val="20"/>
          <w:szCs w:val="20"/>
        </w:rPr>
        <w:t xml:space="preserve"> requiere un </w:t>
      </w:r>
      <w:r w:rsidR="0015172E" w:rsidRPr="00A3135C">
        <w:rPr>
          <w:rFonts w:ascii="Arial" w:hAnsi="Arial" w:cs="Arial"/>
          <w:b/>
          <w:sz w:val="20"/>
          <w:szCs w:val="20"/>
        </w:rPr>
        <w:t>Servicio Administrado para la Gestión Operativa de la Coordinación de Monitoreo, Contacto y Riesgo Tecnológico</w:t>
      </w:r>
      <w:r w:rsidR="009F7EB0" w:rsidRPr="005C4A89">
        <w:rPr>
          <w:rFonts w:ascii="Arial" w:hAnsi="Arial" w:cs="Arial"/>
          <w:bCs/>
          <w:sz w:val="20"/>
          <w:szCs w:val="20"/>
        </w:rPr>
        <w:t xml:space="preserve"> </w:t>
      </w:r>
      <w:r w:rsidRPr="005C4A89">
        <w:rPr>
          <w:rFonts w:ascii="Arial" w:hAnsi="Arial" w:cs="Arial"/>
          <w:bCs/>
          <w:sz w:val="20"/>
          <w:szCs w:val="20"/>
        </w:rPr>
        <w:t xml:space="preserve">para </w:t>
      </w:r>
      <w:r w:rsidR="009F7EB0" w:rsidRPr="005C4A89">
        <w:rPr>
          <w:rFonts w:ascii="Arial" w:hAnsi="Arial" w:cs="Arial"/>
          <w:bCs/>
          <w:sz w:val="20"/>
          <w:szCs w:val="20"/>
        </w:rPr>
        <w:t xml:space="preserve">registrar, dar seguimiento y gestionar las solicitudes de servicio hasta su conclusión (incidentes, requerimientos, cambios y problemas) a través de las herramientas tecnológicas con las que el Instituto cuenta actualmente así como </w:t>
      </w:r>
      <w:r w:rsidRPr="005C4A89">
        <w:rPr>
          <w:rFonts w:ascii="Arial" w:hAnsi="Arial" w:cs="Arial"/>
          <w:bCs/>
          <w:sz w:val="20"/>
          <w:szCs w:val="20"/>
        </w:rPr>
        <w:t xml:space="preserve">los servicios de Tecnologías de la Información y Comunicaciones, definidos en el Catálogo de Servicios de la </w:t>
      </w:r>
      <w:r w:rsidR="009651AD" w:rsidRPr="00886EEC">
        <w:rPr>
          <w:rFonts w:ascii="Arial" w:hAnsi="Arial" w:cs="Arial"/>
          <w:bCs/>
          <w:sz w:val="20"/>
          <w:szCs w:val="20"/>
        </w:rPr>
        <w:t>CMCRT</w:t>
      </w:r>
      <w:r w:rsidRPr="005C4A89">
        <w:rPr>
          <w:rFonts w:ascii="Arial" w:hAnsi="Arial" w:cs="Arial"/>
          <w:bCs/>
          <w:sz w:val="20"/>
          <w:szCs w:val="20"/>
        </w:rPr>
        <w:t xml:space="preserve">, los cuales </w:t>
      </w:r>
      <w:r w:rsidR="009F7EB0" w:rsidRPr="005C4A89">
        <w:rPr>
          <w:rFonts w:ascii="Arial" w:hAnsi="Arial" w:cs="Arial"/>
          <w:bCs/>
          <w:sz w:val="20"/>
          <w:szCs w:val="20"/>
        </w:rPr>
        <w:t xml:space="preserve">deben ser </w:t>
      </w:r>
      <w:r w:rsidRPr="005C4A89">
        <w:rPr>
          <w:rFonts w:ascii="Arial" w:hAnsi="Arial" w:cs="Arial"/>
          <w:bCs/>
          <w:sz w:val="20"/>
          <w:szCs w:val="20"/>
        </w:rPr>
        <w:t xml:space="preserve">brindados por </w:t>
      </w:r>
      <w:r w:rsidR="009F7EB0" w:rsidRPr="005C4A89">
        <w:rPr>
          <w:rFonts w:ascii="Arial" w:hAnsi="Arial" w:cs="Arial"/>
          <w:bCs/>
          <w:sz w:val="20"/>
          <w:szCs w:val="20"/>
        </w:rPr>
        <w:t xml:space="preserve">recursos suficientes </w:t>
      </w:r>
      <w:r w:rsidRPr="005C4A89">
        <w:rPr>
          <w:rFonts w:ascii="Arial" w:hAnsi="Arial" w:cs="Arial"/>
          <w:bCs/>
          <w:sz w:val="20"/>
          <w:szCs w:val="20"/>
        </w:rPr>
        <w:t>especializado</w:t>
      </w:r>
      <w:r w:rsidR="009F7EB0" w:rsidRPr="005C4A89">
        <w:rPr>
          <w:rFonts w:ascii="Arial" w:hAnsi="Arial" w:cs="Arial"/>
          <w:bCs/>
          <w:sz w:val="20"/>
          <w:szCs w:val="20"/>
        </w:rPr>
        <w:t>s</w:t>
      </w:r>
      <w:r w:rsidRPr="005C4A89">
        <w:rPr>
          <w:rFonts w:ascii="Arial" w:hAnsi="Arial" w:cs="Arial"/>
          <w:bCs/>
          <w:sz w:val="20"/>
          <w:szCs w:val="20"/>
        </w:rPr>
        <w:t xml:space="preserve"> y/o a través de grupos de soporte</w:t>
      </w:r>
      <w:r w:rsidR="004A341B">
        <w:rPr>
          <w:rFonts w:ascii="Arial" w:hAnsi="Arial" w:cs="Arial"/>
          <w:bCs/>
          <w:sz w:val="20"/>
          <w:szCs w:val="20"/>
        </w:rPr>
        <w:t>.</w:t>
      </w:r>
    </w:p>
    <w:p w14:paraId="420CFEF3" w14:textId="77777777" w:rsidR="00370B6A" w:rsidRPr="005C4A89" w:rsidRDefault="00370B6A" w:rsidP="00370B6A">
      <w:pPr>
        <w:jc w:val="both"/>
        <w:rPr>
          <w:rFonts w:ascii="Arial" w:hAnsi="Arial" w:cs="Arial"/>
          <w:bCs/>
          <w:sz w:val="20"/>
          <w:szCs w:val="20"/>
        </w:rPr>
      </w:pPr>
    </w:p>
    <w:p w14:paraId="079D87CC" w14:textId="0559460C" w:rsidR="00370B6A" w:rsidRPr="005C4A89" w:rsidRDefault="00370B6A" w:rsidP="00370B6A">
      <w:pPr>
        <w:jc w:val="both"/>
        <w:rPr>
          <w:rFonts w:ascii="Arial" w:hAnsi="Arial" w:cs="Arial"/>
          <w:bCs/>
          <w:sz w:val="20"/>
          <w:szCs w:val="20"/>
        </w:rPr>
      </w:pPr>
      <w:r w:rsidRPr="005C4A89">
        <w:rPr>
          <w:rFonts w:ascii="Arial" w:hAnsi="Arial" w:cs="Arial"/>
          <w:bCs/>
          <w:sz w:val="20"/>
          <w:szCs w:val="20"/>
        </w:rPr>
        <w:t xml:space="preserve">La </w:t>
      </w:r>
      <w:r w:rsidR="00A3135C">
        <w:rPr>
          <w:rFonts w:ascii="Arial" w:hAnsi="Arial" w:cs="Arial"/>
          <w:bCs/>
          <w:sz w:val="20"/>
          <w:szCs w:val="20"/>
        </w:rPr>
        <w:t>CMCRT</w:t>
      </w:r>
      <w:r w:rsidR="00A3135C" w:rsidRPr="005C4A89">
        <w:rPr>
          <w:rFonts w:ascii="Arial" w:hAnsi="Arial" w:cs="Arial"/>
          <w:bCs/>
          <w:sz w:val="20"/>
          <w:szCs w:val="20"/>
        </w:rPr>
        <w:t xml:space="preserve"> </w:t>
      </w:r>
      <w:r w:rsidRPr="005C4A89">
        <w:rPr>
          <w:rFonts w:ascii="Arial" w:hAnsi="Arial" w:cs="Arial"/>
          <w:bCs/>
          <w:sz w:val="20"/>
          <w:szCs w:val="20"/>
        </w:rPr>
        <w:t xml:space="preserve">actualmente es el único punto de contacto para los usuarios del IMSS siendo la responsable de registrar y dar seguimiento a las diferentes solicitudes de servicio </w:t>
      </w:r>
      <w:r w:rsidR="009F7EB0" w:rsidRPr="005C4A89">
        <w:rPr>
          <w:rFonts w:ascii="Arial" w:hAnsi="Arial" w:cs="Arial"/>
          <w:bCs/>
          <w:sz w:val="20"/>
          <w:szCs w:val="20"/>
        </w:rPr>
        <w:t xml:space="preserve">(incidentes, requerimientos, cambios y </w:t>
      </w:r>
      <w:r w:rsidR="00E37042" w:rsidRPr="005C4A89">
        <w:rPr>
          <w:rFonts w:ascii="Arial" w:hAnsi="Arial" w:cs="Arial"/>
          <w:bCs/>
          <w:sz w:val="20"/>
          <w:szCs w:val="20"/>
        </w:rPr>
        <w:t xml:space="preserve">problemas) </w:t>
      </w:r>
      <w:r w:rsidR="00B16F32" w:rsidRPr="005C4A89">
        <w:rPr>
          <w:rFonts w:ascii="Arial" w:hAnsi="Arial" w:cs="Arial"/>
          <w:bCs/>
          <w:sz w:val="20"/>
          <w:szCs w:val="20"/>
        </w:rPr>
        <w:t>relacionados con</w:t>
      </w:r>
      <w:r w:rsidRPr="005C4A89">
        <w:rPr>
          <w:rFonts w:ascii="Arial" w:hAnsi="Arial" w:cs="Arial"/>
          <w:bCs/>
          <w:sz w:val="20"/>
          <w:szCs w:val="20"/>
        </w:rPr>
        <w:t xml:space="preserve"> los procesos y servicios de Tecnologías de la Información</w:t>
      </w:r>
      <w:r w:rsidR="009F7EB0" w:rsidRPr="005C4A89">
        <w:rPr>
          <w:rFonts w:ascii="Arial" w:hAnsi="Arial" w:cs="Arial"/>
          <w:bCs/>
          <w:sz w:val="20"/>
          <w:szCs w:val="20"/>
        </w:rPr>
        <w:t xml:space="preserve"> </w:t>
      </w:r>
      <w:r w:rsidR="00A3135C">
        <w:rPr>
          <w:rFonts w:ascii="Arial" w:hAnsi="Arial" w:cs="Arial"/>
          <w:bCs/>
          <w:sz w:val="20"/>
          <w:szCs w:val="20"/>
        </w:rPr>
        <w:t xml:space="preserve"> de la DIDT.</w:t>
      </w:r>
    </w:p>
    <w:p w14:paraId="416F5694" w14:textId="77777777" w:rsidR="00370B6A" w:rsidRPr="005C4A89" w:rsidRDefault="00370B6A" w:rsidP="00370B6A">
      <w:pPr>
        <w:jc w:val="both"/>
        <w:rPr>
          <w:rFonts w:ascii="Arial" w:hAnsi="Arial" w:cs="Arial"/>
          <w:bCs/>
          <w:sz w:val="20"/>
          <w:szCs w:val="20"/>
        </w:rPr>
      </w:pPr>
    </w:p>
    <w:p w14:paraId="675951D1" w14:textId="3B9891CE" w:rsidR="00370B6A" w:rsidRPr="00886EEC" w:rsidRDefault="00370B6A" w:rsidP="00370B6A">
      <w:pPr>
        <w:jc w:val="both"/>
        <w:rPr>
          <w:rFonts w:ascii="Arial" w:hAnsi="Arial" w:cs="Arial"/>
          <w:bCs/>
          <w:sz w:val="20"/>
          <w:szCs w:val="20"/>
        </w:rPr>
      </w:pPr>
      <w:r w:rsidRPr="005C4A89">
        <w:rPr>
          <w:rFonts w:ascii="Arial" w:hAnsi="Arial" w:cs="Arial"/>
          <w:bCs/>
          <w:sz w:val="20"/>
          <w:szCs w:val="20"/>
        </w:rPr>
        <w:t xml:space="preserve">El Instituto solicita como parte del </w:t>
      </w:r>
      <w:r w:rsidR="00894261" w:rsidRPr="00A3135C">
        <w:rPr>
          <w:rFonts w:ascii="Arial" w:hAnsi="Arial" w:cs="Arial"/>
          <w:b/>
          <w:sz w:val="20"/>
          <w:szCs w:val="20"/>
        </w:rPr>
        <w:t>Servicio Administrado para la Gestión Operativa de la Coordinación de Monitoreo, Contacto y Riesgo Tecnológico</w:t>
      </w:r>
      <w:r w:rsidR="00894261" w:rsidRPr="005C4A89">
        <w:rPr>
          <w:rFonts w:ascii="Arial" w:hAnsi="Arial" w:cs="Arial"/>
          <w:bCs/>
          <w:sz w:val="20"/>
          <w:szCs w:val="20"/>
        </w:rPr>
        <w:t xml:space="preserve"> </w:t>
      </w:r>
      <w:r w:rsidR="00CE724A">
        <w:rPr>
          <w:rFonts w:ascii="Arial" w:eastAsia="Calibri" w:hAnsi="Arial" w:cs="Arial"/>
          <w:sz w:val="20"/>
          <w:szCs w:val="20"/>
        </w:rPr>
        <w:t xml:space="preserve">para la </w:t>
      </w:r>
      <w:r w:rsidR="00CE724A" w:rsidRPr="005A415C">
        <w:rPr>
          <w:rFonts w:ascii="Arial" w:eastAsia="Calibri" w:hAnsi="Arial" w:cs="Arial"/>
          <w:b/>
          <w:bCs/>
          <w:sz w:val="20"/>
          <w:szCs w:val="20"/>
        </w:rPr>
        <w:t>operación técnica del centro de monitoreo</w:t>
      </w:r>
      <w:r w:rsidR="009F7EB0" w:rsidRPr="005C4A89">
        <w:rPr>
          <w:rFonts w:ascii="Arial" w:hAnsi="Arial" w:cs="Arial"/>
          <w:bCs/>
          <w:sz w:val="20"/>
          <w:szCs w:val="20"/>
        </w:rPr>
        <w:t>,</w:t>
      </w:r>
      <w:r w:rsidRPr="005C4A89">
        <w:rPr>
          <w:rFonts w:ascii="Arial" w:hAnsi="Arial" w:cs="Arial"/>
          <w:bCs/>
          <w:sz w:val="20"/>
          <w:szCs w:val="20"/>
        </w:rPr>
        <w:t xml:space="preserve"> que el </w:t>
      </w:r>
      <w:r w:rsidR="0021491F" w:rsidRPr="0021491F">
        <w:rPr>
          <w:rFonts w:ascii="Arial" w:hAnsi="Arial" w:cs="Arial"/>
          <w:b/>
          <w:sz w:val="20"/>
          <w:szCs w:val="20"/>
        </w:rPr>
        <w:t>proveedor</w:t>
      </w:r>
      <w:r w:rsidRPr="005C4A89">
        <w:rPr>
          <w:rFonts w:ascii="Arial" w:hAnsi="Arial" w:cs="Arial"/>
          <w:bCs/>
          <w:sz w:val="20"/>
          <w:szCs w:val="20"/>
        </w:rPr>
        <w:t xml:space="preserve"> adopte y asegure de manera enunciativa más no limitativa la entrega, aseguramiento de la calidad, documentación, seguimiento, </w:t>
      </w:r>
      <w:r w:rsidR="009F7EB0" w:rsidRPr="005C4A89">
        <w:rPr>
          <w:rFonts w:ascii="Arial" w:hAnsi="Arial" w:cs="Arial"/>
          <w:bCs/>
          <w:sz w:val="20"/>
          <w:szCs w:val="20"/>
        </w:rPr>
        <w:t xml:space="preserve">observabilidad </w:t>
      </w:r>
      <w:r w:rsidRPr="005C4A89">
        <w:rPr>
          <w:rFonts w:ascii="Arial" w:hAnsi="Arial" w:cs="Arial"/>
          <w:bCs/>
          <w:sz w:val="20"/>
          <w:szCs w:val="20"/>
        </w:rPr>
        <w:t xml:space="preserve">de la salud de </w:t>
      </w:r>
      <w:r w:rsidR="009F7EB0" w:rsidRPr="005C4A89">
        <w:rPr>
          <w:rFonts w:ascii="Arial" w:hAnsi="Arial" w:cs="Arial"/>
          <w:bCs/>
          <w:sz w:val="20"/>
          <w:szCs w:val="20"/>
        </w:rPr>
        <w:t xml:space="preserve">las herramientas tecnológicas con las que el Instituto cuenta actualmente </w:t>
      </w:r>
      <w:r w:rsidR="00E45A34" w:rsidRPr="005C4A89">
        <w:rPr>
          <w:rFonts w:ascii="Arial" w:hAnsi="Arial" w:cs="Arial"/>
          <w:bCs/>
          <w:sz w:val="20"/>
          <w:szCs w:val="20"/>
        </w:rPr>
        <w:t xml:space="preserve">y de </w:t>
      </w:r>
      <w:r w:rsidRPr="005C4A89">
        <w:rPr>
          <w:rFonts w:ascii="Arial" w:hAnsi="Arial" w:cs="Arial"/>
          <w:bCs/>
          <w:sz w:val="20"/>
          <w:szCs w:val="20"/>
        </w:rPr>
        <w:t xml:space="preserve">la operación </w:t>
      </w:r>
      <w:r w:rsidR="005A415C">
        <w:rPr>
          <w:rFonts w:ascii="Arial" w:hAnsi="Arial" w:cs="Arial"/>
          <w:bCs/>
          <w:sz w:val="20"/>
          <w:szCs w:val="20"/>
        </w:rPr>
        <w:t>técnica</w:t>
      </w:r>
      <w:r w:rsidRPr="005C4A89">
        <w:rPr>
          <w:rFonts w:ascii="Arial" w:hAnsi="Arial" w:cs="Arial"/>
          <w:bCs/>
          <w:sz w:val="20"/>
          <w:szCs w:val="20"/>
        </w:rPr>
        <w:t xml:space="preserve"> de la </w:t>
      </w:r>
      <w:r w:rsidR="00886EEC">
        <w:rPr>
          <w:rFonts w:ascii="Arial" w:hAnsi="Arial" w:cs="Arial"/>
          <w:bCs/>
          <w:sz w:val="20"/>
          <w:szCs w:val="20"/>
        </w:rPr>
        <w:t>CMCRT</w:t>
      </w:r>
      <w:r w:rsidRPr="005C4A89">
        <w:rPr>
          <w:rFonts w:ascii="Arial" w:hAnsi="Arial" w:cs="Arial"/>
          <w:bCs/>
          <w:sz w:val="20"/>
          <w:szCs w:val="20"/>
        </w:rPr>
        <w:t xml:space="preserve"> </w:t>
      </w:r>
      <w:r w:rsidR="00E45A34" w:rsidRPr="005C4A89">
        <w:rPr>
          <w:rFonts w:ascii="Arial" w:hAnsi="Arial" w:cs="Arial"/>
          <w:bCs/>
          <w:sz w:val="20"/>
          <w:szCs w:val="20"/>
        </w:rPr>
        <w:t>de</w:t>
      </w:r>
      <w:r w:rsidRPr="005C4A89">
        <w:rPr>
          <w:rFonts w:ascii="Arial" w:hAnsi="Arial" w:cs="Arial"/>
          <w:bCs/>
          <w:sz w:val="20"/>
          <w:szCs w:val="20"/>
        </w:rPr>
        <w:t>l Instituto, por lo que deberá considerar como parte de</w:t>
      </w:r>
      <w:r w:rsidR="00E45A34" w:rsidRPr="005C4A89">
        <w:rPr>
          <w:rFonts w:ascii="Arial" w:hAnsi="Arial" w:cs="Arial"/>
          <w:bCs/>
          <w:sz w:val="20"/>
          <w:szCs w:val="20"/>
        </w:rPr>
        <w:t xml:space="preserve">l alcance del </w:t>
      </w:r>
      <w:r w:rsidRPr="005C4A89">
        <w:rPr>
          <w:rFonts w:ascii="Arial" w:hAnsi="Arial" w:cs="Arial"/>
          <w:bCs/>
          <w:sz w:val="20"/>
          <w:szCs w:val="20"/>
        </w:rPr>
        <w:t xml:space="preserve">servicio, los servicios actuales de la </w:t>
      </w:r>
      <w:r w:rsidR="009651AD">
        <w:rPr>
          <w:rFonts w:ascii="Arial" w:hAnsi="Arial" w:cs="Arial"/>
          <w:bCs/>
          <w:sz w:val="20"/>
          <w:szCs w:val="20"/>
        </w:rPr>
        <w:t>Coordinación de Monitoreo, Contacto y Riesgo Tecnológico</w:t>
      </w:r>
      <w:r w:rsidR="00E45A34" w:rsidRPr="005C4A89">
        <w:rPr>
          <w:rFonts w:ascii="Arial" w:hAnsi="Arial" w:cs="Arial"/>
          <w:bCs/>
          <w:sz w:val="20"/>
          <w:szCs w:val="20"/>
        </w:rPr>
        <w:t xml:space="preserve">, </w:t>
      </w:r>
      <w:r w:rsidRPr="005C4A89">
        <w:rPr>
          <w:rFonts w:ascii="Arial" w:hAnsi="Arial" w:cs="Arial"/>
          <w:bCs/>
          <w:sz w:val="20"/>
          <w:szCs w:val="20"/>
        </w:rPr>
        <w:t xml:space="preserve">sugerir las modificaciones y en caso de </w:t>
      </w:r>
      <w:r w:rsidRPr="00886EEC">
        <w:rPr>
          <w:rFonts w:ascii="Arial" w:hAnsi="Arial" w:cs="Arial"/>
          <w:bCs/>
          <w:sz w:val="20"/>
          <w:szCs w:val="20"/>
        </w:rPr>
        <w:t xml:space="preserve">ser requerido se transferirá, integrará, habilitará, y sincronizará la atención a los servicios existentes y nuevos. </w:t>
      </w:r>
    </w:p>
    <w:p w14:paraId="57D61D8F" w14:textId="77777777" w:rsidR="00370B6A" w:rsidRPr="005C4A89" w:rsidRDefault="00370B6A" w:rsidP="00370B6A">
      <w:pPr>
        <w:jc w:val="both"/>
        <w:rPr>
          <w:rFonts w:ascii="Arial" w:hAnsi="Arial" w:cs="Arial"/>
          <w:bCs/>
          <w:sz w:val="20"/>
          <w:szCs w:val="20"/>
        </w:rPr>
      </w:pPr>
    </w:p>
    <w:p w14:paraId="4C38D296" w14:textId="49709CF5" w:rsidR="00370B6A" w:rsidRPr="005C4A89" w:rsidRDefault="00370B6A" w:rsidP="00370B6A">
      <w:pPr>
        <w:jc w:val="both"/>
        <w:rPr>
          <w:rFonts w:ascii="Arial" w:hAnsi="Arial" w:cs="Arial"/>
          <w:bCs/>
          <w:sz w:val="20"/>
          <w:szCs w:val="20"/>
        </w:rPr>
      </w:pPr>
      <w:r w:rsidRPr="005C4A89">
        <w:rPr>
          <w:rFonts w:ascii="Arial" w:hAnsi="Arial" w:cs="Arial"/>
          <w:bCs/>
          <w:sz w:val="20"/>
          <w:szCs w:val="20"/>
        </w:rPr>
        <w:t xml:space="preserve">El </w:t>
      </w:r>
      <w:r w:rsidR="00672903" w:rsidRPr="00894261">
        <w:rPr>
          <w:rFonts w:ascii="Arial" w:hAnsi="Arial" w:cs="Arial"/>
          <w:b/>
          <w:sz w:val="20"/>
          <w:szCs w:val="20"/>
        </w:rPr>
        <w:t>Servicio Administrado para la Gestión Operativa de la Coordinación de Monitoreo, Contacto y Riesgo Tecnológico,</w:t>
      </w:r>
      <w:r w:rsidRPr="005C4A89">
        <w:rPr>
          <w:rFonts w:ascii="Arial" w:hAnsi="Arial" w:cs="Arial"/>
          <w:bCs/>
          <w:sz w:val="20"/>
          <w:szCs w:val="20"/>
        </w:rPr>
        <w:t xml:space="preserve"> deberá incluir lo siguiente:</w:t>
      </w:r>
    </w:p>
    <w:p w14:paraId="3AF3A3F4" w14:textId="77777777" w:rsidR="00370B6A" w:rsidRPr="005C4A89" w:rsidRDefault="00370B6A" w:rsidP="00370B6A">
      <w:pPr>
        <w:rPr>
          <w:rFonts w:ascii="Arial" w:hAnsi="Arial" w:cs="Arial"/>
          <w:sz w:val="20"/>
          <w:szCs w:val="20"/>
          <w:lang w:eastAsia="es-MX"/>
        </w:rPr>
      </w:pPr>
    </w:p>
    <w:p w14:paraId="2FE58ADA" w14:textId="53ACBCD2" w:rsidR="00370B6A" w:rsidRPr="005C4A89" w:rsidRDefault="00370B6A" w:rsidP="007458E8">
      <w:pPr>
        <w:pStyle w:val="Prrafodelista"/>
        <w:numPr>
          <w:ilvl w:val="0"/>
          <w:numId w:val="103"/>
        </w:numPr>
        <w:spacing w:after="200" w:line="276" w:lineRule="auto"/>
        <w:jc w:val="both"/>
        <w:rPr>
          <w:rFonts w:ascii="Arial" w:hAnsi="Arial" w:cs="Arial"/>
          <w:sz w:val="20"/>
          <w:szCs w:val="20"/>
        </w:rPr>
      </w:pPr>
      <w:r w:rsidRPr="005C4A89">
        <w:rPr>
          <w:rFonts w:ascii="Arial" w:hAnsi="Arial" w:cs="Arial"/>
          <w:sz w:val="20"/>
          <w:szCs w:val="20"/>
        </w:rPr>
        <w:t xml:space="preserve">Registro, </w:t>
      </w:r>
      <w:r w:rsidR="00913E55" w:rsidRPr="005C4A89">
        <w:rPr>
          <w:rFonts w:ascii="Arial" w:hAnsi="Arial" w:cs="Arial"/>
          <w:sz w:val="20"/>
          <w:szCs w:val="20"/>
        </w:rPr>
        <w:t>documentación atención, s</w:t>
      </w:r>
      <w:r w:rsidRPr="005C4A89">
        <w:rPr>
          <w:rFonts w:ascii="Arial" w:hAnsi="Arial" w:cs="Arial"/>
          <w:sz w:val="20"/>
          <w:szCs w:val="20"/>
        </w:rPr>
        <w:t xml:space="preserve">eguimiento y </w:t>
      </w:r>
      <w:r w:rsidR="00913E55" w:rsidRPr="005C4A89">
        <w:rPr>
          <w:rFonts w:ascii="Arial" w:hAnsi="Arial" w:cs="Arial"/>
          <w:sz w:val="20"/>
          <w:szCs w:val="20"/>
        </w:rPr>
        <w:t xml:space="preserve">gestión </w:t>
      </w:r>
      <w:r w:rsidRPr="005C4A89">
        <w:rPr>
          <w:rFonts w:ascii="Arial" w:hAnsi="Arial" w:cs="Arial"/>
          <w:sz w:val="20"/>
          <w:szCs w:val="20"/>
        </w:rPr>
        <w:t xml:space="preserve">de </w:t>
      </w:r>
      <w:r w:rsidR="00913E55" w:rsidRPr="005C4A89">
        <w:rPr>
          <w:rFonts w:ascii="Arial" w:hAnsi="Arial" w:cs="Arial"/>
          <w:sz w:val="20"/>
          <w:szCs w:val="20"/>
        </w:rPr>
        <w:t>s</w:t>
      </w:r>
      <w:r w:rsidRPr="005C4A89">
        <w:rPr>
          <w:rFonts w:ascii="Arial" w:hAnsi="Arial" w:cs="Arial"/>
          <w:sz w:val="20"/>
          <w:szCs w:val="20"/>
        </w:rPr>
        <w:t xml:space="preserve">olicitudes de </w:t>
      </w:r>
      <w:r w:rsidR="00913E55" w:rsidRPr="005C4A89">
        <w:rPr>
          <w:rFonts w:ascii="Arial" w:hAnsi="Arial" w:cs="Arial"/>
          <w:sz w:val="20"/>
          <w:szCs w:val="20"/>
        </w:rPr>
        <w:t>s</w:t>
      </w:r>
      <w:r w:rsidRPr="005C4A89">
        <w:rPr>
          <w:rFonts w:ascii="Arial" w:hAnsi="Arial" w:cs="Arial"/>
          <w:sz w:val="20"/>
          <w:szCs w:val="20"/>
        </w:rPr>
        <w:t>ervicios (</w:t>
      </w:r>
      <w:r w:rsidR="00913E55" w:rsidRPr="005C4A89">
        <w:rPr>
          <w:rFonts w:ascii="Arial" w:hAnsi="Arial" w:cs="Arial"/>
          <w:sz w:val="20"/>
          <w:szCs w:val="20"/>
        </w:rPr>
        <w:t>i</w:t>
      </w:r>
      <w:r w:rsidRPr="005C4A89">
        <w:rPr>
          <w:rFonts w:ascii="Arial" w:hAnsi="Arial" w:cs="Arial"/>
          <w:sz w:val="20"/>
          <w:szCs w:val="20"/>
        </w:rPr>
        <w:t xml:space="preserve">ncidentes, requerimientos, </w:t>
      </w:r>
      <w:r w:rsidR="00913E55" w:rsidRPr="005C4A89">
        <w:rPr>
          <w:rFonts w:ascii="Arial" w:hAnsi="Arial" w:cs="Arial"/>
          <w:sz w:val="20"/>
          <w:szCs w:val="20"/>
        </w:rPr>
        <w:t>p</w:t>
      </w:r>
      <w:r w:rsidRPr="005C4A89">
        <w:rPr>
          <w:rFonts w:ascii="Arial" w:hAnsi="Arial" w:cs="Arial"/>
          <w:sz w:val="20"/>
          <w:szCs w:val="20"/>
        </w:rPr>
        <w:t xml:space="preserve">roblemas y </w:t>
      </w:r>
      <w:r w:rsidR="00913E55" w:rsidRPr="005C4A89">
        <w:rPr>
          <w:rFonts w:ascii="Arial" w:hAnsi="Arial" w:cs="Arial"/>
          <w:sz w:val="20"/>
          <w:szCs w:val="20"/>
        </w:rPr>
        <w:t>c</w:t>
      </w:r>
      <w:r w:rsidRPr="005C4A89">
        <w:rPr>
          <w:rFonts w:ascii="Arial" w:hAnsi="Arial" w:cs="Arial"/>
          <w:sz w:val="20"/>
          <w:szCs w:val="20"/>
        </w:rPr>
        <w:t>ambios)</w:t>
      </w:r>
      <w:r w:rsidR="00913E55" w:rsidRPr="005C4A89">
        <w:rPr>
          <w:rFonts w:ascii="Arial" w:hAnsi="Arial" w:cs="Arial"/>
          <w:sz w:val="20"/>
          <w:szCs w:val="20"/>
        </w:rPr>
        <w:t xml:space="preserve"> hasta su conclusión.</w:t>
      </w:r>
    </w:p>
    <w:p w14:paraId="140CA46A" w14:textId="34ABD6F3" w:rsidR="00370B6A" w:rsidRPr="00886EEC" w:rsidRDefault="00370B6A" w:rsidP="007458E8">
      <w:pPr>
        <w:pStyle w:val="Prrafodelista"/>
        <w:numPr>
          <w:ilvl w:val="0"/>
          <w:numId w:val="103"/>
        </w:numPr>
        <w:spacing w:after="200" w:line="276" w:lineRule="auto"/>
        <w:jc w:val="both"/>
        <w:rPr>
          <w:rFonts w:ascii="Arial" w:hAnsi="Arial" w:cs="Arial"/>
          <w:sz w:val="20"/>
          <w:szCs w:val="20"/>
        </w:rPr>
      </w:pPr>
      <w:r w:rsidRPr="00886EEC">
        <w:rPr>
          <w:rFonts w:ascii="Arial" w:hAnsi="Arial" w:cs="Arial"/>
          <w:sz w:val="20"/>
          <w:szCs w:val="20"/>
        </w:rPr>
        <w:t xml:space="preserve">Servicio de </w:t>
      </w:r>
      <w:r w:rsidR="00913E55" w:rsidRPr="00886EEC">
        <w:rPr>
          <w:rFonts w:ascii="Arial" w:hAnsi="Arial" w:cs="Arial"/>
          <w:sz w:val="20"/>
          <w:szCs w:val="20"/>
        </w:rPr>
        <w:t>s</w:t>
      </w:r>
      <w:r w:rsidRPr="00886EEC">
        <w:rPr>
          <w:rFonts w:ascii="Arial" w:hAnsi="Arial" w:cs="Arial"/>
          <w:sz w:val="20"/>
          <w:szCs w:val="20"/>
        </w:rPr>
        <w:t xml:space="preserve">oporte </w:t>
      </w:r>
      <w:r w:rsidR="00913E55" w:rsidRPr="00886EEC">
        <w:rPr>
          <w:rFonts w:ascii="Arial" w:hAnsi="Arial" w:cs="Arial"/>
          <w:sz w:val="20"/>
          <w:szCs w:val="20"/>
        </w:rPr>
        <w:t>t</w:t>
      </w:r>
      <w:r w:rsidRPr="00886EEC">
        <w:rPr>
          <w:rFonts w:ascii="Arial" w:hAnsi="Arial" w:cs="Arial"/>
          <w:sz w:val="20"/>
          <w:szCs w:val="20"/>
        </w:rPr>
        <w:t xml:space="preserve">écnico </w:t>
      </w:r>
      <w:r w:rsidR="00770A87" w:rsidRPr="00886EEC">
        <w:rPr>
          <w:rFonts w:ascii="Arial" w:hAnsi="Arial" w:cs="Arial"/>
          <w:sz w:val="20"/>
          <w:szCs w:val="20"/>
        </w:rPr>
        <w:t xml:space="preserve">especializado dedicado </w:t>
      </w:r>
      <w:r w:rsidRPr="00886EEC">
        <w:rPr>
          <w:rFonts w:ascii="Arial" w:hAnsi="Arial" w:cs="Arial"/>
          <w:sz w:val="20"/>
          <w:szCs w:val="20"/>
        </w:rPr>
        <w:t xml:space="preserve">a los servicios y/o aplicativos presentes y futuros en la </w:t>
      </w:r>
      <w:r w:rsidR="009651AD" w:rsidRPr="00886EEC">
        <w:rPr>
          <w:rFonts w:ascii="Arial" w:hAnsi="Arial" w:cs="Arial"/>
          <w:sz w:val="20"/>
          <w:szCs w:val="20"/>
        </w:rPr>
        <w:t>CMCRT</w:t>
      </w:r>
      <w:r w:rsidRPr="00886EEC">
        <w:rPr>
          <w:rFonts w:ascii="Arial" w:hAnsi="Arial" w:cs="Arial"/>
          <w:sz w:val="20"/>
          <w:szCs w:val="20"/>
        </w:rPr>
        <w:t xml:space="preserve"> sobre la base instalada </w:t>
      </w:r>
      <w:r w:rsidR="00913E55" w:rsidRPr="00886EEC">
        <w:rPr>
          <w:rFonts w:ascii="Arial" w:hAnsi="Arial" w:cs="Arial"/>
          <w:sz w:val="20"/>
          <w:szCs w:val="20"/>
        </w:rPr>
        <w:t xml:space="preserve">que </w:t>
      </w:r>
      <w:r w:rsidRPr="00886EEC">
        <w:rPr>
          <w:rFonts w:ascii="Arial" w:hAnsi="Arial" w:cs="Arial"/>
          <w:sz w:val="20"/>
          <w:szCs w:val="20"/>
        </w:rPr>
        <w:t>garanti</w:t>
      </w:r>
      <w:r w:rsidR="00913E55" w:rsidRPr="00886EEC">
        <w:rPr>
          <w:rFonts w:ascii="Arial" w:hAnsi="Arial" w:cs="Arial"/>
          <w:sz w:val="20"/>
          <w:szCs w:val="20"/>
        </w:rPr>
        <w:t xml:space="preserve">ce </w:t>
      </w:r>
      <w:r w:rsidRPr="00886EEC">
        <w:rPr>
          <w:rFonts w:ascii="Arial" w:hAnsi="Arial" w:cs="Arial"/>
          <w:sz w:val="20"/>
          <w:szCs w:val="20"/>
        </w:rPr>
        <w:t>su uso</w:t>
      </w:r>
      <w:r w:rsidR="00913E55" w:rsidRPr="00886EEC">
        <w:rPr>
          <w:rFonts w:ascii="Arial" w:hAnsi="Arial" w:cs="Arial"/>
          <w:sz w:val="20"/>
          <w:szCs w:val="20"/>
        </w:rPr>
        <w:t>, explotación y escalabilidad</w:t>
      </w:r>
      <w:r w:rsidR="00894261">
        <w:rPr>
          <w:rFonts w:ascii="Arial" w:hAnsi="Arial" w:cs="Arial"/>
          <w:sz w:val="20"/>
          <w:szCs w:val="20"/>
        </w:rPr>
        <w:t>.</w:t>
      </w:r>
    </w:p>
    <w:p w14:paraId="2EB40D81" w14:textId="62211D23" w:rsidR="00F92588" w:rsidRPr="000C5267" w:rsidRDefault="007458E8" w:rsidP="00F92588">
      <w:pPr>
        <w:pStyle w:val="Prrafodelista"/>
        <w:numPr>
          <w:ilvl w:val="0"/>
          <w:numId w:val="103"/>
        </w:numPr>
        <w:spacing w:after="200" w:line="276" w:lineRule="auto"/>
        <w:jc w:val="both"/>
        <w:rPr>
          <w:rFonts w:ascii="Arial" w:hAnsi="Arial" w:cs="Arial"/>
          <w:b/>
          <w:bCs/>
          <w:sz w:val="20"/>
          <w:szCs w:val="20"/>
        </w:rPr>
      </w:pPr>
      <w:r w:rsidRPr="00886EEC">
        <w:rPr>
          <w:rFonts w:ascii="Arial" w:eastAsia="Calibri" w:hAnsi="Arial" w:cs="Arial"/>
          <w:sz w:val="20"/>
          <w:szCs w:val="20"/>
        </w:rPr>
        <w:t xml:space="preserve">Recursos </w:t>
      </w:r>
      <w:r w:rsidR="00894261">
        <w:rPr>
          <w:rFonts w:ascii="Arial" w:eastAsia="Calibri" w:hAnsi="Arial" w:cs="Arial"/>
          <w:sz w:val="20"/>
          <w:szCs w:val="20"/>
        </w:rPr>
        <w:t xml:space="preserve">técnicos especializados y </w:t>
      </w:r>
      <w:r w:rsidRPr="00886EEC">
        <w:rPr>
          <w:rFonts w:ascii="Arial" w:eastAsia="Calibri" w:hAnsi="Arial" w:cs="Arial"/>
          <w:sz w:val="20"/>
          <w:szCs w:val="20"/>
        </w:rPr>
        <w:t>suficientes para la atención, administración y gestión de los incidentes, ordenes de servicio, problemas y cambios que se presenten, así como para la vigilancia</w:t>
      </w:r>
      <w:r w:rsidRPr="005C4A89">
        <w:rPr>
          <w:rFonts w:ascii="Arial" w:eastAsia="Calibri" w:hAnsi="Arial" w:cs="Arial"/>
          <w:sz w:val="20"/>
          <w:szCs w:val="20"/>
        </w:rPr>
        <w:t xml:space="preserve"> de la salud y comportamiento de las aplicaciones, sistemas y servicios que tiene incorporados la </w:t>
      </w:r>
      <w:r w:rsidR="00886EEC">
        <w:rPr>
          <w:rFonts w:ascii="Arial" w:eastAsia="Calibri" w:hAnsi="Arial" w:cs="Arial"/>
          <w:sz w:val="20"/>
          <w:szCs w:val="20"/>
        </w:rPr>
        <w:t>CMCRT</w:t>
      </w:r>
      <w:r w:rsidRPr="005C4A89">
        <w:rPr>
          <w:rFonts w:ascii="Arial" w:eastAsia="Calibri" w:hAnsi="Arial" w:cs="Arial"/>
          <w:sz w:val="20"/>
          <w:szCs w:val="20"/>
        </w:rPr>
        <w:t xml:space="preserve">, dichos perfiles </w:t>
      </w:r>
      <w:r w:rsidRPr="005C4A89">
        <w:rPr>
          <w:rFonts w:ascii="Arial" w:hAnsi="Arial" w:cs="Arial"/>
          <w:sz w:val="20"/>
          <w:szCs w:val="20"/>
        </w:rPr>
        <w:t>son:</w:t>
      </w:r>
    </w:p>
    <w:p w14:paraId="6485BA67" w14:textId="77777777" w:rsidR="000C5267" w:rsidRPr="00F92588" w:rsidRDefault="000C5267" w:rsidP="000C5267">
      <w:pPr>
        <w:pStyle w:val="Prrafodelista"/>
        <w:spacing w:after="200" w:line="276" w:lineRule="auto"/>
        <w:ind w:left="1440"/>
        <w:jc w:val="both"/>
        <w:rPr>
          <w:rFonts w:ascii="Arial" w:hAnsi="Arial" w:cs="Arial"/>
          <w:b/>
          <w:bCs/>
          <w:sz w:val="20"/>
          <w:szCs w:val="20"/>
        </w:rPr>
      </w:pPr>
    </w:p>
    <w:p w14:paraId="0FDE43E0" w14:textId="77777777" w:rsidR="007458E8" w:rsidRPr="005C4A89" w:rsidRDefault="007458E8" w:rsidP="007458E8">
      <w:pPr>
        <w:pStyle w:val="Prrafodelista"/>
        <w:rPr>
          <w:rFonts w:ascii="Arial" w:hAnsi="Arial" w:cs="Arial"/>
          <w:sz w:val="20"/>
          <w:szCs w:val="20"/>
        </w:rPr>
      </w:pPr>
    </w:p>
    <w:p w14:paraId="60D60C47" w14:textId="5C454224" w:rsidR="00F92588" w:rsidRPr="00F92588" w:rsidRDefault="00F92588" w:rsidP="00370B6A">
      <w:pPr>
        <w:numPr>
          <w:ilvl w:val="0"/>
          <w:numId w:val="102"/>
        </w:numPr>
        <w:spacing w:line="276" w:lineRule="auto"/>
        <w:ind w:left="709" w:firstLine="0"/>
        <w:contextualSpacing/>
        <w:jc w:val="both"/>
        <w:rPr>
          <w:rFonts w:ascii="Arial" w:eastAsia="Calibri" w:hAnsi="Arial" w:cs="Arial"/>
          <w:b/>
          <w:sz w:val="20"/>
          <w:szCs w:val="20"/>
          <w:lang w:eastAsia="en-US"/>
        </w:rPr>
      </w:pPr>
      <w:r w:rsidRPr="00F92588">
        <w:rPr>
          <w:rFonts w:ascii="Arial" w:eastAsia="Calibri" w:hAnsi="Arial" w:cs="Arial"/>
          <w:b/>
          <w:sz w:val="20"/>
          <w:szCs w:val="20"/>
          <w:lang w:eastAsia="en-US"/>
        </w:rPr>
        <w:lastRenderedPageBreak/>
        <w:t>Gerente</w:t>
      </w:r>
    </w:p>
    <w:p w14:paraId="5E00340B" w14:textId="5836F05F" w:rsidR="00F92588" w:rsidRPr="00F92588" w:rsidRDefault="00F92588" w:rsidP="00370B6A">
      <w:pPr>
        <w:numPr>
          <w:ilvl w:val="0"/>
          <w:numId w:val="102"/>
        </w:numPr>
        <w:spacing w:line="276" w:lineRule="auto"/>
        <w:ind w:left="709" w:firstLine="0"/>
        <w:contextualSpacing/>
        <w:jc w:val="both"/>
        <w:rPr>
          <w:rFonts w:ascii="Arial" w:eastAsia="Calibri" w:hAnsi="Arial" w:cs="Arial"/>
          <w:b/>
          <w:sz w:val="20"/>
          <w:szCs w:val="20"/>
          <w:lang w:eastAsia="en-US"/>
        </w:rPr>
      </w:pPr>
      <w:r w:rsidRPr="00F92588">
        <w:rPr>
          <w:rFonts w:ascii="Arial" w:eastAsia="Calibri" w:hAnsi="Arial" w:cs="Arial"/>
          <w:b/>
          <w:sz w:val="20"/>
          <w:szCs w:val="20"/>
          <w:lang w:eastAsia="en-US"/>
        </w:rPr>
        <w:t>Coordinador</w:t>
      </w:r>
    </w:p>
    <w:p w14:paraId="22E00E9D" w14:textId="18BE8A8D" w:rsidR="00370B6A" w:rsidRPr="00F92588" w:rsidRDefault="00370B6A" w:rsidP="00370B6A">
      <w:pPr>
        <w:numPr>
          <w:ilvl w:val="0"/>
          <w:numId w:val="102"/>
        </w:numPr>
        <w:spacing w:line="276" w:lineRule="auto"/>
        <w:ind w:left="709" w:firstLine="0"/>
        <w:contextualSpacing/>
        <w:jc w:val="both"/>
        <w:rPr>
          <w:rFonts w:ascii="Arial" w:eastAsia="Calibri" w:hAnsi="Arial" w:cs="Arial"/>
          <w:b/>
          <w:sz w:val="20"/>
          <w:szCs w:val="20"/>
          <w:lang w:eastAsia="en-US"/>
        </w:rPr>
      </w:pPr>
      <w:r w:rsidRPr="00F92588">
        <w:rPr>
          <w:rFonts w:ascii="Arial" w:eastAsia="Calibri" w:hAnsi="Arial" w:cs="Arial"/>
          <w:b/>
          <w:sz w:val="20"/>
          <w:szCs w:val="20"/>
          <w:lang w:eastAsia="en-US"/>
        </w:rPr>
        <w:t>Operador Especialista</w:t>
      </w:r>
      <w:r w:rsidR="00A3135C" w:rsidRPr="00F92588">
        <w:rPr>
          <w:rFonts w:ascii="Arial" w:eastAsia="Calibri" w:hAnsi="Arial" w:cs="Arial"/>
          <w:b/>
          <w:sz w:val="20"/>
          <w:szCs w:val="20"/>
          <w:lang w:eastAsia="en-US"/>
        </w:rPr>
        <w:t xml:space="preserve"> de Mesa de Servicios</w:t>
      </w:r>
    </w:p>
    <w:p w14:paraId="089D62CC" w14:textId="1975DDE0" w:rsidR="00370B6A" w:rsidRPr="00F92588" w:rsidRDefault="00370B6A" w:rsidP="00A3135C">
      <w:pPr>
        <w:numPr>
          <w:ilvl w:val="0"/>
          <w:numId w:val="102"/>
        </w:numPr>
        <w:spacing w:line="276" w:lineRule="auto"/>
        <w:ind w:left="709" w:firstLine="0"/>
        <w:contextualSpacing/>
        <w:jc w:val="both"/>
        <w:rPr>
          <w:rFonts w:ascii="Arial" w:eastAsia="Calibri" w:hAnsi="Arial" w:cs="Arial"/>
          <w:b/>
          <w:sz w:val="20"/>
          <w:szCs w:val="20"/>
          <w:lang w:eastAsia="en-US"/>
        </w:rPr>
      </w:pPr>
      <w:r w:rsidRPr="00F92588">
        <w:rPr>
          <w:rFonts w:ascii="Arial" w:eastAsia="Calibri" w:hAnsi="Arial" w:cs="Arial"/>
          <w:b/>
          <w:sz w:val="20"/>
          <w:szCs w:val="20"/>
          <w:lang w:eastAsia="en-US"/>
        </w:rPr>
        <w:t xml:space="preserve">Especialista en Soporte Técnico </w:t>
      </w:r>
      <w:r w:rsidR="00127B21">
        <w:rPr>
          <w:rFonts w:ascii="Arial" w:hAnsi="Arial" w:cs="Arial"/>
          <w:b/>
          <w:sz w:val="20"/>
          <w:szCs w:val="20"/>
        </w:rPr>
        <w:t>Remedy</w:t>
      </w:r>
      <w:r w:rsidRPr="00F92588">
        <w:rPr>
          <w:rFonts w:ascii="Arial" w:eastAsia="Calibri" w:hAnsi="Arial" w:cs="Arial"/>
          <w:b/>
          <w:sz w:val="20"/>
          <w:szCs w:val="20"/>
          <w:lang w:eastAsia="en-US"/>
        </w:rPr>
        <w:t xml:space="preserve">. </w:t>
      </w:r>
    </w:p>
    <w:p w14:paraId="3370B86C" w14:textId="2FA9AA95" w:rsidR="00F92588" w:rsidRPr="005C4A89" w:rsidRDefault="00370B6A" w:rsidP="00F92588">
      <w:pPr>
        <w:numPr>
          <w:ilvl w:val="0"/>
          <w:numId w:val="102"/>
        </w:numPr>
        <w:spacing w:line="276" w:lineRule="auto"/>
        <w:ind w:left="709" w:firstLine="0"/>
        <w:contextualSpacing/>
        <w:jc w:val="both"/>
        <w:rPr>
          <w:rFonts w:ascii="Arial" w:eastAsia="Calibri" w:hAnsi="Arial" w:cs="Arial"/>
          <w:bCs/>
          <w:sz w:val="20"/>
          <w:szCs w:val="20"/>
          <w:lang w:eastAsia="en-US"/>
        </w:rPr>
      </w:pPr>
      <w:r w:rsidRPr="00F92588">
        <w:rPr>
          <w:rFonts w:ascii="Arial" w:eastAsia="Calibri" w:hAnsi="Arial" w:cs="Arial"/>
          <w:b/>
          <w:sz w:val="20"/>
          <w:szCs w:val="20"/>
          <w:lang w:eastAsia="en-US"/>
        </w:rPr>
        <w:t xml:space="preserve">Operador </w:t>
      </w:r>
      <w:r w:rsidR="00CF6BA4" w:rsidRPr="00F92588">
        <w:rPr>
          <w:rFonts w:ascii="Arial" w:eastAsia="Calibri" w:hAnsi="Arial" w:cs="Arial"/>
          <w:b/>
          <w:sz w:val="20"/>
          <w:szCs w:val="20"/>
          <w:lang w:eastAsia="en-US"/>
        </w:rPr>
        <w:t xml:space="preserve">especialista </w:t>
      </w:r>
      <w:r w:rsidR="00F92588" w:rsidRPr="00F92588">
        <w:rPr>
          <w:rFonts w:ascii="Arial" w:eastAsia="Calibri" w:hAnsi="Arial" w:cs="Arial"/>
          <w:b/>
          <w:sz w:val="20"/>
          <w:szCs w:val="20"/>
          <w:lang w:eastAsia="en-US"/>
        </w:rPr>
        <w:t>H</w:t>
      </w:r>
      <w:r w:rsidR="007458E8" w:rsidRPr="00F92588">
        <w:rPr>
          <w:rFonts w:ascii="Arial" w:eastAsia="Calibri" w:hAnsi="Arial" w:cs="Arial"/>
          <w:b/>
          <w:sz w:val="20"/>
          <w:szCs w:val="20"/>
          <w:lang w:eastAsia="en-US"/>
        </w:rPr>
        <w:t xml:space="preserve">ealth </w:t>
      </w:r>
      <w:r w:rsidR="00F92588" w:rsidRPr="00F92588">
        <w:rPr>
          <w:rFonts w:ascii="Arial" w:eastAsia="Calibri" w:hAnsi="Arial" w:cs="Arial"/>
          <w:b/>
          <w:sz w:val="20"/>
          <w:szCs w:val="20"/>
          <w:lang w:eastAsia="en-US"/>
        </w:rPr>
        <w:t>C</w:t>
      </w:r>
      <w:r w:rsidR="007458E8" w:rsidRPr="00F92588">
        <w:rPr>
          <w:rFonts w:ascii="Arial" w:eastAsia="Calibri" w:hAnsi="Arial" w:cs="Arial"/>
          <w:b/>
          <w:sz w:val="20"/>
          <w:szCs w:val="20"/>
          <w:lang w:eastAsia="en-US"/>
        </w:rPr>
        <w:t xml:space="preserve">heck </w:t>
      </w:r>
      <w:r w:rsidRPr="00F92588">
        <w:rPr>
          <w:rFonts w:ascii="Arial" w:eastAsia="Calibri" w:hAnsi="Arial" w:cs="Arial"/>
          <w:b/>
          <w:sz w:val="20"/>
          <w:szCs w:val="20"/>
          <w:lang w:eastAsia="en-US"/>
        </w:rPr>
        <w:t xml:space="preserve">de </w:t>
      </w:r>
      <w:r w:rsidR="007458E8" w:rsidRPr="00F92588">
        <w:rPr>
          <w:rFonts w:ascii="Arial" w:eastAsia="Calibri" w:hAnsi="Arial" w:cs="Arial"/>
          <w:b/>
          <w:sz w:val="20"/>
          <w:szCs w:val="20"/>
          <w:lang w:eastAsia="en-US"/>
        </w:rPr>
        <w:t>herramientas</w:t>
      </w:r>
      <w:r w:rsidR="00CF6BA4" w:rsidRPr="00F92588">
        <w:rPr>
          <w:rFonts w:ascii="Arial" w:eastAsia="Calibri" w:hAnsi="Arial" w:cs="Arial"/>
          <w:b/>
          <w:sz w:val="20"/>
          <w:szCs w:val="20"/>
          <w:lang w:eastAsia="en-US"/>
        </w:rPr>
        <w:t xml:space="preserve"> de </w:t>
      </w:r>
      <w:r w:rsidR="007B77EE">
        <w:rPr>
          <w:rFonts w:ascii="Arial" w:eastAsia="Calibri" w:hAnsi="Arial" w:cs="Arial"/>
          <w:b/>
          <w:sz w:val="20"/>
          <w:szCs w:val="20"/>
          <w:lang w:eastAsia="en-US"/>
        </w:rPr>
        <w:t>O</w:t>
      </w:r>
      <w:r w:rsidR="00F92588">
        <w:rPr>
          <w:rFonts w:ascii="Arial" w:eastAsia="MS Mincho" w:hAnsi="Arial" w:cs="Arial"/>
          <w:b/>
          <w:bCs/>
          <w:sz w:val="20"/>
          <w:szCs w:val="20"/>
        </w:rPr>
        <w:t>bservabilidad</w:t>
      </w:r>
    </w:p>
    <w:p w14:paraId="7CE776CF" w14:textId="77777777" w:rsidR="00CE724A" w:rsidRPr="005C4A89" w:rsidRDefault="00CE724A" w:rsidP="00F92588">
      <w:pPr>
        <w:rPr>
          <w:rFonts w:ascii="Arial" w:hAnsi="Arial" w:cs="Arial"/>
          <w:b/>
          <w:iCs/>
          <w:sz w:val="22"/>
          <w:szCs w:val="22"/>
        </w:rPr>
      </w:pPr>
    </w:p>
    <w:p w14:paraId="5EC35C1D" w14:textId="77777777" w:rsidR="00271AFB" w:rsidRPr="005C4A89" w:rsidRDefault="00271AFB" w:rsidP="009516E0">
      <w:pPr>
        <w:pStyle w:val="Ttulo1"/>
        <w:numPr>
          <w:ilvl w:val="2"/>
          <w:numId w:val="33"/>
        </w:numPr>
        <w:spacing w:before="0" w:after="0"/>
        <w:ind w:left="851"/>
        <w:rPr>
          <w:rFonts w:ascii="Arial" w:hAnsi="Arial" w:cs="Arial"/>
          <w:sz w:val="20"/>
          <w:szCs w:val="20"/>
        </w:rPr>
      </w:pPr>
      <w:bookmarkStart w:id="4" w:name="_Toc193972153"/>
      <w:r w:rsidRPr="005C4A89">
        <w:rPr>
          <w:rFonts w:ascii="Arial" w:hAnsi="Arial" w:cs="Arial"/>
          <w:sz w:val="20"/>
          <w:szCs w:val="20"/>
        </w:rPr>
        <w:t>Requerimientos técnicos</w:t>
      </w:r>
      <w:bookmarkEnd w:id="4"/>
    </w:p>
    <w:p w14:paraId="70480C99" w14:textId="77777777" w:rsidR="003C6F71" w:rsidRPr="005C4A89" w:rsidRDefault="003C6F71" w:rsidP="00271AFB">
      <w:pPr>
        <w:rPr>
          <w:rFonts w:ascii="Arial" w:hAnsi="Arial" w:cs="Arial"/>
          <w:iCs/>
          <w:sz w:val="20"/>
          <w:szCs w:val="20"/>
        </w:rPr>
      </w:pPr>
    </w:p>
    <w:p w14:paraId="0C38E2DF" w14:textId="64216121" w:rsidR="003B3061" w:rsidRPr="00694181" w:rsidRDefault="00384D6F" w:rsidP="00384D6F">
      <w:pPr>
        <w:jc w:val="both"/>
        <w:rPr>
          <w:rFonts w:ascii="Arial" w:eastAsia="Calibri" w:hAnsi="Arial" w:cs="Arial"/>
          <w:sz w:val="20"/>
          <w:szCs w:val="20"/>
          <w:lang w:eastAsia="es-MX"/>
        </w:rPr>
      </w:pPr>
      <w:r w:rsidRPr="005C4A89">
        <w:rPr>
          <w:rFonts w:ascii="Arial" w:eastAsia="Calibri" w:hAnsi="Arial" w:cs="Arial"/>
          <w:sz w:val="20"/>
          <w:szCs w:val="20"/>
          <w:lang w:eastAsia="es-MX"/>
        </w:rPr>
        <w:t xml:space="preserve">La </w:t>
      </w:r>
      <w:r w:rsidR="00886EEC">
        <w:rPr>
          <w:rFonts w:ascii="Arial" w:eastAsia="Calibri" w:hAnsi="Arial" w:cs="Arial"/>
          <w:sz w:val="20"/>
          <w:szCs w:val="20"/>
          <w:lang w:eastAsia="es-MX"/>
        </w:rPr>
        <w:t>CMCRT</w:t>
      </w:r>
      <w:r w:rsidRPr="005C4A89">
        <w:rPr>
          <w:rFonts w:ascii="Arial" w:eastAsia="Calibri" w:hAnsi="Arial" w:cs="Arial"/>
          <w:sz w:val="20"/>
          <w:szCs w:val="20"/>
          <w:lang w:eastAsia="es-MX"/>
        </w:rPr>
        <w:t xml:space="preserve"> se identifica por ser el concentrador de todos los medios de contacto e intermediario en la atención de todos los servicios </w:t>
      </w:r>
      <w:r w:rsidR="00CF6BA4" w:rsidRPr="005C4A89">
        <w:rPr>
          <w:rFonts w:ascii="Arial" w:eastAsia="Calibri" w:hAnsi="Arial" w:cs="Arial"/>
          <w:sz w:val="20"/>
          <w:szCs w:val="20"/>
          <w:lang w:eastAsia="es-MX"/>
        </w:rPr>
        <w:t xml:space="preserve">y aplicativos registrados de </w:t>
      </w:r>
      <w:r w:rsidRPr="005C4A89">
        <w:rPr>
          <w:rFonts w:ascii="Arial" w:eastAsia="Calibri" w:hAnsi="Arial" w:cs="Arial"/>
          <w:sz w:val="20"/>
          <w:szCs w:val="20"/>
          <w:lang w:eastAsia="es-MX"/>
        </w:rPr>
        <w:t xml:space="preserve">Tecnologías de la Información y Comunicaciones, entiéndase como estos servicios una combinación de tecnologías de la información, documentación, </w:t>
      </w:r>
      <w:r w:rsidR="00CF6BA4" w:rsidRPr="005C4A89">
        <w:rPr>
          <w:rFonts w:ascii="Arial" w:eastAsia="Calibri" w:hAnsi="Arial" w:cs="Arial"/>
          <w:sz w:val="20"/>
          <w:szCs w:val="20"/>
          <w:lang w:eastAsia="es-MX"/>
        </w:rPr>
        <w:t xml:space="preserve">recursos </w:t>
      </w:r>
      <w:r w:rsidRPr="005C4A89">
        <w:rPr>
          <w:rFonts w:ascii="Arial" w:eastAsia="Calibri" w:hAnsi="Arial" w:cs="Arial"/>
          <w:sz w:val="20"/>
          <w:szCs w:val="20"/>
          <w:lang w:eastAsia="es-MX"/>
        </w:rPr>
        <w:t>y procesos</w:t>
      </w:r>
      <w:r w:rsidR="00CF6BA4" w:rsidRPr="005C4A89">
        <w:rPr>
          <w:rFonts w:ascii="Arial" w:eastAsia="Calibri" w:hAnsi="Arial" w:cs="Arial"/>
          <w:sz w:val="20"/>
          <w:szCs w:val="20"/>
          <w:lang w:eastAsia="es-MX"/>
        </w:rPr>
        <w:t>,</w:t>
      </w:r>
      <w:r w:rsidRPr="005C4A89">
        <w:rPr>
          <w:rFonts w:ascii="Arial" w:eastAsia="Calibri" w:hAnsi="Arial" w:cs="Arial"/>
          <w:sz w:val="20"/>
          <w:szCs w:val="20"/>
          <w:lang w:eastAsia="es-MX"/>
        </w:rPr>
        <w:t xml:space="preserve"> los cuales son brindados por personal designado </w:t>
      </w:r>
      <w:r w:rsidR="00CF6BA4" w:rsidRPr="005C4A89">
        <w:rPr>
          <w:rFonts w:ascii="Arial" w:eastAsia="Calibri" w:hAnsi="Arial" w:cs="Arial"/>
          <w:sz w:val="20"/>
          <w:szCs w:val="20"/>
          <w:lang w:eastAsia="es-MX"/>
        </w:rPr>
        <w:t xml:space="preserve">al interior del IMSS </w:t>
      </w:r>
      <w:r w:rsidRPr="005C4A89">
        <w:rPr>
          <w:rFonts w:ascii="Arial" w:eastAsia="Calibri" w:hAnsi="Arial" w:cs="Arial"/>
          <w:sz w:val="20"/>
          <w:szCs w:val="20"/>
          <w:lang w:eastAsia="es-MX"/>
        </w:rPr>
        <w:t xml:space="preserve">y </w:t>
      </w:r>
      <w:r w:rsidR="00CF6BA4" w:rsidRPr="005C4A89">
        <w:rPr>
          <w:rFonts w:ascii="Arial" w:eastAsia="Calibri" w:hAnsi="Arial" w:cs="Arial"/>
          <w:sz w:val="20"/>
          <w:szCs w:val="20"/>
          <w:lang w:eastAsia="es-MX"/>
        </w:rPr>
        <w:t xml:space="preserve">recursos </w:t>
      </w:r>
      <w:r w:rsidRPr="005C4A89">
        <w:rPr>
          <w:rFonts w:ascii="Arial" w:eastAsia="Calibri" w:hAnsi="Arial" w:cs="Arial"/>
          <w:sz w:val="20"/>
          <w:szCs w:val="20"/>
          <w:lang w:eastAsia="es-MX"/>
        </w:rPr>
        <w:t>especializado</w:t>
      </w:r>
      <w:r w:rsidR="00CF6BA4" w:rsidRPr="005C4A89">
        <w:rPr>
          <w:rFonts w:ascii="Arial" w:eastAsia="Calibri" w:hAnsi="Arial" w:cs="Arial"/>
          <w:sz w:val="20"/>
          <w:szCs w:val="20"/>
          <w:lang w:eastAsia="es-MX"/>
        </w:rPr>
        <w:t xml:space="preserve">s, que brindan atención a los usuarios finales y soporte técnico a los </w:t>
      </w:r>
      <w:r w:rsidR="00CE724A">
        <w:rPr>
          <w:rFonts w:ascii="Arial" w:eastAsia="Calibri" w:hAnsi="Arial" w:cs="Arial"/>
          <w:sz w:val="20"/>
          <w:szCs w:val="20"/>
          <w:lang w:eastAsia="es-MX"/>
        </w:rPr>
        <w:t>Sistemas y Servicios Institucionales</w:t>
      </w:r>
      <w:r w:rsidR="00CF6BA4" w:rsidRPr="005C4A89">
        <w:rPr>
          <w:rFonts w:ascii="Arial" w:eastAsia="Calibri" w:hAnsi="Arial" w:cs="Arial"/>
          <w:sz w:val="20"/>
          <w:szCs w:val="20"/>
          <w:lang w:eastAsia="es-MX"/>
        </w:rPr>
        <w:t>.</w:t>
      </w:r>
    </w:p>
    <w:p w14:paraId="7899C651" w14:textId="77777777" w:rsidR="003B3061" w:rsidRPr="005C4A89" w:rsidRDefault="003B3061" w:rsidP="00384D6F">
      <w:pPr>
        <w:jc w:val="both"/>
        <w:rPr>
          <w:rFonts w:ascii="Arial" w:hAnsi="Arial" w:cs="Arial"/>
          <w:iCs/>
          <w:sz w:val="22"/>
          <w:szCs w:val="22"/>
        </w:rPr>
      </w:pPr>
    </w:p>
    <w:p w14:paraId="017A862F" w14:textId="77777777" w:rsidR="00271AFB" w:rsidRDefault="00271AFB" w:rsidP="009516E0">
      <w:pPr>
        <w:pStyle w:val="Ttulo1"/>
        <w:numPr>
          <w:ilvl w:val="0"/>
          <w:numId w:val="37"/>
        </w:numPr>
        <w:spacing w:before="0" w:after="0"/>
        <w:ind w:left="1276"/>
        <w:rPr>
          <w:rFonts w:ascii="Arial" w:hAnsi="Arial" w:cs="Arial"/>
          <w:sz w:val="20"/>
          <w:szCs w:val="20"/>
        </w:rPr>
      </w:pPr>
      <w:bookmarkStart w:id="5" w:name="_Toc328470029"/>
      <w:bookmarkStart w:id="6" w:name="_Toc193972154"/>
      <w:r w:rsidRPr="005C4A89">
        <w:rPr>
          <w:rFonts w:ascii="Arial" w:hAnsi="Arial" w:cs="Arial"/>
          <w:sz w:val="20"/>
          <w:szCs w:val="20"/>
        </w:rPr>
        <w:t>Funcionales</w:t>
      </w:r>
      <w:bookmarkEnd w:id="5"/>
      <w:bookmarkEnd w:id="6"/>
    </w:p>
    <w:p w14:paraId="2022FF1F" w14:textId="77777777" w:rsidR="007B77EE" w:rsidRPr="007B77EE" w:rsidRDefault="007B77EE" w:rsidP="007B77EE"/>
    <w:p w14:paraId="1B2E03DC" w14:textId="3AF059C4" w:rsidR="00BE035F" w:rsidRDefault="0021491F" w:rsidP="0021491F">
      <w:pPr>
        <w:autoSpaceDE w:val="0"/>
        <w:autoSpaceDN w:val="0"/>
        <w:adjustRightInd w:val="0"/>
        <w:jc w:val="both"/>
        <w:rPr>
          <w:rFonts w:ascii="Arial" w:eastAsia="MS Mincho" w:hAnsi="Arial" w:cs="Arial"/>
          <w:sz w:val="20"/>
          <w:szCs w:val="20"/>
        </w:rPr>
      </w:pPr>
      <w:r w:rsidRPr="0021491F">
        <w:rPr>
          <w:rFonts w:ascii="Arial" w:eastAsia="MS Mincho" w:hAnsi="Arial" w:cs="Arial"/>
          <w:sz w:val="20"/>
          <w:szCs w:val="20"/>
        </w:rPr>
        <w:t>El licitante para brindar el Servicio Administrado para la Gestión Operativa de la Coordinación</w:t>
      </w:r>
      <w:r>
        <w:rPr>
          <w:rFonts w:ascii="Arial" w:eastAsia="MS Mincho" w:hAnsi="Arial" w:cs="Arial"/>
          <w:sz w:val="20"/>
          <w:szCs w:val="20"/>
        </w:rPr>
        <w:t xml:space="preserve"> </w:t>
      </w:r>
      <w:r w:rsidRPr="0021491F">
        <w:rPr>
          <w:rFonts w:ascii="Arial" w:eastAsia="MS Mincho" w:hAnsi="Arial" w:cs="Arial"/>
          <w:sz w:val="20"/>
          <w:szCs w:val="20"/>
        </w:rPr>
        <w:t>de Monitoreo, Contacto y Riesgo Tecnológico</w:t>
      </w:r>
      <w:r>
        <w:rPr>
          <w:rFonts w:ascii="Arial" w:eastAsia="MS Mincho" w:hAnsi="Arial" w:cs="Arial"/>
          <w:sz w:val="20"/>
          <w:szCs w:val="20"/>
        </w:rPr>
        <w:t xml:space="preserve"> </w:t>
      </w:r>
      <w:r w:rsidRPr="0021491F">
        <w:rPr>
          <w:rFonts w:ascii="Arial" w:eastAsia="MS Mincho" w:hAnsi="Arial" w:cs="Arial"/>
          <w:sz w:val="20"/>
          <w:szCs w:val="20"/>
        </w:rPr>
        <w:t>deberá considerar para</w:t>
      </w:r>
      <w:r>
        <w:rPr>
          <w:rFonts w:ascii="Arial" w:eastAsia="MS Mincho" w:hAnsi="Arial" w:cs="Arial"/>
          <w:sz w:val="20"/>
          <w:szCs w:val="20"/>
        </w:rPr>
        <w:t xml:space="preserve"> </w:t>
      </w:r>
      <w:r w:rsidRPr="0021491F">
        <w:rPr>
          <w:rFonts w:ascii="Arial" w:eastAsia="MS Mincho" w:hAnsi="Arial" w:cs="Arial"/>
          <w:sz w:val="20"/>
          <w:szCs w:val="20"/>
        </w:rPr>
        <w:t xml:space="preserve"> su propuesta técnico-económica</w:t>
      </w:r>
      <w:r>
        <w:rPr>
          <w:rFonts w:ascii="Arial" w:eastAsia="MS Mincho" w:hAnsi="Arial" w:cs="Arial"/>
          <w:sz w:val="20"/>
          <w:szCs w:val="20"/>
        </w:rPr>
        <w:t xml:space="preserve"> </w:t>
      </w:r>
      <w:r w:rsidRPr="0021491F">
        <w:rPr>
          <w:rFonts w:ascii="Arial" w:eastAsia="MS Mincho" w:hAnsi="Arial" w:cs="Arial"/>
          <w:sz w:val="20"/>
          <w:szCs w:val="20"/>
        </w:rPr>
        <w:t>los recursos especializados que se listan a continuación:</w:t>
      </w:r>
    </w:p>
    <w:p w14:paraId="549B3E30" w14:textId="77777777" w:rsidR="0021491F" w:rsidRPr="00F92588" w:rsidRDefault="0021491F" w:rsidP="0021491F">
      <w:pPr>
        <w:autoSpaceDE w:val="0"/>
        <w:autoSpaceDN w:val="0"/>
        <w:adjustRightInd w:val="0"/>
        <w:jc w:val="both"/>
        <w:rPr>
          <w:rFonts w:ascii="Arial" w:eastAsia="MS Mincho" w:hAnsi="Arial" w:cs="Arial"/>
          <w:sz w:val="20"/>
          <w:szCs w:val="20"/>
        </w:rPr>
      </w:pPr>
    </w:p>
    <w:p w14:paraId="3C7F6605" w14:textId="2953C922" w:rsidR="00BE64CB" w:rsidRDefault="007B77EE" w:rsidP="003B3061">
      <w:pPr>
        <w:autoSpaceDE w:val="0"/>
        <w:autoSpaceDN w:val="0"/>
        <w:adjustRightInd w:val="0"/>
        <w:jc w:val="both"/>
        <w:rPr>
          <w:rFonts w:ascii="Arial" w:eastAsia="Calibri" w:hAnsi="Arial" w:cs="Arial"/>
          <w:b/>
          <w:sz w:val="20"/>
          <w:szCs w:val="20"/>
          <w:lang w:eastAsia="en-US"/>
        </w:rPr>
      </w:pPr>
      <w:r w:rsidRPr="0021491F">
        <w:rPr>
          <w:rFonts w:ascii="Arial" w:eastAsia="MS Mincho" w:hAnsi="Arial" w:cs="Arial"/>
          <w:b/>
          <w:bCs/>
          <w:sz w:val="20"/>
          <w:szCs w:val="20"/>
        </w:rPr>
        <w:t>a)</w:t>
      </w:r>
      <w:r w:rsidR="00BE64CB">
        <w:rPr>
          <w:rFonts w:ascii="Arial" w:eastAsia="MS Mincho" w:hAnsi="Arial" w:cs="Arial"/>
          <w:sz w:val="20"/>
          <w:szCs w:val="20"/>
        </w:rPr>
        <w:t xml:space="preserve"> </w:t>
      </w:r>
      <w:r w:rsidR="00BE64CB" w:rsidRPr="005C4A89">
        <w:rPr>
          <w:rFonts w:ascii="Arial" w:eastAsia="Calibri" w:hAnsi="Arial" w:cs="Arial"/>
          <w:b/>
          <w:sz w:val="20"/>
          <w:szCs w:val="20"/>
          <w:lang w:eastAsia="en-US"/>
        </w:rPr>
        <w:t>Gerente</w:t>
      </w:r>
      <w:r w:rsidR="00BE64CB">
        <w:rPr>
          <w:rFonts w:ascii="Arial" w:eastAsia="Calibri" w:hAnsi="Arial" w:cs="Arial"/>
          <w:b/>
          <w:sz w:val="20"/>
          <w:szCs w:val="20"/>
          <w:lang w:eastAsia="en-US"/>
        </w:rPr>
        <w:t>.</w:t>
      </w:r>
    </w:p>
    <w:p w14:paraId="441E0C30" w14:textId="0D7B1EC7" w:rsidR="00BE64CB" w:rsidRDefault="007B77EE" w:rsidP="003B3061">
      <w:pPr>
        <w:autoSpaceDE w:val="0"/>
        <w:autoSpaceDN w:val="0"/>
        <w:adjustRightInd w:val="0"/>
        <w:jc w:val="both"/>
        <w:rPr>
          <w:rFonts w:ascii="Arial" w:eastAsia="MS Mincho" w:hAnsi="Arial" w:cs="Arial"/>
          <w:sz w:val="20"/>
          <w:szCs w:val="20"/>
        </w:rPr>
      </w:pPr>
      <w:r>
        <w:rPr>
          <w:rFonts w:ascii="Arial" w:eastAsia="Calibri" w:hAnsi="Arial" w:cs="Arial"/>
          <w:b/>
          <w:sz w:val="20"/>
          <w:szCs w:val="20"/>
          <w:lang w:eastAsia="en-US"/>
        </w:rPr>
        <w:t xml:space="preserve">b) </w:t>
      </w:r>
      <w:r w:rsidR="00BE64CB">
        <w:rPr>
          <w:rFonts w:ascii="Arial" w:eastAsia="Calibri" w:hAnsi="Arial" w:cs="Arial"/>
          <w:b/>
          <w:sz w:val="20"/>
          <w:szCs w:val="20"/>
          <w:lang w:eastAsia="en-US"/>
        </w:rPr>
        <w:t>Coordinador.</w:t>
      </w:r>
    </w:p>
    <w:p w14:paraId="16BB9E2C" w14:textId="12C570E3" w:rsidR="00C66D20" w:rsidRPr="007B77EE" w:rsidRDefault="007B77EE" w:rsidP="003B3061">
      <w:pPr>
        <w:autoSpaceDE w:val="0"/>
        <w:autoSpaceDN w:val="0"/>
        <w:adjustRightInd w:val="0"/>
        <w:jc w:val="both"/>
        <w:rPr>
          <w:rFonts w:ascii="Arial" w:eastAsia="MS Mincho" w:hAnsi="Arial" w:cs="Arial"/>
          <w:b/>
          <w:bCs/>
          <w:sz w:val="20"/>
          <w:szCs w:val="20"/>
        </w:rPr>
      </w:pPr>
      <w:r w:rsidRPr="007B77EE">
        <w:rPr>
          <w:rFonts w:ascii="Arial" w:eastAsia="MS Mincho" w:hAnsi="Arial" w:cs="Arial"/>
          <w:b/>
          <w:bCs/>
          <w:sz w:val="20"/>
          <w:szCs w:val="20"/>
        </w:rPr>
        <w:t>c)</w:t>
      </w:r>
      <w:r w:rsidR="00C66D20" w:rsidRPr="007B77EE">
        <w:rPr>
          <w:rFonts w:ascii="Arial" w:eastAsia="MS Mincho" w:hAnsi="Arial" w:cs="Arial"/>
          <w:b/>
          <w:bCs/>
          <w:sz w:val="20"/>
          <w:szCs w:val="20"/>
        </w:rPr>
        <w:t xml:space="preserve"> </w:t>
      </w:r>
      <w:r w:rsidR="003B3061" w:rsidRPr="007B77EE">
        <w:rPr>
          <w:rFonts w:ascii="Arial" w:eastAsia="MS Mincho" w:hAnsi="Arial" w:cs="Arial"/>
          <w:b/>
          <w:bCs/>
          <w:sz w:val="20"/>
          <w:szCs w:val="20"/>
        </w:rPr>
        <w:t>Operador Especialista</w:t>
      </w:r>
      <w:r w:rsidR="00586473" w:rsidRPr="007B77EE">
        <w:rPr>
          <w:rFonts w:ascii="Arial" w:eastAsia="MS Mincho" w:hAnsi="Arial" w:cs="Arial"/>
          <w:b/>
          <w:bCs/>
          <w:sz w:val="20"/>
          <w:szCs w:val="20"/>
        </w:rPr>
        <w:t xml:space="preserve"> </w:t>
      </w:r>
      <w:r w:rsidR="003B3061" w:rsidRPr="007B77EE">
        <w:rPr>
          <w:rFonts w:ascii="Arial" w:eastAsia="MS Mincho" w:hAnsi="Arial" w:cs="Arial"/>
          <w:b/>
          <w:bCs/>
          <w:sz w:val="20"/>
          <w:szCs w:val="20"/>
        </w:rPr>
        <w:t>de Mesa de Servicios</w:t>
      </w:r>
      <w:r w:rsidR="00C27FCF">
        <w:rPr>
          <w:rFonts w:ascii="Arial" w:eastAsia="MS Mincho" w:hAnsi="Arial" w:cs="Arial"/>
          <w:b/>
          <w:bCs/>
          <w:sz w:val="20"/>
          <w:szCs w:val="20"/>
        </w:rPr>
        <w:t>.</w:t>
      </w:r>
      <w:r w:rsidR="003B3061" w:rsidRPr="007B77EE">
        <w:rPr>
          <w:rFonts w:ascii="Arial" w:eastAsia="MS Mincho" w:hAnsi="Arial" w:cs="Arial"/>
          <w:b/>
          <w:bCs/>
          <w:sz w:val="20"/>
          <w:szCs w:val="20"/>
        </w:rPr>
        <w:t xml:space="preserve"> </w:t>
      </w:r>
    </w:p>
    <w:p w14:paraId="064BBDE0" w14:textId="6648CBE6" w:rsidR="00C66D20" w:rsidRPr="007B77EE" w:rsidRDefault="007B77EE" w:rsidP="003B3061">
      <w:pPr>
        <w:autoSpaceDE w:val="0"/>
        <w:autoSpaceDN w:val="0"/>
        <w:adjustRightInd w:val="0"/>
        <w:jc w:val="both"/>
        <w:rPr>
          <w:rFonts w:ascii="Arial" w:eastAsia="MS Mincho" w:hAnsi="Arial" w:cs="Arial"/>
          <w:b/>
          <w:bCs/>
          <w:sz w:val="20"/>
          <w:szCs w:val="20"/>
        </w:rPr>
      </w:pPr>
      <w:r w:rsidRPr="007B77EE">
        <w:rPr>
          <w:rFonts w:ascii="Arial" w:eastAsia="MS Mincho" w:hAnsi="Arial" w:cs="Arial"/>
          <w:b/>
          <w:bCs/>
          <w:sz w:val="20"/>
          <w:szCs w:val="20"/>
        </w:rPr>
        <w:t>d)</w:t>
      </w:r>
      <w:r w:rsidR="00C66D20" w:rsidRPr="007B77EE">
        <w:rPr>
          <w:rFonts w:ascii="Arial" w:eastAsia="MS Mincho" w:hAnsi="Arial" w:cs="Arial"/>
          <w:b/>
          <w:bCs/>
          <w:sz w:val="20"/>
          <w:szCs w:val="20"/>
        </w:rPr>
        <w:t xml:space="preserve"> </w:t>
      </w:r>
      <w:r w:rsidR="003B3061" w:rsidRPr="007B77EE">
        <w:rPr>
          <w:rFonts w:ascii="Arial" w:eastAsia="MS Mincho" w:hAnsi="Arial" w:cs="Arial"/>
          <w:b/>
          <w:bCs/>
          <w:sz w:val="20"/>
          <w:szCs w:val="20"/>
        </w:rPr>
        <w:t xml:space="preserve">Especialista en Soporte Técnico </w:t>
      </w:r>
      <w:r w:rsidR="00127B21">
        <w:rPr>
          <w:rFonts w:ascii="Arial" w:eastAsia="MS Mincho" w:hAnsi="Arial" w:cs="Arial"/>
          <w:b/>
          <w:bCs/>
          <w:sz w:val="20"/>
          <w:szCs w:val="20"/>
        </w:rPr>
        <w:t>Remedy</w:t>
      </w:r>
      <w:r w:rsidR="00C27FCF">
        <w:rPr>
          <w:rFonts w:ascii="Arial" w:eastAsia="MS Mincho" w:hAnsi="Arial" w:cs="Arial"/>
          <w:b/>
          <w:bCs/>
          <w:sz w:val="20"/>
          <w:szCs w:val="20"/>
        </w:rPr>
        <w:t>.</w:t>
      </w:r>
      <w:r w:rsidR="003B3061" w:rsidRPr="007B77EE">
        <w:rPr>
          <w:rFonts w:ascii="Arial" w:eastAsia="MS Mincho" w:hAnsi="Arial" w:cs="Arial"/>
          <w:b/>
          <w:bCs/>
          <w:sz w:val="20"/>
          <w:szCs w:val="20"/>
        </w:rPr>
        <w:t xml:space="preserve"> </w:t>
      </w:r>
    </w:p>
    <w:p w14:paraId="59244800" w14:textId="08C8646A" w:rsidR="00C66D20" w:rsidRPr="007B77EE" w:rsidRDefault="007B77EE" w:rsidP="003B3061">
      <w:pPr>
        <w:autoSpaceDE w:val="0"/>
        <w:autoSpaceDN w:val="0"/>
        <w:adjustRightInd w:val="0"/>
        <w:jc w:val="both"/>
        <w:rPr>
          <w:rFonts w:ascii="Arial" w:eastAsia="MS Mincho" w:hAnsi="Arial" w:cs="Arial"/>
          <w:b/>
          <w:bCs/>
          <w:sz w:val="20"/>
          <w:szCs w:val="20"/>
        </w:rPr>
      </w:pPr>
      <w:r w:rsidRPr="007B77EE">
        <w:rPr>
          <w:rFonts w:ascii="Arial" w:eastAsia="MS Mincho" w:hAnsi="Arial" w:cs="Arial"/>
          <w:b/>
          <w:bCs/>
          <w:sz w:val="20"/>
          <w:szCs w:val="20"/>
        </w:rPr>
        <w:t>e)</w:t>
      </w:r>
      <w:r w:rsidR="00C66D20" w:rsidRPr="007B77EE">
        <w:rPr>
          <w:rFonts w:ascii="Arial" w:eastAsia="MS Mincho" w:hAnsi="Arial" w:cs="Arial"/>
          <w:b/>
          <w:bCs/>
          <w:sz w:val="20"/>
          <w:szCs w:val="20"/>
        </w:rPr>
        <w:t xml:space="preserve"> </w:t>
      </w:r>
      <w:r w:rsidR="003B3061" w:rsidRPr="007B77EE">
        <w:rPr>
          <w:rFonts w:ascii="Arial" w:eastAsia="MS Mincho" w:hAnsi="Arial" w:cs="Arial"/>
          <w:b/>
          <w:bCs/>
          <w:sz w:val="20"/>
          <w:szCs w:val="20"/>
        </w:rPr>
        <w:t xml:space="preserve">Operador Especialista Health Check de </w:t>
      </w:r>
      <w:r w:rsidR="0056089D">
        <w:rPr>
          <w:rFonts w:ascii="Arial" w:eastAsia="MS Mincho" w:hAnsi="Arial" w:cs="Arial"/>
          <w:b/>
          <w:bCs/>
          <w:sz w:val="20"/>
          <w:szCs w:val="20"/>
        </w:rPr>
        <w:t>H</w:t>
      </w:r>
      <w:r w:rsidR="003B3061" w:rsidRPr="007B77EE">
        <w:rPr>
          <w:rFonts w:ascii="Arial" w:eastAsia="MS Mincho" w:hAnsi="Arial" w:cs="Arial"/>
          <w:b/>
          <w:bCs/>
          <w:sz w:val="20"/>
          <w:szCs w:val="20"/>
        </w:rPr>
        <w:t xml:space="preserve">erramientas de </w:t>
      </w:r>
      <w:r w:rsidR="0056089D">
        <w:rPr>
          <w:rFonts w:ascii="Arial" w:eastAsia="MS Mincho" w:hAnsi="Arial" w:cs="Arial"/>
          <w:b/>
          <w:bCs/>
          <w:sz w:val="20"/>
          <w:szCs w:val="20"/>
        </w:rPr>
        <w:t>O</w:t>
      </w:r>
      <w:r w:rsidR="00C66D20" w:rsidRPr="007B77EE">
        <w:rPr>
          <w:rFonts w:ascii="Arial" w:eastAsia="MS Mincho" w:hAnsi="Arial" w:cs="Arial"/>
          <w:b/>
          <w:bCs/>
          <w:sz w:val="20"/>
          <w:szCs w:val="20"/>
        </w:rPr>
        <w:t>bservabilidad.</w:t>
      </w:r>
    </w:p>
    <w:p w14:paraId="0BE4ED20" w14:textId="77777777" w:rsidR="00C66D20" w:rsidRDefault="00C66D20" w:rsidP="003B3061">
      <w:pPr>
        <w:autoSpaceDE w:val="0"/>
        <w:autoSpaceDN w:val="0"/>
        <w:adjustRightInd w:val="0"/>
        <w:jc w:val="both"/>
        <w:rPr>
          <w:rFonts w:ascii="Arial" w:eastAsia="MS Mincho" w:hAnsi="Arial" w:cs="Arial"/>
          <w:sz w:val="20"/>
          <w:szCs w:val="20"/>
        </w:rPr>
      </w:pPr>
    </w:p>
    <w:p w14:paraId="06D0270D" w14:textId="3586AD93" w:rsidR="003B3061" w:rsidRDefault="00C66D20" w:rsidP="003B3061">
      <w:pPr>
        <w:autoSpaceDE w:val="0"/>
        <w:autoSpaceDN w:val="0"/>
        <w:adjustRightInd w:val="0"/>
        <w:jc w:val="both"/>
        <w:rPr>
          <w:rFonts w:ascii="Arial" w:eastAsia="MS Mincho" w:hAnsi="Arial" w:cs="Arial"/>
          <w:sz w:val="20"/>
          <w:szCs w:val="20"/>
        </w:rPr>
      </w:pPr>
      <w:r>
        <w:rPr>
          <w:rFonts w:ascii="Arial" w:eastAsia="MS Mincho" w:hAnsi="Arial" w:cs="Arial"/>
          <w:sz w:val="20"/>
          <w:szCs w:val="20"/>
        </w:rPr>
        <w:t xml:space="preserve">Proporcionando </w:t>
      </w:r>
      <w:r w:rsidR="004059AC" w:rsidRPr="004A6E3F">
        <w:rPr>
          <w:rFonts w:ascii="Arial" w:eastAsia="MS Mincho" w:hAnsi="Arial" w:cs="Arial"/>
          <w:b/>
          <w:bCs/>
          <w:sz w:val="20"/>
          <w:szCs w:val="20"/>
        </w:rPr>
        <w:t>cuarenta</w:t>
      </w:r>
      <w:r w:rsidR="003B3061" w:rsidRPr="001D25D5">
        <w:rPr>
          <w:rFonts w:ascii="Arial" w:eastAsia="MS Mincho" w:hAnsi="Arial" w:cs="Arial"/>
          <w:b/>
          <w:bCs/>
          <w:sz w:val="20"/>
          <w:szCs w:val="20"/>
        </w:rPr>
        <w:t xml:space="preserve"> (</w:t>
      </w:r>
      <w:r w:rsidR="004059AC">
        <w:rPr>
          <w:rFonts w:ascii="Arial" w:eastAsia="MS Mincho" w:hAnsi="Arial" w:cs="Arial"/>
          <w:b/>
          <w:bCs/>
          <w:sz w:val="20"/>
          <w:szCs w:val="20"/>
        </w:rPr>
        <w:t>40</w:t>
      </w:r>
      <w:r w:rsidR="001D25D5" w:rsidRPr="001D25D5">
        <w:rPr>
          <w:rFonts w:ascii="Arial" w:eastAsia="MS Mincho" w:hAnsi="Arial" w:cs="Arial"/>
          <w:b/>
          <w:bCs/>
          <w:sz w:val="20"/>
          <w:szCs w:val="20"/>
        </w:rPr>
        <w:t>)</w:t>
      </w:r>
      <w:r w:rsidR="003B3061" w:rsidRPr="0090103B">
        <w:rPr>
          <w:rFonts w:ascii="Arial" w:eastAsia="MS Mincho" w:hAnsi="Arial" w:cs="Arial"/>
          <w:sz w:val="20"/>
          <w:szCs w:val="20"/>
        </w:rPr>
        <w:t xml:space="preserve"> recursos especializados </w:t>
      </w:r>
      <w:r w:rsidR="0021491F" w:rsidRPr="0021491F">
        <w:rPr>
          <w:rFonts w:ascii="Arial" w:eastAsia="MS Mincho" w:hAnsi="Arial" w:cs="Arial"/>
          <w:b/>
          <w:bCs/>
          <w:sz w:val="20"/>
          <w:szCs w:val="20"/>
        </w:rPr>
        <w:t>incluidos el gerente y el coordinador</w:t>
      </w:r>
      <w:r w:rsidR="003B3061" w:rsidRPr="0090103B">
        <w:rPr>
          <w:rFonts w:ascii="Arial" w:eastAsia="MS Mincho" w:hAnsi="Arial" w:cs="Arial"/>
          <w:sz w:val="20"/>
          <w:szCs w:val="20"/>
        </w:rPr>
        <w:t xml:space="preserve">, </w:t>
      </w:r>
      <w:r w:rsidR="003B3061" w:rsidRPr="00D10D7B">
        <w:rPr>
          <w:rFonts w:ascii="Arial" w:eastAsia="MS Mincho" w:hAnsi="Arial" w:cs="Arial"/>
          <w:sz w:val="20"/>
          <w:szCs w:val="20"/>
        </w:rPr>
        <w:t>con los estudios, capacidades</w:t>
      </w:r>
      <w:r w:rsidR="003B3061" w:rsidRPr="0090103B">
        <w:rPr>
          <w:rFonts w:ascii="Arial" w:eastAsia="MS Mincho" w:hAnsi="Arial" w:cs="Arial"/>
          <w:sz w:val="20"/>
          <w:szCs w:val="20"/>
        </w:rPr>
        <w:t xml:space="preserve"> técnicas y de análisis, certificaciones y en general con los elementos técnicos necesarios y suficientes para apoyar de </w:t>
      </w:r>
      <w:r w:rsidR="003B3061" w:rsidRPr="0090103B">
        <w:rPr>
          <w:rFonts w:ascii="Arial" w:eastAsia="MS Mincho" w:hAnsi="Arial" w:cs="Arial"/>
          <w:b/>
          <w:bCs/>
          <w:sz w:val="20"/>
          <w:szCs w:val="20"/>
        </w:rPr>
        <w:t>manera presencial y/o remota</w:t>
      </w:r>
      <w:r w:rsidR="003B3061" w:rsidRPr="0090103B">
        <w:rPr>
          <w:rFonts w:ascii="Arial" w:eastAsia="MS Mincho" w:hAnsi="Arial" w:cs="Arial"/>
          <w:sz w:val="20"/>
          <w:szCs w:val="20"/>
        </w:rPr>
        <w:t xml:space="preserve"> en </w:t>
      </w:r>
      <w:r w:rsidR="003B3061" w:rsidRPr="0090103B">
        <w:rPr>
          <w:rFonts w:ascii="Arial" w:eastAsia="MS Mincho" w:hAnsi="Arial" w:cs="Arial"/>
          <w:b/>
          <w:bCs/>
          <w:sz w:val="20"/>
          <w:szCs w:val="20"/>
        </w:rPr>
        <w:t>instalaciones del Instituto de la Zona Metropolitana</w:t>
      </w:r>
      <w:r w:rsidR="003B3061" w:rsidRPr="0090103B">
        <w:rPr>
          <w:rFonts w:ascii="Arial" w:eastAsia="MS Mincho" w:hAnsi="Arial" w:cs="Arial"/>
          <w:sz w:val="20"/>
          <w:szCs w:val="20"/>
        </w:rPr>
        <w:t xml:space="preserve"> de la </w:t>
      </w:r>
      <w:r w:rsidR="003B3061" w:rsidRPr="00D10D7B">
        <w:rPr>
          <w:rFonts w:ascii="Arial" w:eastAsia="MS Mincho" w:hAnsi="Arial" w:cs="Arial"/>
          <w:b/>
          <w:bCs/>
          <w:sz w:val="20"/>
          <w:szCs w:val="20"/>
        </w:rPr>
        <w:t>Ciudad de México</w:t>
      </w:r>
      <w:r w:rsidR="003B3061" w:rsidRPr="0090103B">
        <w:rPr>
          <w:rFonts w:ascii="Arial" w:eastAsia="MS Mincho" w:hAnsi="Arial" w:cs="Arial"/>
          <w:sz w:val="20"/>
          <w:szCs w:val="20"/>
        </w:rPr>
        <w:t xml:space="preserve"> </w:t>
      </w:r>
      <w:r w:rsidR="003B3061">
        <w:rPr>
          <w:rFonts w:ascii="Arial" w:eastAsia="MS Mincho" w:hAnsi="Arial" w:cs="Arial"/>
          <w:sz w:val="20"/>
          <w:szCs w:val="20"/>
        </w:rPr>
        <w:t xml:space="preserve">que </w:t>
      </w:r>
      <w:r w:rsidR="003B3061" w:rsidRPr="0090103B">
        <w:rPr>
          <w:rFonts w:ascii="Arial" w:eastAsia="MS Mincho" w:hAnsi="Arial" w:cs="Arial"/>
          <w:b/>
          <w:bCs/>
          <w:sz w:val="20"/>
          <w:szCs w:val="20"/>
        </w:rPr>
        <w:t>designe el Administrador del Contrato</w:t>
      </w:r>
      <w:r w:rsidR="003B3061" w:rsidRPr="0090103B">
        <w:rPr>
          <w:rFonts w:ascii="Arial" w:eastAsia="MS Mincho" w:hAnsi="Arial" w:cs="Arial"/>
          <w:sz w:val="20"/>
          <w:szCs w:val="20"/>
        </w:rPr>
        <w:t xml:space="preserve"> conforme a las necesidades del servicio y lo descrito</w:t>
      </w:r>
      <w:r w:rsidR="003B3061" w:rsidRPr="005C4A89">
        <w:rPr>
          <w:rFonts w:ascii="Arial" w:eastAsia="MS Mincho" w:hAnsi="Arial" w:cs="Arial"/>
          <w:sz w:val="20"/>
          <w:szCs w:val="20"/>
        </w:rPr>
        <w:t xml:space="preserve"> en </w:t>
      </w:r>
      <w:r w:rsidR="003B3061">
        <w:rPr>
          <w:rFonts w:ascii="Arial" w:eastAsia="MS Mincho" w:hAnsi="Arial" w:cs="Arial"/>
          <w:sz w:val="20"/>
          <w:szCs w:val="20"/>
        </w:rPr>
        <w:t>el</w:t>
      </w:r>
      <w:r w:rsidR="003B3061" w:rsidRPr="005C4A89">
        <w:rPr>
          <w:rFonts w:ascii="Arial" w:eastAsia="MS Mincho" w:hAnsi="Arial" w:cs="Arial"/>
          <w:sz w:val="20"/>
          <w:szCs w:val="20"/>
        </w:rPr>
        <w:t xml:space="preserve"> </w:t>
      </w:r>
      <w:r w:rsidR="003B3061" w:rsidRPr="005D4A40">
        <w:rPr>
          <w:rFonts w:ascii="Arial" w:eastAsia="MS Mincho" w:hAnsi="Arial" w:cs="Arial"/>
          <w:b/>
          <w:bCs/>
          <w:sz w:val="20"/>
          <w:szCs w:val="20"/>
        </w:rPr>
        <w:t xml:space="preserve">numeral </w:t>
      </w:r>
      <w:r w:rsidR="00DC15BE">
        <w:rPr>
          <w:rFonts w:ascii="Arial" w:eastAsia="MS Mincho" w:hAnsi="Arial" w:cs="Arial"/>
          <w:b/>
          <w:bCs/>
          <w:sz w:val="20"/>
          <w:szCs w:val="20"/>
        </w:rPr>
        <w:t>1 incisos a), b) y c)</w:t>
      </w:r>
      <w:r w:rsidR="003B3061">
        <w:rPr>
          <w:rFonts w:ascii="Arial" w:eastAsia="MS Mincho" w:hAnsi="Arial" w:cs="Arial"/>
          <w:b/>
          <w:bCs/>
          <w:sz w:val="20"/>
          <w:szCs w:val="20"/>
        </w:rPr>
        <w:t>,</w:t>
      </w:r>
      <w:r w:rsidR="00DC15BE">
        <w:rPr>
          <w:rFonts w:ascii="Arial" w:eastAsia="MS Mincho" w:hAnsi="Arial" w:cs="Arial"/>
          <w:b/>
          <w:bCs/>
          <w:sz w:val="20"/>
          <w:szCs w:val="20"/>
        </w:rPr>
        <w:t xml:space="preserve"> </w:t>
      </w:r>
      <w:r w:rsidR="003B3061" w:rsidRPr="005C4A89">
        <w:rPr>
          <w:rFonts w:ascii="Arial" w:eastAsia="MS Mincho" w:hAnsi="Arial" w:cs="Arial"/>
          <w:sz w:val="20"/>
          <w:szCs w:val="20"/>
        </w:rPr>
        <w:t xml:space="preserve">del documento </w:t>
      </w:r>
      <w:r w:rsidR="003B3061" w:rsidRPr="008D1D04">
        <w:rPr>
          <w:rFonts w:ascii="Arial" w:eastAsia="MS Mincho" w:hAnsi="Arial" w:cs="Arial"/>
          <w:b/>
          <w:bCs/>
          <w:sz w:val="20"/>
          <w:szCs w:val="20"/>
        </w:rPr>
        <w:t>Términos y Condiciones</w:t>
      </w:r>
      <w:r w:rsidR="003B3061" w:rsidRPr="005C4A89">
        <w:rPr>
          <w:rFonts w:ascii="Arial" w:eastAsia="MS Mincho" w:hAnsi="Arial" w:cs="Arial"/>
          <w:sz w:val="20"/>
          <w:szCs w:val="20"/>
        </w:rPr>
        <w:t xml:space="preserve"> correspondiente, para la atención y solución de reportes relacionados con fallas, cambios, problemas, reportes y/o soporte, de manera enunciativa más no limitativa conforme a los siguientes perfiles:</w:t>
      </w:r>
    </w:p>
    <w:p w14:paraId="0E5C51BB" w14:textId="77777777" w:rsidR="00BE64CB" w:rsidRDefault="00BE64CB" w:rsidP="003B3061">
      <w:pPr>
        <w:autoSpaceDE w:val="0"/>
        <w:autoSpaceDN w:val="0"/>
        <w:adjustRightInd w:val="0"/>
        <w:jc w:val="both"/>
        <w:rPr>
          <w:rFonts w:ascii="Arial" w:eastAsia="MS Mincho" w:hAnsi="Arial" w:cs="Arial"/>
          <w:sz w:val="20"/>
          <w:szCs w:val="20"/>
        </w:rPr>
      </w:pPr>
    </w:p>
    <w:p w14:paraId="4ACB5EBA" w14:textId="3EC0E908" w:rsidR="00BE64CB" w:rsidRPr="00F92588" w:rsidRDefault="007B77EE" w:rsidP="003B3061">
      <w:pPr>
        <w:autoSpaceDE w:val="0"/>
        <w:autoSpaceDN w:val="0"/>
        <w:adjustRightInd w:val="0"/>
        <w:jc w:val="both"/>
        <w:rPr>
          <w:rFonts w:ascii="Arial" w:eastAsia="MS Mincho" w:hAnsi="Arial" w:cs="Arial"/>
          <w:b/>
          <w:bCs/>
          <w:sz w:val="20"/>
          <w:szCs w:val="20"/>
        </w:rPr>
      </w:pPr>
      <w:r>
        <w:rPr>
          <w:rFonts w:ascii="Arial" w:eastAsia="MS Mincho" w:hAnsi="Arial" w:cs="Arial"/>
          <w:b/>
          <w:bCs/>
          <w:sz w:val="20"/>
          <w:szCs w:val="20"/>
        </w:rPr>
        <w:t>a)</w:t>
      </w:r>
      <w:r w:rsidR="00BE64CB" w:rsidRPr="00F92588">
        <w:rPr>
          <w:rFonts w:ascii="Arial" w:eastAsia="MS Mincho" w:hAnsi="Arial" w:cs="Arial"/>
          <w:b/>
          <w:bCs/>
          <w:sz w:val="20"/>
          <w:szCs w:val="20"/>
        </w:rPr>
        <w:t xml:space="preserve"> Gerente.</w:t>
      </w:r>
    </w:p>
    <w:p w14:paraId="7C757831" w14:textId="77777777" w:rsidR="00C34685" w:rsidRDefault="00C34685" w:rsidP="003B3061">
      <w:pPr>
        <w:autoSpaceDE w:val="0"/>
        <w:autoSpaceDN w:val="0"/>
        <w:adjustRightInd w:val="0"/>
        <w:jc w:val="both"/>
        <w:rPr>
          <w:rFonts w:ascii="Arial" w:eastAsia="MS Mincho" w:hAnsi="Arial" w:cs="Arial"/>
          <w:sz w:val="20"/>
          <w:szCs w:val="20"/>
        </w:rPr>
      </w:pPr>
    </w:p>
    <w:p w14:paraId="16C1F531" w14:textId="05DC510C" w:rsidR="00C34685" w:rsidRDefault="00C34685" w:rsidP="003B6A53">
      <w:pPr>
        <w:autoSpaceDE w:val="0"/>
        <w:autoSpaceDN w:val="0"/>
        <w:adjustRightInd w:val="0"/>
        <w:jc w:val="both"/>
        <w:rPr>
          <w:rFonts w:ascii="Arial" w:eastAsia="MS Mincho" w:hAnsi="Arial" w:cs="Arial"/>
          <w:sz w:val="20"/>
          <w:szCs w:val="20"/>
        </w:rPr>
      </w:pPr>
      <w:r>
        <w:rPr>
          <w:rFonts w:ascii="Arial" w:eastAsia="MS Mincho" w:hAnsi="Arial" w:cs="Arial"/>
          <w:sz w:val="20"/>
          <w:szCs w:val="20"/>
        </w:rPr>
        <w:t>El</w:t>
      </w:r>
      <w:r w:rsidRPr="00C34685">
        <w:rPr>
          <w:rFonts w:ascii="Arial" w:eastAsia="MS Mincho" w:hAnsi="Arial" w:cs="Arial"/>
          <w:sz w:val="20"/>
          <w:szCs w:val="20"/>
        </w:rPr>
        <w:t xml:space="preserve"> </w:t>
      </w:r>
      <w:r w:rsidR="00F92588">
        <w:rPr>
          <w:rFonts w:ascii="Arial" w:eastAsia="MS Mincho" w:hAnsi="Arial" w:cs="Arial"/>
          <w:b/>
          <w:bCs/>
          <w:sz w:val="20"/>
          <w:szCs w:val="20"/>
        </w:rPr>
        <w:t>Gerente</w:t>
      </w:r>
      <w:r w:rsidRPr="00C34685">
        <w:rPr>
          <w:rFonts w:ascii="Arial" w:eastAsia="MS Mincho" w:hAnsi="Arial" w:cs="Arial"/>
          <w:sz w:val="20"/>
          <w:szCs w:val="20"/>
        </w:rPr>
        <w:t xml:space="preserve"> </w:t>
      </w:r>
      <w:r>
        <w:rPr>
          <w:rFonts w:ascii="Arial" w:eastAsia="MS Mincho" w:hAnsi="Arial" w:cs="Arial"/>
          <w:sz w:val="20"/>
          <w:szCs w:val="20"/>
        </w:rPr>
        <w:t xml:space="preserve">será el </w:t>
      </w:r>
      <w:r w:rsidRPr="00C34685">
        <w:rPr>
          <w:rFonts w:ascii="Arial" w:eastAsia="MS Mincho" w:hAnsi="Arial" w:cs="Arial"/>
          <w:sz w:val="20"/>
          <w:szCs w:val="20"/>
        </w:rPr>
        <w:t xml:space="preserve">encargado de la planificación, ejecución, </w:t>
      </w:r>
      <w:r w:rsidR="00DC15BE">
        <w:rPr>
          <w:rFonts w:ascii="Arial" w:eastAsia="MS Mincho" w:hAnsi="Arial" w:cs="Arial"/>
          <w:sz w:val="20"/>
          <w:szCs w:val="20"/>
        </w:rPr>
        <w:t xml:space="preserve">seguimiento, </w:t>
      </w:r>
      <w:r w:rsidRPr="00C34685">
        <w:rPr>
          <w:rFonts w:ascii="Arial" w:eastAsia="MS Mincho" w:hAnsi="Arial" w:cs="Arial"/>
          <w:sz w:val="20"/>
          <w:szCs w:val="20"/>
        </w:rPr>
        <w:t>monitoreo, control y cierre de</w:t>
      </w:r>
      <w:r>
        <w:rPr>
          <w:rFonts w:ascii="Arial" w:eastAsia="MS Mincho" w:hAnsi="Arial" w:cs="Arial"/>
          <w:sz w:val="20"/>
          <w:szCs w:val="20"/>
        </w:rPr>
        <w:t>l servicio</w:t>
      </w:r>
      <w:r w:rsidR="007230A6">
        <w:rPr>
          <w:rFonts w:ascii="Arial" w:eastAsia="MS Mincho" w:hAnsi="Arial" w:cs="Arial"/>
          <w:sz w:val="20"/>
          <w:szCs w:val="20"/>
        </w:rPr>
        <w:t>,</w:t>
      </w:r>
      <w:r w:rsidRPr="00C34685">
        <w:rPr>
          <w:rFonts w:ascii="Arial" w:eastAsia="MS Mincho" w:hAnsi="Arial" w:cs="Arial"/>
          <w:sz w:val="20"/>
          <w:szCs w:val="20"/>
        </w:rPr>
        <w:t xml:space="preserve"> </w:t>
      </w:r>
      <w:r w:rsidR="007230A6">
        <w:rPr>
          <w:rFonts w:ascii="Arial" w:eastAsia="MS Mincho" w:hAnsi="Arial" w:cs="Arial"/>
          <w:sz w:val="20"/>
          <w:szCs w:val="20"/>
        </w:rPr>
        <w:t>s</w:t>
      </w:r>
      <w:r w:rsidRPr="00C34685">
        <w:rPr>
          <w:rFonts w:ascii="Arial" w:eastAsia="MS Mincho" w:hAnsi="Arial" w:cs="Arial"/>
          <w:sz w:val="20"/>
          <w:szCs w:val="20"/>
        </w:rPr>
        <w:t xml:space="preserve">u </w:t>
      </w:r>
      <w:r w:rsidRPr="007230A6">
        <w:rPr>
          <w:rFonts w:ascii="Arial" w:eastAsia="MS Mincho" w:hAnsi="Arial" w:cs="Arial"/>
          <w:b/>
          <w:bCs/>
          <w:sz w:val="20"/>
          <w:szCs w:val="20"/>
        </w:rPr>
        <w:t>objetivo</w:t>
      </w:r>
      <w:r w:rsidR="00DC15BE" w:rsidRPr="007230A6">
        <w:rPr>
          <w:rFonts w:ascii="Arial" w:eastAsia="MS Mincho" w:hAnsi="Arial" w:cs="Arial"/>
          <w:b/>
          <w:bCs/>
          <w:sz w:val="20"/>
          <w:szCs w:val="20"/>
        </w:rPr>
        <w:t xml:space="preserve"> </w:t>
      </w:r>
      <w:r w:rsidR="007230A6" w:rsidRPr="007230A6">
        <w:rPr>
          <w:rFonts w:ascii="Arial" w:eastAsia="MS Mincho" w:hAnsi="Arial" w:cs="Arial"/>
          <w:b/>
          <w:bCs/>
          <w:sz w:val="20"/>
          <w:szCs w:val="20"/>
        </w:rPr>
        <w:t xml:space="preserve">y responsabilidad </w:t>
      </w:r>
      <w:r w:rsidRPr="007230A6">
        <w:rPr>
          <w:rFonts w:ascii="Arial" w:eastAsia="MS Mincho" w:hAnsi="Arial" w:cs="Arial"/>
          <w:b/>
          <w:bCs/>
          <w:sz w:val="20"/>
          <w:szCs w:val="20"/>
        </w:rPr>
        <w:t>principal</w:t>
      </w:r>
      <w:r w:rsidR="007230A6">
        <w:rPr>
          <w:rFonts w:ascii="Arial" w:eastAsia="MS Mincho" w:hAnsi="Arial" w:cs="Arial"/>
          <w:sz w:val="20"/>
          <w:szCs w:val="20"/>
        </w:rPr>
        <w:t>,</w:t>
      </w:r>
      <w:r w:rsidR="00DC15BE">
        <w:rPr>
          <w:rFonts w:ascii="Arial" w:eastAsia="MS Mincho" w:hAnsi="Arial" w:cs="Arial"/>
          <w:sz w:val="20"/>
          <w:szCs w:val="20"/>
        </w:rPr>
        <w:t xml:space="preserve"> </w:t>
      </w:r>
      <w:r w:rsidRPr="00C34685">
        <w:rPr>
          <w:rFonts w:ascii="Arial" w:eastAsia="MS Mincho" w:hAnsi="Arial" w:cs="Arial"/>
          <w:sz w:val="20"/>
          <w:szCs w:val="20"/>
        </w:rPr>
        <w:t xml:space="preserve">es garantizar que </w:t>
      </w:r>
      <w:r w:rsidR="007B77EE">
        <w:rPr>
          <w:rFonts w:ascii="Arial" w:eastAsia="MS Mincho" w:hAnsi="Arial" w:cs="Arial"/>
          <w:sz w:val="20"/>
          <w:szCs w:val="20"/>
        </w:rPr>
        <w:t xml:space="preserve">el servicio </w:t>
      </w:r>
      <w:r w:rsidR="007B77EE" w:rsidRPr="00C34685">
        <w:rPr>
          <w:rFonts w:ascii="Arial" w:eastAsia="MS Mincho" w:hAnsi="Arial" w:cs="Arial"/>
          <w:sz w:val="20"/>
          <w:szCs w:val="20"/>
        </w:rPr>
        <w:t>se complete</w:t>
      </w:r>
      <w:r w:rsidRPr="00C34685">
        <w:rPr>
          <w:rFonts w:ascii="Arial" w:eastAsia="MS Mincho" w:hAnsi="Arial" w:cs="Arial"/>
          <w:sz w:val="20"/>
          <w:szCs w:val="20"/>
        </w:rPr>
        <w:t xml:space="preserve"> en tiempo</w:t>
      </w:r>
      <w:r>
        <w:rPr>
          <w:rFonts w:ascii="Arial" w:eastAsia="MS Mincho" w:hAnsi="Arial" w:cs="Arial"/>
          <w:sz w:val="20"/>
          <w:szCs w:val="20"/>
        </w:rPr>
        <w:t xml:space="preserve"> y forma</w:t>
      </w:r>
      <w:r w:rsidR="00DC15BE">
        <w:rPr>
          <w:rFonts w:ascii="Arial" w:eastAsia="MS Mincho" w:hAnsi="Arial" w:cs="Arial"/>
          <w:sz w:val="20"/>
          <w:szCs w:val="20"/>
        </w:rPr>
        <w:t xml:space="preserve"> así como la toma de decisiones para el </w:t>
      </w:r>
      <w:r w:rsidRPr="00C34685">
        <w:rPr>
          <w:rFonts w:ascii="Arial" w:eastAsia="MS Mincho" w:hAnsi="Arial" w:cs="Arial"/>
          <w:sz w:val="20"/>
          <w:szCs w:val="20"/>
        </w:rPr>
        <w:t xml:space="preserve">cumpliendo </w:t>
      </w:r>
      <w:r w:rsidR="00DC15BE">
        <w:rPr>
          <w:rFonts w:ascii="Arial" w:eastAsia="MS Mincho" w:hAnsi="Arial" w:cs="Arial"/>
          <w:sz w:val="20"/>
          <w:szCs w:val="20"/>
        </w:rPr>
        <w:t xml:space="preserve">de </w:t>
      </w:r>
      <w:r w:rsidRPr="00C34685">
        <w:rPr>
          <w:rFonts w:ascii="Arial" w:eastAsia="MS Mincho" w:hAnsi="Arial" w:cs="Arial"/>
          <w:sz w:val="20"/>
          <w:szCs w:val="20"/>
        </w:rPr>
        <w:t xml:space="preserve">los objetivos </w:t>
      </w:r>
      <w:r>
        <w:rPr>
          <w:rFonts w:ascii="Arial" w:eastAsia="MS Mincho" w:hAnsi="Arial" w:cs="Arial"/>
          <w:sz w:val="20"/>
          <w:szCs w:val="20"/>
        </w:rPr>
        <w:t>planteados en el presente Anexo Técnico, Términos y Condiciones y documentación anexa a la presente</w:t>
      </w:r>
      <w:r w:rsidR="003B6A53">
        <w:rPr>
          <w:rFonts w:ascii="Arial" w:eastAsia="MS Mincho" w:hAnsi="Arial" w:cs="Arial"/>
          <w:sz w:val="20"/>
          <w:szCs w:val="20"/>
        </w:rPr>
        <w:t xml:space="preserve">. </w:t>
      </w:r>
      <w:r w:rsidR="003B6A53" w:rsidRPr="00DA033F">
        <w:rPr>
          <w:rFonts w:ascii="Arial" w:eastAsia="MS Mincho" w:hAnsi="Arial" w:cs="Arial"/>
          <w:sz w:val="20"/>
          <w:szCs w:val="20"/>
        </w:rPr>
        <w:t>Deberá acreditar que el recurso especializado propuesto para este perfil cuenta</w:t>
      </w:r>
      <w:r w:rsidR="00DC15BE" w:rsidRPr="00DA033F">
        <w:rPr>
          <w:rFonts w:ascii="Arial" w:eastAsia="MS Mincho" w:hAnsi="Arial" w:cs="Arial"/>
          <w:sz w:val="20"/>
          <w:szCs w:val="20"/>
        </w:rPr>
        <w:t xml:space="preserve"> </w:t>
      </w:r>
      <w:r w:rsidR="003B6A53" w:rsidRPr="00DA033F">
        <w:rPr>
          <w:rFonts w:ascii="Arial" w:eastAsia="MS Mincho" w:hAnsi="Arial" w:cs="Arial"/>
          <w:sz w:val="20"/>
          <w:szCs w:val="20"/>
        </w:rPr>
        <w:t>con experiencia mínima de 1 (un) año en la administración de proyectos similares o iguales al del servicio objeto del presente procedimiento.</w:t>
      </w:r>
    </w:p>
    <w:p w14:paraId="24FE4871" w14:textId="77777777" w:rsidR="003B6A53" w:rsidRDefault="003B6A53" w:rsidP="003B6A53">
      <w:pPr>
        <w:autoSpaceDE w:val="0"/>
        <w:autoSpaceDN w:val="0"/>
        <w:adjustRightInd w:val="0"/>
        <w:jc w:val="both"/>
        <w:rPr>
          <w:rFonts w:ascii="Arial" w:eastAsia="MS Mincho" w:hAnsi="Arial" w:cs="Arial"/>
          <w:sz w:val="20"/>
          <w:szCs w:val="20"/>
        </w:rPr>
      </w:pPr>
    </w:p>
    <w:p w14:paraId="0D51ADAD" w14:textId="77777777" w:rsidR="00DA033F" w:rsidRDefault="00DA033F" w:rsidP="003B6A53">
      <w:pPr>
        <w:autoSpaceDE w:val="0"/>
        <w:autoSpaceDN w:val="0"/>
        <w:adjustRightInd w:val="0"/>
        <w:jc w:val="both"/>
        <w:rPr>
          <w:rFonts w:ascii="Arial" w:eastAsia="MS Mincho" w:hAnsi="Arial" w:cs="Arial"/>
          <w:sz w:val="20"/>
          <w:szCs w:val="20"/>
        </w:rPr>
      </w:pPr>
    </w:p>
    <w:p w14:paraId="0BA69534" w14:textId="77777777" w:rsidR="00DA033F" w:rsidRDefault="00DA033F" w:rsidP="003B6A53">
      <w:pPr>
        <w:autoSpaceDE w:val="0"/>
        <w:autoSpaceDN w:val="0"/>
        <w:adjustRightInd w:val="0"/>
        <w:jc w:val="both"/>
        <w:rPr>
          <w:rFonts w:ascii="Arial" w:eastAsia="MS Mincho" w:hAnsi="Arial" w:cs="Arial"/>
          <w:sz w:val="20"/>
          <w:szCs w:val="20"/>
        </w:rPr>
      </w:pPr>
    </w:p>
    <w:p w14:paraId="4962E6F1" w14:textId="77777777" w:rsidR="00DA033F" w:rsidRDefault="00DA033F" w:rsidP="003B6A53">
      <w:pPr>
        <w:autoSpaceDE w:val="0"/>
        <w:autoSpaceDN w:val="0"/>
        <w:adjustRightInd w:val="0"/>
        <w:jc w:val="both"/>
        <w:rPr>
          <w:rFonts w:ascii="Arial" w:eastAsia="MS Mincho" w:hAnsi="Arial" w:cs="Arial"/>
          <w:sz w:val="20"/>
          <w:szCs w:val="20"/>
        </w:rPr>
      </w:pPr>
    </w:p>
    <w:p w14:paraId="46F1AC8E" w14:textId="0B03D307" w:rsidR="00C34685" w:rsidRPr="00C34685" w:rsidRDefault="00C34685" w:rsidP="00C34685">
      <w:pPr>
        <w:autoSpaceDE w:val="0"/>
        <w:autoSpaceDN w:val="0"/>
        <w:adjustRightInd w:val="0"/>
        <w:jc w:val="both"/>
        <w:rPr>
          <w:rFonts w:ascii="Arial" w:eastAsia="MS Mincho" w:hAnsi="Arial" w:cs="Arial"/>
          <w:b/>
          <w:bCs/>
          <w:sz w:val="20"/>
          <w:szCs w:val="20"/>
        </w:rPr>
      </w:pPr>
      <w:r w:rsidRPr="00C34685">
        <w:rPr>
          <w:rFonts w:ascii="Arial" w:eastAsia="MS Mincho" w:hAnsi="Arial" w:cs="Arial"/>
          <w:b/>
          <w:bCs/>
          <w:sz w:val="20"/>
          <w:szCs w:val="20"/>
        </w:rPr>
        <w:t xml:space="preserve">Habilidades Técnicas </w:t>
      </w:r>
    </w:p>
    <w:p w14:paraId="40759123" w14:textId="77777777" w:rsidR="00C34685" w:rsidRPr="00C34685" w:rsidRDefault="00C34685" w:rsidP="00C34685">
      <w:pPr>
        <w:numPr>
          <w:ilvl w:val="0"/>
          <w:numId w:val="114"/>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lastRenderedPageBreak/>
        <w:t>Gestión de proyectos:</w:t>
      </w:r>
      <w:r w:rsidRPr="00C34685">
        <w:rPr>
          <w:rFonts w:ascii="Arial" w:eastAsia="MS Mincho" w:hAnsi="Arial" w:cs="Arial"/>
          <w:sz w:val="20"/>
          <w:szCs w:val="20"/>
        </w:rPr>
        <w:t xml:space="preserve"> Conocimiento en metodologías como </w:t>
      </w:r>
      <w:r w:rsidRPr="00C34685">
        <w:rPr>
          <w:rFonts w:ascii="Arial" w:eastAsia="MS Mincho" w:hAnsi="Arial" w:cs="Arial"/>
          <w:b/>
          <w:bCs/>
          <w:sz w:val="20"/>
          <w:szCs w:val="20"/>
        </w:rPr>
        <w:t>PMBOK (PMI), Agile, Scrum, Kanban, Lean, PRINCE2</w:t>
      </w:r>
      <w:r w:rsidRPr="00C34685">
        <w:rPr>
          <w:rFonts w:ascii="Arial" w:eastAsia="MS Mincho" w:hAnsi="Arial" w:cs="Arial"/>
          <w:sz w:val="20"/>
          <w:szCs w:val="20"/>
        </w:rPr>
        <w:t>.</w:t>
      </w:r>
    </w:p>
    <w:p w14:paraId="794DC57A" w14:textId="77777777" w:rsidR="00C34685" w:rsidRPr="00C34685" w:rsidRDefault="00C34685" w:rsidP="00C34685">
      <w:pPr>
        <w:numPr>
          <w:ilvl w:val="0"/>
          <w:numId w:val="114"/>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t>Planificación y programación:</w:t>
      </w:r>
      <w:r w:rsidRPr="00C34685">
        <w:rPr>
          <w:rFonts w:ascii="Arial" w:eastAsia="MS Mincho" w:hAnsi="Arial" w:cs="Arial"/>
          <w:sz w:val="20"/>
          <w:szCs w:val="20"/>
        </w:rPr>
        <w:t xml:space="preserve"> Uso de herramientas como </w:t>
      </w:r>
      <w:r w:rsidRPr="00C34685">
        <w:rPr>
          <w:rFonts w:ascii="Arial" w:eastAsia="MS Mincho" w:hAnsi="Arial" w:cs="Arial"/>
          <w:b/>
          <w:bCs/>
          <w:sz w:val="20"/>
          <w:szCs w:val="20"/>
        </w:rPr>
        <w:t>Microsoft Project, Jira, Trello, Asana, Monday.com, ClickUp</w:t>
      </w:r>
      <w:r w:rsidRPr="00C34685">
        <w:rPr>
          <w:rFonts w:ascii="Arial" w:eastAsia="MS Mincho" w:hAnsi="Arial" w:cs="Arial"/>
          <w:sz w:val="20"/>
          <w:szCs w:val="20"/>
        </w:rPr>
        <w:t>.</w:t>
      </w:r>
    </w:p>
    <w:p w14:paraId="379DCA63" w14:textId="77777777" w:rsidR="00C34685" w:rsidRPr="00C34685" w:rsidRDefault="00C34685" w:rsidP="00C34685">
      <w:pPr>
        <w:numPr>
          <w:ilvl w:val="0"/>
          <w:numId w:val="114"/>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t>Gestión de riesgos:</w:t>
      </w:r>
      <w:r w:rsidRPr="00C34685">
        <w:rPr>
          <w:rFonts w:ascii="Arial" w:eastAsia="MS Mincho" w:hAnsi="Arial" w:cs="Arial"/>
          <w:sz w:val="20"/>
          <w:szCs w:val="20"/>
        </w:rPr>
        <w:t xml:space="preserve"> Capacidad de identificación, análisis y mitigación de riesgos.</w:t>
      </w:r>
    </w:p>
    <w:p w14:paraId="6FC9970A" w14:textId="77777777" w:rsidR="00C34685" w:rsidRPr="00C34685" w:rsidRDefault="00C34685" w:rsidP="00C34685">
      <w:pPr>
        <w:numPr>
          <w:ilvl w:val="0"/>
          <w:numId w:val="114"/>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t>Análisis de datos:</w:t>
      </w:r>
      <w:r w:rsidRPr="00C34685">
        <w:rPr>
          <w:rFonts w:ascii="Arial" w:eastAsia="MS Mincho" w:hAnsi="Arial" w:cs="Arial"/>
          <w:sz w:val="20"/>
          <w:szCs w:val="20"/>
        </w:rPr>
        <w:t xml:space="preserve"> Conocimiento en </w:t>
      </w:r>
      <w:r w:rsidRPr="00C34685">
        <w:rPr>
          <w:rFonts w:ascii="Arial" w:eastAsia="MS Mincho" w:hAnsi="Arial" w:cs="Arial"/>
          <w:b/>
          <w:bCs/>
          <w:sz w:val="20"/>
          <w:szCs w:val="20"/>
        </w:rPr>
        <w:t>KPIs, dashboards y reportes de desempeño</w:t>
      </w:r>
      <w:r w:rsidRPr="00C34685">
        <w:rPr>
          <w:rFonts w:ascii="Arial" w:eastAsia="MS Mincho" w:hAnsi="Arial" w:cs="Arial"/>
          <w:sz w:val="20"/>
          <w:szCs w:val="20"/>
        </w:rPr>
        <w:t>.</w:t>
      </w:r>
    </w:p>
    <w:p w14:paraId="23B44C27" w14:textId="77777777" w:rsidR="00C34685" w:rsidRPr="00C34685" w:rsidRDefault="00C34685" w:rsidP="00C34685">
      <w:pPr>
        <w:numPr>
          <w:ilvl w:val="0"/>
          <w:numId w:val="114"/>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t>Gestión de stakeholders:</w:t>
      </w:r>
      <w:r w:rsidRPr="00C34685">
        <w:rPr>
          <w:rFonts w:ascii="Arial" w:eastAsia="MS Mincho" w:hAnsi="Arial" w:cs="Arial"/>
          <w:sz w:val="20"/>
          <w:szCs w:val="20"/>
        </w:rPr>
        <w:t xml:space="preserve"> Comunicación con clientes, equipo y alta dirección.</w:t>
      </w:r>
    </w:p>
    <w:p w14:paraId="56DA2ED6" w14:textId="20A1DE18" w:rsidR="00C34685" w:rsidRPr="00C34685" w:rsidRDefault="00C34685" w:rsidP="00C34685">
      <w:pPr>
        <w:numPr>
          <w:ilvl w:val="0"/>
          <w:numId w:val="114"/>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t>Conocimientos</w:t>
      </w:r>
      <w:r w:rsidR="00F92588">
        <w:rPr>
          <w:rFonts w:ascii="Arial" w:eastAsia="MS Mincho" w:hAnsi="Arial" w:cs="Arial"/>
          <w:b/>
          <w:bCs/>
          <w:sz w:val="20"/>
          <w:szCs w:val="20"/>
        </w:rPr>
        <w:t xml:space="preserve">: </w:t>
      </w:r>
      <w:r w:rsidR="00F92588" w:rsidRPr="00F92588">
        <w:rPr>
          <w:rFonts w:ascii="Arial" w:eastAsia="MS Mincho" w:hAnsi="Arial" w:cs="Arial"/>
          <w:sz w:val="20"/>
          <w:szCs w:val="20"/>
        </w:rPr>
        <w:t>Relativos a las TIC.</w:t>
      </w:r>
    </w:p>
    <w:p w14:paraId="163F34BB" w14:textId="4B8A86E5" w:rsidR="00C34685" w:rsidRDefault="00C34685" w:rsidP="00C34685">
      <w:pPr>
        <w:autoSpaceDE w:val="0"/>
        <w:autoSpaceDN w:val="0"/>
        <w:adjustRightInd w:val="0"/>
        <w:jc w:val="both"/>
        <w:rPr>
          <w:rFonts w:ascii="Arial" w:eastAsia="MS Mincho" w:hAnsi="Arial" w:cs="Arial"/>
          <w:sz w:val="20"/>
          <w:szCs w:val="20"/>
        </w:rPr>
      </w:pPr>
    </w:p>
    <w:p w14:paraId="7D853A82" w14:textId="65F4E199" w:rsidR="00C34685" w:rsidRPr="00C34685" w:rsidRDefault="00C34685" w:rsidP="00C34685">
      <w:pPr>
        <w:autoSpaceDE w:val="0"/>
        <w:autoSpaceDN w:val="0"/>
        <w:adjustRightInd w:val="0"/>
        <w:jc w:val="both"/>
        <w:rPr>
          <w:rFonts w:ascii="Arial" w:eastAsia="MS Mincho" w:hAnsi="Arial" w:cs="Arial"/>
          <w:b/>
          <w:bCs/>
          <w:sz w:val="20"/>
          <w:szCs w:val="20"/>
        </w:rPr>
      </w:pPr>
      <w:r w:rsidRPr="00C34685">
        <w:rPr>
          <w:rFonts w:ascii="Arial" w:eastAsia="MS Mincho" w:hAnsi="Arial" w:cs="Arial"/>
          <w:b/>
          <w:bCs/>
          <w:sz w:val="20"/>
          <w:szCs w:val="20"/>
        </w:rPr>
        <w:t>Habilidades Blandas</w:t>
      </w:r>
    </w:p>
    <w:p w14:paraId="7B227AFE" w14:textId="77777777" w:rsidR="00C34685" w:rsidRPr="00C34685" w:rsidRDefault="00C34685" w:rsidP="00C34685">
      <w:pPr>
        <w:numPr>
          <w:ilvl w:val="0"/>
          <w:numId w:val="115"/>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t>Liderazgo:</w:t>
      </w:r>
      <w:r w:rsidRPr="00C34685">
        <w:rPr>
          <w:rFonts w:ascii="Arial" w:eastAsia="MS Mincho" w:hAnsi="Arial" w:cs="Arial"/>
          <w:sz w:val="20"/>
          <w:szCs w:val="20"/>
        </w:rPr>
        <w:t xml:space="preserve"> Motivación y dirección de equipos multidisciplinarios.</w:t>
      </w:r>
    </w:p>
    <w:p w14:paraId="74D56685" w14:textId="77777777" w:rsidR="00C34685" w:rsidRPr="00C34685" w:rsidRDefault="00C34685" w:rsidP="00C34685">
      <w:pPr>
        <w:numPr>
          <w:ilvl w:val="0"/>
          <w:numId w:val="115"/>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t>Comunicación efectiva:</w:t>
      </w:r>
      <w:r w:rsidRPr="00C34685">
        <w:rPr>
          <w:rFonts w:ascii="Arial" w:eastAsia="MS Mincho" w:hAnsi="Arial" w:cs="Arial"/>
          <w:sz w:val="20"/>
          <w:szCs w:val="20"/>
        </w:rPr>
        <w:t xml:space="preserve"> Habilidades para interactuar con diferentes niveles de la organización.</w:t>
      </w:r>
    </w:p>
    <w:p w14:paraId="39CAED16" w14:textId="77777777" w:rsidR="00C34685" w:rsidRPr="00C34685" w:rsidRDefault="00C34685" w:rsidP="00C34685">
      <w:pPr>
        <w:numPr>
          <w:ilvl w:val="0"/>
          <w:numId w:val="115"/>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t>Resolución de problemas:</w:t>
      </w:r>
      <w:r w:rsidRPr="00C34685">
        <w:rPr>
          <w:rFonts w:ascii="Arial" w:eastAsia="MS Mincho" w:hAnsi="Arial" w:cs="Arial"/>
          <w:sz w:val="20"/>
          <w:szCs w:val="20"/>
        </w:rPr>
        <w:t xml:space="preserve"> Capacidad de tomar decisiones bajo presión.</w:t>
      </w:r>
    </w:p>
    <w:p w14:paraId="38F626B4" w14:textId="77777777" w:rsidR="00C34685" w:rsidRPr="00C34685" w:rsidRDefault="00C34685" w:rsidP="00C34685">
      <w:pPr>
        <w:numPr>
          <w:ilvl w:val="0"/>
          <w:numId w:val="115"/>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t>Negociación:</w:t>
      </w:r>
      <w:r w:rsidRPr="00C34685">
        <w:rPr>
          <w:rFonts w:ascii="Arial" w:eastAsia="MS Mincho" w:hAnsi="Arial" w:cs="Arial"/>
          <w:sz w:val="20"/>
          <w:szCs w:val="20"/>
        </w:rPr>
        <w:t xml:space="preserve"> Manejo de conflictos y búsqueda de consensos.</w:t>
      </w:r>
    </w:p>
    <w:p w14:paraId="5637ACB1" w14:textId="77777777" w:rsidR="00C34685" w:rsidRPr="00C34685" w:rsidRDefault="00C34685" w:rsidP="00C34685">
      <w:pPr>
        <w:numPr>
          <w:ilvl w:val="0"/>
          <w:numId w:val="115"/>
        </w:numPr>
        <w:autoSpaceDE w:val="0"/>
        <w:autoSpaceDN w:val="0"/>
        <w:adjustRightInd w:val="0"/>
        <w:jc w:val="both"/>
        <w:rPr>
          <w:rFonts w:ascii="Arial" w:eastAsia="MS Mincho" w:hAnsi="Arial" w:cs="Arial"/>
          <w:sz w:val="20"/>
          <w:szCs w:val="20"/>
        </w:rPr>
      </w:pPr>
      <w:r w:rsidRPr="00C34685">
        <w:rPr>
          <w:rFonts w:ascii="Arial" w:eastAsia="MS Mincho" w:hAnsi="Arial" w:cs="Arial"/>
          <w:b/>
          <w:bCs/>
          <w:sz w:val="20"/>
          <w:szCs w:val="20"/>
        </w:rPr>
        <w:t>Gestión del tiempo:</w:t>
      </w:r>
      <w:r w:rsidRPr="00C34685">
        <w:rPr>
          <w:rFonts w:ascii="Arial" w:eastAsia="MS Mincho" w:hAnsi="Arial" w:cs="Arial"/>
          <w:sz w:val="20"/>
          <w:szCs w:val="20"/>
        </w:rPr>
        <w:t xml:space="preserve"> Priorización de tareas y cumplimiento de plazos.</w:t>
      </w:r>
    </w:p>
    <w:p w14:paraId="68F1CD54" w14:textId="77777777" w:rsidR="00C34685" w:rsidRDefault="00C34685" w:rsidP="00C34685">
      <w:pPr>
        <w:autoSpaceDE w:val="0"/>
        <w:autoSpaceDN w:val="0"/>
        <w:adjustRightInd w:val="0"/>
        <w:jc w:val="both"/>
        <w:rPr>
          <w:rFonts w:ascii="Arial" w:eastAsia="MS Mincho" w:hAnsi="Arial" w:cs="Arial"/>
          <w:sz w:val="20"/>
          <w:szCs w:val="20"/>
        </w:rPr>
      </w:pPr>
    </w:p>
    <w:p w14:paraId="03D75842" w14:textId="2F432FC4" w:rsidR="00BE64CB" w:rsidRPr="007B77EE" w:rsidRDefault="007B77EE" w:rsidP="003B3061">
      <w:pPr>
        <w:autoSpaceDE w:val="0"/>
        <w:autoSpaceDN w:val="0"/>
        <w:adjustRightInd w:val="0"/>
        <w:jc w:val="both"/>
        <w:rPr>
          <w:rFonts w:ascii="Arial" w:eastAsia="MS Mincho" w:hAnsi="Arial" w:cs="Arial"/>
          <w:b/>
          <w:bCs/>
          <w:sz w:val="20"/>
          <w:szCs w:val="20"/>
        </w:rPr>
      </w:pPr>
      <w:r>
        <w:rPr>
          <w:rFonts w:ascii="Arial" w:eastAsia="MS Mincho" w:hAnsi="Arial" w:cs="Arial"/>
          <w:b/>
          <w:bCs/>
          <w:sz w:val="20"/>
          <w:szCs w:val="20"/>
        </w:rPr>
        <w:t xml:space="preserve">b) </w:t>
      </w:r>
      <w:r w:rsidR="00BE64CB" w:rsidRPr="007B77EE">
        <w:rPr>
          <w:rFonts w:ascii="Arial" w:eastAsia="MS Mincho" w:hAnsi="Arial" w:cs="Arial"/>
          <w:b/>
          <w:bCs/>
          <w:sz w:val="20"/>
          <w:szCs w:val="20"/>
        </w:rPr>
        <w:t>Coordinador</w:t>
      </w:r>
    </w:p>
    <w:p w14:paraId="7A76BFD0" w14:textId="77777777" w:rsidR="003B3061" w:rsidRDefault="003B3061" w:rsidP="003B3061">
      <w:pPr>
        <w:autoSpaceDE w:val="0"/>
        <w:autoSpaceDN w:val="0"/>
        <w:adjustRightInd w:val="0"/>
        <w:jc w:val="both"/>
        <w:rPr>
          <w:rFonts w:ascii="Arial" w:eastAsia="MS Mincho" w:hAnsi="Arial" w:cs="Arial"/>
          <w:sz w:val="20"/>
          <w:szCs w:val="20"/>
        </w:rPr>
      </w:pPr>
    </w:p>
    <w:p w14:paraId="0E150790" w14:textId="49A8625A" w:rsidR="00B112CE" w:rsidRPr="00B112CE" w:rsidRDefault="00B112CE" w:rsidP="00CF7C16">
      <w:pPr>
        <w:autoSpaceDE w:val="0"/>
        <w:autoSpaceDN w:val="0"/>
        <w:adjustRightInd w:val="0"/>
        <w:jc w:val="both"/>
        <w:rPr>
          <w:rFonts w:ascii="Arial" w:eastAsia="MS Mincho" w:hAnsi="Arial" w:cs="Arial"/>
          <w:sz w:val="20"/>
          <w:szCs w:val="20"/>
        </w:rPr>
      </w:pPr>
      <w:r w:rsidRPr="00B112CE">
        <w:rPr>
          <w:rFonts w:ascii="Arial" w:eastAsia="MS Mincho" w:hAnsi="Arial" w:cs="Arial"/>
          <w:sz w:val="20"/>
          <w:szCs w:val="20"/>
        </w:rPr>
        <w:t xml:space="preserve">El </w:t>
      </w:r>
      <w:r w:rsidRPr="00B112CE">
        <w:rPr>
          <w:rFonts w:ascii="Arial" w:eastAsia="MS Mincho" w:hAnsi="Arial" w:cs="Arial"/>
          <w:b/>
          <w:bCs/>
          <w:sz w:val="20"/>
          <w:szCs w:val="20"/>
        </w:rPr>
        <w:t xml:space="preserve">Coordinador </w:t>
      </w:r>
      <w:r w:rsidRPr="00F92588">
        <w:rPr>
          <w:rFonts w:ascii="Arial" w:eastAsia="MS Mincho" w:hAnsi="Arial" w:cs="Arial"/>
          <w:sz w:val="20"/>
          <w:szCs w:val="20"/>
        </w:rPr>
        <w:t>se encargará</w:t>
      </w:r>
      <w:r>
        <w:rPr>
          <w:rFonts w:ascii="Arial" w:eastAsia="MS Mincho" w:hAnsi="Arial" w:cs="Arial"/>
          <w:b/>
          <w:bCs/>
          <w:sz w:val="20"/>
          <w:szCs w:val="20"/>
        </w:rPr>
        <w:t xml:space="preserve"> </w:t>
      </w:r>
      <w:r>
        <w:rPr>
          <w:rFonts w:ascii="Arial" w:eastAsia="MS Mincho" w:hAnsi="Arial" w:cs="Arial"/>
          <w:sz w:val="20"/>
          <w:szCs w:val="20"/>
        </w:rPr>
        <w:t>d</w:t>
      </w:r>
      <w:r w:rsidRPr="00B112CE">
        <w:rPr>
          <w:rFonts w:ascii="Arial" w:eastAsia="MS Mincho" w:hAnsi="Arial" w:cs="Arial"/>
          <w:sz w:val="20"/>
          <w:szCs w:val="20"/>
        </w:rPr>
        <w:t>e la supervisión y gestión eficiente d</w:t>
      </w:r>
      <w:r>
        <w:rPr>
          <w:rFonts w:ascii="Arial" w:eastAsia="MS Mincho" w:hAnsi="Arial" w:cs="Arial"/>
          <w:sz w:val="20"/>
          <w:szCs w:val="20"/>
        </w:rPr>
        <w:t>e los recursos especializados y la documentación de entregables</w:t>
      </w:r>
      <w:r w:rsidRPr="00B112CE">
        <w:rPr>
          <w:rFonts w:ascii="Arial" w:eastAsia="MS Mincho" w:hAnsi="Arial" w:cs="Arial"/>
          <w:sz w:val="20"/>
          <w:szCs w:val="20"/>
        </w:rPr>
        <w:t xml:space="preserve"> </w:t>
      </w:r>
      <w:r>
        <w:rPr>
          <w:rFonts w:ascii="Arial" w:eastAsia="MS Mincho" w:hAnsi="Arial" w:cs="Arial"/>
          <w:sz w:val="20"/>
          <w:szCs w:val="20"/>
        </w:rPr>
        <w:t>durante la vigencia del servicio</w:t>
      </w:r>
      <w:r w:rsidR="007B77EE">
        <w:rPr>
          <w:rFonts w:ascii="Arial" w:eastAsia="MS Mincho" w:hAnsi="Arial" w:cs="Arial"/>
          <w:sz w:val="20"/>
          <w:szCs w:val="20"/>
        </w:rPr>
        <w:t>. S</w:t>
      </w:r>
      <w:r w:rsidRPr="00F92588">
        <w:rPr>
          <w:rFonts w:ascii="Arial" w:eastAsia="MS Mincho" w:hAnsi="Arial" w:cs="Arial"/>
          <w:sz w:val="20"/>
          <w:szCs w:val="20"/>
        </w:rPr>
        <w:t>erá</w:t>
      </w:r>
      <w:r>
        <w:rPr>
          <w:rFonts w:ascii="Arial" w:eastAsia="MS Mincho" w:hAnsi="Arial" w:cs="Arial"/>
          <w:b/>
          <w:bCs/>
          <w:sz w:val="20"/>
          <w:szCs w:val="20"/>
        </w:rPr>
        <w:t xml:space="preserve"> </w:t>
      </w:r>
      <w:r w:rsidRPr="00B112CE">
        <w:rPr>
          <w:rFonts w:ascii="Arial" w:eastAsia="MS Mincho" w:hAnsi="Arial" w:cs="Arial"/>
          <w:sz w:val="20"/>
          <w:szCs w:val="20"/>
        </w:rPr>
        <w:t>el responsable de garantizar la correcta ejecución de</w:t>
      </w:r>
      <w:r>
        <w:rPr>
          <w:rFonts w:ascii="Arial" w:eastAsia="MS Mincho" w:hAnsi="Arial" w:cs="Arial"/>
          <w:sz w:val="20"/>
          <w:szCs w:val="20"/>
        </w:rPr>
        <w:t xml:space="preserve">l </w:t>
      </w:r>
      <w:r w:rsidRPr="00B112CE">
        <w:rPr>
          <w:rFonts w:ascii="Arial" w:eastAsia="MS Mincho" w:hAnsi="Arial" w:cs="Arial"/>
          <w:sz w:val="20"/>
          <w:szCs w:val="20"/>
        </w:rPr>
        <w:t xml:space="preserve">servicio asegurando el cumplimiento de los términos contractuales, normativas aplicables y estándares de calidad. </w:t>
      </w:r>
      <w:r w:rsidRPr="007B77EE">
        <w:rPr>
          <w:rFonts w:ascii="Arial" w:eastAsia="MS Mincho" w:hAnsi="Arial" w:cs="Arial"/>
          <w:b/>
          <w:bCs/>
          <w:sz w:val="20"/>
          <w:szCs w:val="20"/>
        </w:rPr>
        <w:t>Su función clave es la supervisión</w:t>
      </w:r>
      <w:r w:rsidRPr="00B112CE">
        <w:rPr>
          <w:rFonts w:ascii="Arial" w:eastAsia="MS Mincho" w:hAnsi="Arial" w:cs="Arial"/>
          <w:sz w:val="20"/>
          <w:szCs w:val="20"/>
        </w:rPr>
        <w:t>, control y optimización de los recursos especializados asignados a</w:t>
      </w:r>
      <w:r>
        <w:rPr>
          <w:rFonts w:ascii="Arial" w:eastAsia="MS Mincho" w:hAnsi="Arial" w:cs="Arial"/>
          <w:sz w:val="20"/>
          <w:szCs w:val="20"/>
        </w:rPr>
        <w:t>l servicio</w:t>
      </w:r>
      <w:r w:rsidRPr="00B112CE">
        <w:rPr>
          <w:rFonts w:ascii="Arial" w:eastAsia="MS Mincho" w:hAnsi="Arial" w:cs="Arial"/>
          <w:sz w:val="20"/>
          <w:szCs w:val="20"/>
        </w:rPr>
        <w:t>.</w:t>
      </w:r>
      <w:r w:rsidR="00CF7C16">
        <w:rPr>
          <w:rFonts w:ascii="Arial" w:eastAsia="MS Mincho" w:hAnsi="Arial" w:cs="Arial"/>
          <w:sz w:val="20"/>
          <w:szCs w:val="20"/>
        </w:rPr>
        <w:t xml:space="preserve"> </w:t>
      </w:r>
      <w:r w:rsidR="00CF7C16" w:rsidRPr="00DA033F">
        <w:rPr>
          <w:rFonts w:ascii="Arial" w:eastAsia="MS Mincho" w:hAnsi="Arial" w:cs="Arial"/>
          <w:sz w:val="20"/>
          <w:szCs w:val="20"/>
        </w:rPr>
        <w:t>Este recurso especializado deberá acreditar experiencia mínima de 1 (un) año en proyectos similares o iguales al del servicio objeto del presente procedimiento.</w:t>
      </w:r>
    </w:p>
    <w:p w14:paraId="1F2FB80F" w14:textId="77777777" w:rsidR="00B112CE" w:rsidRDefault="00B112CE" w:rsidP="003B3061">
      <w:pPr>
        <w:autoSpaceDE w:val="0"/>
        <w:autoSpaceDN w:val="0"/>
        <w:adjustRightInd w:val="0"/>
        <w:jc w:val="both"/>
        <w:rPr>
          <w:rFonts w:ascii="Arial" w:eastAsia="MS Mincho" w:hAnsi="Arial" w:cs="Arial"/>
          <w:sz w:val="20"/>
          <w:szCs w:val="20"/>
        </w:rPr>
      </w:pPr>
    </w:p>
    <w:p w14:paraId="0284EBFB" w14:textId="3C8F0D26" w:rsidR="00B112CE" w:rsidRDefault="00B112CE" w:rsidP="00B112CE">
      <w:pPr>
        <w:autoSpaceDE w:val="0"/>
        <w:autoSpaceDN w:val="0"/>
        <w:adjustRightInd w:val="0"/>
        <w:jc w:val="both"/>
        <w:rPr>
          <w:rFonts w:ascii="Arial" w:eastAsia="MS Mincho" w:hAnsi="Arial" w:cs="Arial"/>
          <w:b/>
          <w:bCs/>
          <w:sz w:val="20"/>
          <w:szCs w:val="20"/>
        </w:rPr>
      </w:pPr>
      <w:r w:rsidRPr="00B112CE">
        <w:rPr>
          <w:rFonts w:ascii="Arial" w:eastAsia="MS Mincho" w:hAnsi="Arial" w:cs="Arial"/>
          <w:b/>
          <w:bCs/>
          <w:sz w:val="20"/>
          <w:szCs w:val="20"/>
        </w:rPr>
        <w:t xml:space="preserve">Habilidades Técnicas </w:t>
      </w:r>
    </w:p>
    <w:p w14:paraId="0CFBC957" w14:textId="77777777" w:rsidR="00C27FCF" w:rsidRPr="00B112CE" w:rsidRDefault="00C27FCF" w:rsidP="00B112CE">
      <w:pPr>
        <w:autoSpaceDE w:val="0"/>
        <w:autoSpaceDN w:val="0"/>
        <w:adjustRightInd w:val="0"/>
        <w:jc w:val="both"/>
        <w:rPr>
          <w:rFonts w:ascii="Arial" w:eastAsia="MS Mincho" w:hAnsi="Arial" w:cs="Arial"/>
          <w:b/>
          <w:bCs/>
          <w:sz w:val="20"/>
          <w:szCs w:val="20"/>
        </w:rPr>
      </w:pPr>
    </w:p>
    <w:p w14:paraId="50459F03" w14:textId="5ECF3C8D" w:rsidR="00B112CE" w:rsidRPr="00B112CE" w:rsidRDefault="00B112CE" w:rsidP="00B112CE">
      <w:pPr>
        <w:numPr>
          <w:ilvl w:val="0"/>
          <w:numId w:val="116"/>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Supervisión operativa:</w:t>
      </w:r>
      <w:r w:rsidRPr="00B112CE">
        <w:rPr>
          <w:rFonts w:ascii="Arial" w:eastAsia="MS Mincho" w:hAnsi="Arial" w:cs="Arial"/>
          <w:sz w:val="20"/>
          <w:szCs w:val="20"/>
        </w:rPr>
        <w:t xml:space="preserve"> Coordinación del recurso especializado</w:t>
      </w:r>
      <w:r>
        <w:rPr>
          <w:rFonts w:ascii="Arial" w:eastAsia="MS Mincho" w:hAnsi="Arial" w:cs="Arial"/>
          <w:sz w:val="20"/>
          <w:szCs w:val="20"/>
        </w:rPr>
        <w:t>.</w:t>
      </w:r>
      <w:r w:rsidRPr="00B112CE">
        <w:rPr>
          <w:rFonts w:ascii="Arial" w:eastAsia="MS Mincho" w:hAnsi="Arial" w:cs="Arial"/>
          <w:sz w:val="20"/>
          <w:szCs w:val="20"/>
        </w:rPr>
        <w:t xml:space="preserve"> </w:t>
      </w:r>
    </w:p>
    <w:p w14:paraId="747704DB" w14:textId="77777777" w:rsidR="00B112CE" w:rsidRPr="00B112CE" w:rsidRDefault="00B112CE" w:rsidP="00B112CE">
      <w:pPr>
        <w:numPr>
          <w:ilvl w:val="0"/>
          <w:numId w:val="116"/>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Manejo de herramientas administrativas:</w:t>
      </w:r>
      <w:r w:rsidRPr="00B112CE">
        <w:rPr>
          <w:rFonts w:ascii="Arial" w:eastAsia="MS Mincho" w:hAnsi="Arial" w:cs="Arial"/>
          <w:sz w:val="20"/>
          <w:szCs w:val="20"/>
        </w:rPr>
        <w:t xml:space="preserve"> Uso de plataformas de control de asistencia, reportes operativos y software de gestión.</w:t>
      </w:r>
    </w:p>
    <w:p w14:paraId="1502471D" w14:textId="77777777" w:rsidR="00B112CE" w:rsidRPr="00B112CE" w:rsidRDefault="00B112CE" w:rsidP="00B112CE">
      <w:pPr>
        <w:numPr>
          <w:ilvl w:val="0"/>
          <w:numId w:val="116"/>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Conocimientos en gestión de riesgos:</w:t>
      </w:r>
      <w:r w:rsidRPr="00B112CE">
        <w:rPr>
          <w:rFonts w:ascii="Arial" w:eastAsia="MS Mincho" w:hAnsi="Arial" w:cs="Arial"/>
          <w:sz w:val="20"/>
          <w:szCs w:val="20"/>
        </w:rPr>
        <w:t xml:space="preserve"> Identificación y mitigación de riesgos operativos y contractuales.</w:t>
      </w:r>
    </w:p>
    <w:p w14:paraId="6CB7F3AE" w14:textId="77777777" w:rsidR="00B112CE" w:rsidRDefault="00B112CE" w:rsidP="003B3061">
      <w:pPr>
        <w:autoSpaceDE w:val="0"/>
        <w:autoSpaceDN w:val="0"/>
        <w:adjustRightInd w:val="0"/>
        <w:jc w:val="both"/>
        <w:rPr>
          <w:rFonts w:ascii="Arial" w:eastAsia="MS Mincho" w:hAnsi="Arial" w:cs="Arial"/>
          <w:sz w:val="20"/>
          <w:szCs w:val="20"/>
        </w:rPr>
      </w:pPr>
    </w:p>
    <w:p w14:paraId="3481A2E1" w14:textId="1CD42451" w:rsidR="00B112CE" w:rsidRDefault="00B112CE" w:rsidP="00B112CE">
      <w:pPr>
        <w:autoSpaceDE w:val="0"/>
        <w:autoSpaceDN w:val="0"/>
        <w:adjustRightInd w:val="0"/>
        <w:jc w:val="both"/>
        <w:rPr>
          <w:rFonts w:ascii="Arial" w:eastAsia="MS Mincho" w:hAnsi="Arial" w:cs="Arial"/>
          <w:b/>
          <w:bCs/>
          <w:sz w:val="20"/>
          <w:szCs w:val="20"/>
        </w:rPr>
      </w:pPr>
      <w:r w:rsidRPr="00B112CE">
        <w:rPr>
          <w:rFonts w:ascii="Arial" w:eastAsia="MS Mincho" w:hAnsi="Arial" w:cs="Arial"/>
          <w:b/>
          <w:bCs/>
          <w:sz w:val="20"/>
          <w:szCs w:val="20"/>
        </w:rPr>
        <w:t xml:space="preserve">Habilidades </w:t>
      </w:r>
      <w:r w:rsidRPr="004A341B">
        <w:rPr>
          <w:rFonts w:ascii="Arial" w:eastAsia="MS Mincho" w:hAnsi="Arial" w:cs="Arial"/>
          <w:b/>
          <w:bCs/>
          <w:sz w:val="20"/>
          <w:szCs w:val="20"/>
        </w:rPr>
        <w:t>Blandas</w:t>
      </w:r>
    </w:p>
    <w:p w14:paraId="0FA22391" w14:textId="77777777" w:rsidR="00C27FCF" w:rsidRPr="00B112CE" w:rsidRDefault="00C27FCF" w:rsidP="00B112CE">
      <w:pPr>
        <w:autoSpaceDE w:val="0"/>
        <w:autoSpaceDN w:val="0"/>
        <w:adjustRightInd w:val="0"/>
        <w:jc w:val="both"/>
        <w:rPr>
          <w:rFonts w:ascii="Arial" w:eastAsia="MS Mincho" w:hAnsi="Arial" w:cs="Arial"/>
          <w:b/>
          <w:bCs/>
          <w:sz w:val="20"/>
          <w:szCs w:val="20"/>
        </w:rPr>
      </w:pPr>
    </w:p>
    <w:p w14:paraId="6C5252EC" w14:textId="77777777" w:rsidR="00B112CE" w:rsidRPr="00B112CE" w:rsidRDefault="00B112CE" w:rsidP="00B112CE">
      <w:pPr>
        <w:numPr>
          <w:ilvl w:val="0"/>
          <w:numId w:val="117"/>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Liderazgo y coordinación:</w:t>
      </w:r>
      <w:r w:rsidRPr="00B112CE">
        <w:rPr>
          <w:rFonts w:ascii="Arial" w:eastAsia="MS Mincho" w:hAnsi="Arial" w:cs="Arial"/>
          <w:sz w:val="20"/>
          <w:szCs w:val="20"/>
        </w:rPr>
        <w:t xml:space="preserve"> Capacidad para dirigir equipos multidisciplinarios.</w:t>
      </w:r>
    </w:p>
    <w:p w14:paraId="2D4428FD" w14:textId="67D89A57" w:rsidR="00B112CE" w:rsidRPr="00B112CE" w:rsidRDefault="00B112CE" w:rsidP="00B112CE">
      <w:pPr>
        <w:numPr>
          <w:ilvl w:val="0"/>
          <w:numId w:val="117"/>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Comunicación efectiva:</w:t>
      </w:r>
      <w:r w:rsidRPr="00B112CE">
        <w:rPr>
          <w:rFonts w:ascii="Arial" w:eastAsia="MS Mincho" w:hAnsi="Arial" w:cs="Arial"/>
          <w:sz w:val="20"/>
          <w:szCs w:val="20"/>
        </w:rPr>
        <w:t xml:space="preserve"> Interacción con </w:t>
      </w:r>
      <w:r>
        <w:rPr>
          <w:rFonts w:ascii="Arial" w:eastAsia="MS Mincho" w:hAnsi="Arial" w:cs="Arial"/>
          <w:sz w:val="20"/>
          <w:szCs w:val="20"/>
        </w:rPr>
        <w:t xml:space="preserve">los recursos especializados por parte del </w:t>
      </w:r>
      <w:r w:rsidRPr="009058DD">
        <w:rPr>
          <w:rFonts w:ascii="Arial" w:eastAsia="MS Mincho" w:hAnsi="Arial" w:cs="Arial"/>
          <w:b/>
          <w:bCs/>
          <w:sz w:val="20"/>
          <w:szCs w:val="20"/>
        </w:rPr>
        <w:t>proveedor</w:t>
      </w:r>
      <w:r w:rsidR="00D83860" w:rsidRPr="009058DD">
        <w:rPr>
          <w:rFonts w:ascii="Arial" w:eastAsia="MS Mincho" w:hAnsi="Arial" w:cs="Arial"/>
          <w:b/>
          <w:bCs/>
          <w:sz w:val="20"/>
          <w:szCs w:val="20"/>
        </w:rPr>
        <w:t xml:space="preserve"> adjudicado</w:t>
      </w:r>
      <w:r>
        <w:rPr>
          <w:rFonts w:ascii="Arial" w:eastAsia="MS Mincho" w:hAnsi="Arial" w:cs="Arial"/>
          <w:sz w:val="20"/>
          <w:szCs w:val="20"/>
        </w:rPr>
        <w:t xml:space="preserve"> y personal técnico y administrativo del IMSS.</w:t>
      </w:r>
    </w:p>
    <w:p w14:paraId="2AE53220" w14:textId="77777777" w:rsidR="00B112CE" w:rsidRPr="00B112CE" w:rsidRDefault="00B112CE" w:rsidP="00B112CE">
      <w:pPr>
        <w:numPr>
          <w:ilvl w:val="0"/>
          <w:numId w:val="117"/>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Negociación y resolución de conflictos:</w:t>
      </w:r>
      <w:r w:rsidRPr="00B112CE">
        <w:rPr>
          <w:rFonts w:ascii="Arial" w:eastAsia="MS Mincho" w:hAnsi="Arial" w:cs="Arial"/>
          <w:sz w:val="20"/>
          <w:szCs w:val="20"/>
        </w:rPr>
        <w:t xml:space="preserve"> Manejo de incidencias y generación de soluciones efectivas.</w:t>
      </w:r>
    </w:p>
    <w:p w14:paraId="35C0C2A7" w14:textId="77777777" w:rsidR="00B112CE" w:rsidRPr="00B112CE" w:rsidRDefault="00B112CE" w:rsidP="00B112CE">
      <w:pPr>
        <w:numPr>
          <w:ilvl w:val="0"/>
          <w:numId w:val="117"/>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Orientación a resultados:</w:t>
      </w:r>
      <w:r w:rsidRPr="00B112CE">
        <w:rPr>
          <w:rFonts w:ascii="Arial" w:eastAsia="MS Mincho" w:hAnsi="Arial" w:cs="Arial"/>
          <w:sz w:val="20"/>
          <w:szCs w:val="20"/>
        </w:rPr>
        <w:t xml:space="preserve"> Enfoque en la optimización del servicio y cumplimiento de estándares.</w:t>
      </w:r>
    </w:p>
    <w:p w14:paraId="5FC70892" w14:textId="5196842B" w:rsidR="000C5267" w:rsidRPr="000C5267" w:rsidRDefault="00B112CE" w:rsidP="00B112CE">
      <w:pPr>
        <w:numPr>
          <w:ilvl w:val="0"/>
          <w:numId w:val="117"/>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Gestión del tiempo:</w:t>
      </w:r>
      <w:r w:rsidRPr="00B112CE">
        <w:rPr>
          <w:rFonts w:ascii="Arial" w:eastAsia="MS Mincho" w:hAnsi="Arial" w:cs="Arial"/>
          <w:sz w:val="20"/>
          <w:szCs w:val="20"/>
        </w:rPr>
        <w:t xml:space="preserve"> Priorización de actividades para garantizar el cumplimiento de plazos.</w:t>
      </w:r>
    </w:p>
    <w:p w14:paraId="3C221190" w14:textId="77777777" w:rsidR="000C5267" w:rsidRDefault="000C5267" w:rsidP="00B112CE">
      <w:pPr>
        <w:autoSpaceDE w:val="0"/>
        <w:autoSpaceDN w:val="0"/>
        <w:adjustRightInd w:val="0"/>
        <w:jc w:val="both"/>
        <w:rPr>
          <w:rFonts w:ascii="Arial" w:eastAsia="MS Mincho" w:hAnsi="Arial" w:cs="Arial"/>
          <w:b/>
          <w:bCs/>
          <w:sz w:val="20"/>
          <w:szCs w:val="20"/>
        </w:rPr>
      </w:pPr>
    </w:p>
    <w:p w14:paraId="11CF5FC2" w14:textId="71A0AD37" w:rsidR="00B112CE" w:rsidRDefault="00B112CE" w:rsidP="00B112CE">
      <w:pPr>
        <w:autoSpaceDE w:val="0"/>
        <w:autoSpaceDN w:val="0"/>
        <w:adjustRightInd w:val="0"/>
        <w:jc w:val="both"/>
        <w:rPr>
          <w:rFonts w:ascii="Arial" w:eastAsia="MS Mincho" w:hAnsi="Arial" w:cs="Arial"/>
          <w:b/>
          <w:bCs/>
          <w:sz w:val="20"/>
          <w:szCs w:val="20"/>
        </w:rPr>
      </w:pPr>
      <w:r w:rsidRPr="00B112CE">
        <w:rPr>
          <w:rFonts w:ascii="Arial" w:eastAsia="MS Mincho" w:hAnsi="Arial" w:cs="Arial"/>
          <w:b/>
          <w:bCs/>
          <w:sz w:val="20"/>
          <w:szCs w:val="20"/>
        </w:rPr>
        <w:t>Responsabilidades Principales</w:t>
      </w:r>
    </w:p>
    <w:p w14:paraId="2992C50E" w14:textId="77777777" w:rsidR="00C27FCF" w:rsidRPr="00B112CE" w:rsidRDefault="00C27FCF" w:rsidP="00B112CE">
      <w:pPr>
        <w:autoSpaceDE w:val="0"/>
        <w:autoSpaceDN w:val="0"/>
        <w:adjustRightInd w:val="0"/>
        <w:jc w:val="both"/>
        <w:rPr>
          <w:rFonts w:ascii="Arial" w:eastAsia="MS Mincho" w:hAnsi="Arial" w:cs="Arial"/>
          <w:b/>
          <w:bCs/>
          <w:sz w:val="20"/>
          <w:szCs w:val="20"/>
        </w:rPr>
      </w:pPr>
    </w:p>
    <w:p w14:paraId="5B99485A" w14:textId="77777777" w:rsidR="00B112CE" w:rsidRPr="00B112CE" w:rsidRDefault="00B112CE" w:rsidP="00B112CE">
      <w:pPr>
        <w:numPr>
          <w:ilvl w:val="0"/>
          <w:numId w:val="118"/>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Asegurar el cumplimiento del contrato de servicio administrado.</w:t>
      </w:r>
    </w:p>
    <w:p w14:paraId="22798B59" w14:textId="77777777" w:rsidR="00B112CE" w:rsidRPr="00B112CE" w:rsidRDefault="00B112CE" w:rsidP="00B112CE">
      <w:pPr>
        <w:numPr>
          <w:ilvl w:val="0"/>
          <w:numId w:val="118"/>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Supervisar al recurso especializado en sus funciones y cumplimiento de horario.</w:t>
      </w:r>
    </w:p>
    <w:p w14:paraId="2BE3A954" w14:textId="77777777" w:rsidR="00B112CE" w:rsidRPr="00B112CE" w:rsidRDefault="00B112CE" w:rsidP="00B112CE">
      <w:pPr>
        <w:numPr>
          <w:ilvl w:val="0"/>
          <w:numId w:val="118"/>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lastRenderedPageBreak/>
        <w:t>Coordinar con el IMSS la correcta ejecución del servicio, asegurando la calidad y eficiencia.</w:t>
      </w:r>
    </w:p>
    <w:p w14:paraId="57E3C6BE" w14:textId="77777777" w:rsidR="00B112CE" w:rsidRPr="00B112CE" w:rsidRDefault="00B112CE" w:rsidP="00B112CE">
      <w:pPr>
        <w:numPr>
          <w:ilvl w:val="0"/>
          <w:numId w:val="118"/>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Gestionar incidencias operativas y administrativas, implementando soluciones oportunas.</w:t>
      </w:r>
    </w:p>
    <w:p w14:paraId="584C4EF3" w14:textId="77777777" w:rsidR="00B112CE" w:rsidRPr="00B112CE" w:rsidRDefault="00B112CE" w:rsidP="00B112CE">
      <w:pPr>
        <w:numPr>
          <w:ilvl w:val="0"/>
          <w:numId w:val="118"/>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Supervisar el correcto uso de insumos y herramientas de trabajo.</w:t>
      </w:r>
    </w:p>
    <w:p w14:paraId="027D97A6" w14:textId="77777777" w:rsidR="00B112CE" w:rsidRPr="00B112CE" w:rsidRDefault="00B112CE" w:rsidP="00B112CE">
      <w:pPr>
        <w:numPr>
          <w:ilvl w:val="0"/>
          <w:numId w:val="118"/>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Generar reportes de desempeño y cumplimiento conforme a lo estipulado en el contrato.</w:t>
      </w:r>
    </w:p>
    <w:p w14:paraId="272F66D7" w14:textId="77777777" w:rsidR="00B112CE" w:rsidRPr="00B112CE" w:rsidRDefault="00B112CE" w:rsidP="00B112CE">
      <w:pPr>
        <w:numPr>
          <w:ilvl w:val="0"/>
          <w:numId w:val="118"/>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Garantizar la correcta documentación y evidencias de servicio según lo requerido por el IMSS.</w:t>
      </w:r>
    </w:p>
    <w:p w14:paraId="60890E0A" w14:textId="77777777" w:rsidR="00B112CE" w:rsidRPr="00B112CE" w:rsidRDefault="00B112CE" w:rsidP="00B112CE">
      <w:pPr>
        <w:numPr>
          <w:ilvl w:val="0"/>
          <w:numId w:val="118"/>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Velar por el cumplimiento de normativas laborales y de seguridad aplicables.</w:t>
      </w:r>
    </w:p>
    <w:p w14:paraId="04EC6E80" w14:textId="54F26CB8" w:rsidR="00B112CE" w:rsidRPr="00B112CE" w:rsidRDefault="00B112CE" w:rsidP="00B112CE">
      <w:pPr>
        <w:numPr>
          <w:ilvl w:val="0"/>
          <w:numId w:val="118"/>
        </w:numPr>
        <w:autoSpaceDE w:val="0"/>
        <w:autoSpaceDN w:val="0"/>
        <w:adjustRightInd w:val="0"/>
        <w:jc w:val="both"/>
        <w:rPr>
          <w:rFonts w:ascii="Arial" w:eastAsia="MS Mincho" w:hAnsi="Arial" w:cs="Arial"/>
          <w:sz w:val="20"/>
          <w:szCs w:val="20"/>
        </w:rPr>
      </w:pPr>
      <w:r w:rsidRPr="00B112CE">
        <w:rPr>
          <w:rFonts w:ascii="Arial" w:eastAsia="MS Mincho" w:hAnsi="Arial" w:cs="Arial"/>
          <w:b/>
          <w:bCs/>
          <w:sz w:val="20"/>
          <w:szCs w:val="20"/>
        </w:rPr>
        <w:t xml:space="preserve">Realizar reuniones periódicas con </w:t>
      </w:r>
      <w:r>
        <w:rPr>
          <w:rFonts w:ascii="Arial" w:eastAsia="MS Mincho" w:hAnsi="Arial" w:cs="Arial"/>
          <w:b/>
          <w:bCs/>
          <w:sz w:val="20"/>
          <w:szCs w:val="20"/>
        </w:rPr>
        <w:t xml:space="preserve">personal del </w:t>
      </w:r>
      <w:r w:rsidRPr="00B112CE">
        <w:rPr>
          <w:rFonts w:ascii="Arial" w:eastAsia="MS Mincho" w:hAnsi="Arial" w:cs="Arial"/>
          <w:b/>
          <w:bCs/>
          <w:sz w:val="20"/>
          <w:szCs w:val="20"/>
        </w:rPr>
        <w:t>IMSS para seguimiento del servicio.</w:t>
      </w:r>
    </w:p>
    <w:p w14:paraId="0FFACACF" w14:textId="19A95BEF" w:rsidR="00C90420" w:rsidRDefault="00C90420" w:rsidP="007B77EE">
      <w:pPr>
        <w:autoSpaceDE w:val="0"/>
        <w:autoSpaceDN w:val="0"/>
        <w:adjustRightInd w:val="0"/>
        <w:rPr>
          <w:rFonts w:ascii="Arial" w:eastAsia="MS Mincho" w:hAnsi="Arial" w:cs="Arial"/>
          <w:sz w:val="20"/>
          <w:szCs w:val="20"/>
        </w:rPr>
      </w:pPr>
    </w:p>
    <w:p w14:paraId="59CE7E6E" w14:textId="19F89F31" w:rsidR="003B3061" w:rsidRDefault="007B77EE" w:rsidP="007B77EE">
      <w:pPr>
        <w:spacing w:line="276" w:lineRule="auto"/>
        <w:jc w:val="both"/>
        <w:rPr>
          <w:rFonts w:ascii="Arial" w:eastAsia="Calibri" w:hAnsi="Arial" w:cs="Arial"/>
          <w:b/>
          <w:bCs/>
          <w:sz w:val="20"/>
          <w:szCs w:val="20"/>
          <w:lang w:eastAsia="en-US"/>
        </w:rPr>
      </w:pPr>
      <w:r w:rsidRPr="007B77EE">
        <w:rPr>
          <w:rFonts w:ascii="Arial" w:eastAsia="Calibri" w:hAnsi="Arial" w:cs="Arial"/>
          <w:b/>
          <w:bCs/>
          <w:sz w:val="20"/>
          <w:szCs w:val="20"/>
          <w:lang w:eastAsia="en-US"/>
        </w:rPr>
        <w:t>c)</w:t>
      </w:r>
      <w:r>
        <w:rPr>
          <w:rFonts w:ascii="Arial" w:eastAsia="Calibri" w:hAnsi="Arial" w:cs="Arial"/>
          <w:b/>
          <w:bCs/>
          <w:sz w:val="20"/>
          <w:szCs w:val="20"/>
          <w:lang w:eastAsia="en-US"/>
        </w:rPr>
        <w:t xml:space="preserve"> </w:t>
      </w:r>
      <w:r w:rsidR="003B3061" w:rsidRPr="007B77EE">
        <w:rPr>
          <w:rFonts w:ascii="Arial" w:eastAsia="Calibri" w:hAnsi="Arial" w:cs="Arial"/>
          <w:b/>
          <w:bCs/>
          <w:sz w:val="20"/>
          <w:szCs w:val="20"/>
          <w:lang w:eastAsia="en-US"/>
        </w:rPr>
        <w:t>Operador Especialista de Mesa de Servicios.</w:t>
      </w:r>
    </w:p>
    <w:p w14:paraId="58760A2D" w14:textId="77777777" w:rsidR="00C90420" w:rsidRDefault="00C90420" w:rsidP="007B77EE">
      <w:pPr>
        <w:spacing w:line="276" w:lineRule="auto"/>
        <w:jc w:val="both"/>
        <w:rPr>
          <w:rFonts w:ascii="Arial" w:eastAsia="Calibri" w:hAnsi="Arial" w:cs="Arial"/>
          <w:b/>
          <w:bCs/>
          <w:sz w:val="20"/>
          <w:szCs w:val="20"/>
          <w:lang w:eastAsia="en-US"/>
        </w:rPr>
      </w:pPr>
    </w:p>
    <w:p w14:paraId="7C15CB4E" w14:textId="6B37C4C5" w:rsidR="00C90420" w:rsidRDefault="00C90420" w:rsidP="007B77EE">
      <w:pPr>
        <w:spacing w:line="276" w:lineRule="auto"/>
        <w:jc w:val="both"/>
        <w:rPr>
          <w:rFonts w:ascii="Arial" w:eastAsia="Calibri" w:hAnsi="Arial" w:cs="Arial"/>
          <w:b/>
          <w:bCs/>
          <w:sz w:val="20"/>
          <w:szCs w:val="20"/>
          <w:lang w:eastAsia="en-US"/>
        </w:rPr>
      </w:pPr>
      <w:r w:rsidRPr="005C4A89">
        <w:rPr>
          <w:rFonts w:ascii="Arial" w:eastAsia="Calibri" w:hAnsi="Arial" w:cs="Arial"/>
          <w:sz w:val="20"/>
          <w:szCs w:val="20"/>
          <w:lang w:eastAsia="en-US"/>
        </w:rPr>
        <w:t>Será</w:t>
      </w:r>
      <w:r>
        <w:rPr>
          <w:rFonts w:ascii="Arial" w:eastAsia="Calibri" w:hAnsi="Arial" w:cs="Arial"/>
          <w:sz w:val="20"/>
          <w:szCs w:val="20"/>
          <w:lang w:eastAsia="en-US"/>
        </w:rPr>
        <w:t>n</w:t>
      </w:r>
      <w:r w:rsidRPr="005C4A89">
        <w:rPr>
          <w:rFonts w:ascii="Arial" w:eastAsia="Calibri" w:hAnsi="Arial" w:cs="Arial"/>
          <w:sz w:val="20"/>
          <w:szCs w:val="20"/>
          <w:lang w:eastAsia="en-US"/>
        </w:rPr>
        <w:t xml:space="preserve"> </w:t>
      </w:r>
      <w:r>
        <w:rPr>
          <w:rFonts w:ascii="Arial" w:eastAsia="Calibri" w:hAnsi="Arial" w:cs="Arial"/>
          <w:sz w:val="20"/>
          <w:szCs w:val="20"/>
          <w:lang w:eastAsia="en-US"/>
        </w:rPr>
        <w:t>los</w:t>
      </w:r>
      <w:r w:rsidRPr="005C4A89">
        <w:rPr>
          <w:rFonts w:ascii="Arial" w:eastAsia="Calibri" w:hAnsi="Arial" w:cs="Arial"/>
          <w:sz w:val="20"/>
          <w:szCs w:val="20"/>
          <w:lang w:eastAsia="en-US"/>
        </w:rPr>
        <w:t xml:space="preserve"> responsable</w:t>
      </w:r>
      <w:r>
        <w:rPr>
          <w:rFonts w:ascii="Arial" w:eastAsia="Calibri" w:hAnsi="Arial" w:cs="Arial"/>
          <w:sz w:val="20"/>
          <w:szCs w:val="20"/>
          <w:lang w:eastAsia="en-US"/>
        </w:rPr>
        <w:t>s</w:t>
      </w:r>
      <w:r w:rsidRPr="005C4A89">
        <w:rPr>
          <w:rFonts w:ascii="Arial" w:eastAsia="Calibri" w:hAnsi="Arial" w:cs="Arial"/>
          <w:sz w:val="20"/>
          <w:szCs w:val="20"/>
          <w:lang w:eastAsia="en-US"/>
        </w:rPr>
        <w:t xml:space="preserve"> de registrar, dar seguimiento y gestionar las solicitudes de servicio hasta su conclusión (incidentes, requerimientos, cambios y problemas) a través de las herramientas tecnológicas con las que el Instituto cuenta actualmente, </w:t>
      </w:r>
      <w:r w:rsidR="00C27FCF">
        <w:rPr>
          <w:rFonts w:ascii="Arial" w:eastAsia="Calibri" w:hAnsi="Arial" w:cs="Arial"/>
          <w:sz w:val="20"/>
          <w:szCs w:val="20"/>
          <w:lang w:eastAsia="en-US"/>
        </w:rPr>
        <w:t xml:space="preserve">brindar </w:t>
      </w:r>
      <w:r w:rsidRPr="005C4A89">
        <w:rPr>
          <w:rFonts w:ascii="Arial" w:eastAsia="Calibri" w:hAnsi="Arial" w:cs="Arial"/>
          <w:sz w:val="20"/>
          <w:szCs w:val="20"/>
          <w:lang w:eastAsia="en-US"/>
        </w:rPr>
        <w:t xml:space="preserve">atención a incidentes reportados en la Mesa de Servicios, generación de scripts para la obtención de datos, métricas y/o reportes solicitados, análisis de incidencias reportadas en la herramienta, </w:t>
      </w:r>
      <w:r w:rsidR="00F94602" w:rsidRPr="00F94602">
        <w:rPr>
          <w:rFonts w:ascii="Arial" w:eastAsia="MS Mincho" w:hAnsi="Arial" w:cs="Arial"/>
          <w:sz w:val="20"/>
          <w:szCs w:val="20"/>
        </w:rPr>
        <w:t>evalua</w:t>
      </w:r>
      <w:r w:rsidR="00F94602">
        <w:rPr>
          <w:rFonts w:ascii="Arial" w:eastAsia="MS Mincho" w:hAnsi="Arial" w:cs="Arial"/>
          <w:sz w:val="20"/>
          <w:szCs w:val="20"/>
        </w:rPr>
        <w:t xml:space="preserve">r situaciones de criticidad para </w:t>
      </w:r>
      <w:r w:rsidR="00F94602" w:rsidRPr="00F94602">
        <w:rPr>
          <w:rFonts w:ascii="Arial" w:eastAsia="MS Mincho" w:hAnsi="Arial" w:cs="Arial"/>
          <w:sz w:val="20"/>
          <w:szCs w:val="20"/>
        </w:rPr>
        <w:t xml:space="preserve">canalizar alertas hacia la gestión de incidencias </w:t>
      </w:r>
      <w:r w:rsidR="00F94602">
        <w:rPr>
          <w:rFonts w:ascii="Arial" w:eastAsia="MS Mincho" w:hAnsi="Arial" w:cs="Arial"/>
          <w:sz w:val="20"/>
          <w:szCs w:val="20"/>
        </w:rPr>
        <w:t xml:space="preserve">y </w:t>
      </w:r>
      <w:r w:rsidR="00F94602" w:rsidRPr="00F94602">
        <w:rPr>
          <w:rFonts w:ascii="Arial" w:eastAsia="MS Mincho" w:hAnsi="Arial" w:cs="Arial"/>
          <w:sz w:val="20"/>
          <w:szCs w:val="20"/>
        </w:rPr>
        <w:t xml:space="preserve">convocar war </w:t>
      </w:r>
      <w:r w:rsidR="00F94602">
        <w:rPr>
          <w:rFonts w:ascii="Arial" w:eastAsia="MS Mincho" w:hAnsi="Arial" w:cs="Arial"/>
          <w:sz w:val="20"/>
          <w:szCs w:val="20"/>
        </w:rPr>
        <w:t xml:space="preserve">rooms, </w:t>
      </w:r>
      <w:r w:rsidRPr="005C4A89">
        <w:rPr>
          <w:rFonts w:ascii="Arial" w:eastAsia="Calibri" w:hAnsi="Arial" w:cs="Arial"/>
          <w:sz w:val="20"/>
          <w:szCs w:val="20"/>
          <w:lang w:eastAsia="en-US"/>
        </w:rPr>
        <w:t xml:space="preserve">documentación de incidencias atendidas, elaboración de reportes a nivel técnico y ejecutivo, </w:t>
      </w:r>
      <w:r w:rsidR="00C27FCF">
        <w:rPr>
          <w:rFonts w:ascii="Arial" w:eastAsia="Calibri" w:hAnsi="Arial" w:cs="Arial"/>
          <w:sz w:val="20"/>
          <w:szCs w:val="20"/>
          <w:lang w:eastAsia="en-US"/>
        </w:rPr>
        <w:t>b</w:t>
      </w:r>
      <w:r w:rsidRPr="005C4A89">
        <w:rPr>
          <w:rFonts w:ascii="Arial" w:eastAsia="Calibri" w:hAnsi="Arial" w:cs="Arial"/>
          <w:sz w:val="20"/>
          <w:szCs w:val="20"/>
          <w:lang w:eastAsia="en-US"/>
        </w:rPr>
        <w:t xml:space="preserve">ases de datos SQL y noSQL, </w:t>
      </w:r>
      <w:r w:rsidR="00C27FCF">
        <w:rPr>
          <w:rFonts w:ascii="Arial" w:eastAsia="Calibri" w:hAnsi="Arial" w:cs="Arial"/>
          <w:sz w:val="20"/>
          <w:szCs w:val="20"/>
          <w:lang w:eastAsia="en-US"/>
        </w:rPr>
        <w:t>s</w:t>
      </w:r>
      <w:r w:rsidRPr="005C4A89">
        <w:rPr>
          <w:rFonts w:ascii="Arial" w:eastAsia="Calibri" w:hAnsi="Arial" w:cs="Arial"/>
          <w:sz w:val="20"/>
          <w:szCs w:val="20"/>
          <w:lang w:eastAsia="en-US"/>
        </w:rPr>
        <w:t xml:space="preserve">istemas </w:t>
      </w:r>
      <w:r w:rsidR="00C27FCF">
        <w:rPr>
          <w:rFonts w:ascii="Arial" w:eastAsia="Calibri" w:hAnsi="Arial" w:cs="Arial"/>
          <w:sz w:val="20"/>
          <w:szCs w:val="20"/>
          <w:lang w:eastAsia="en-US"/>
        </w:rPr>
        <w:t>o</w:t>
      </w:r>
      <w:r w:rsidRPr="005C4A89">
        <w:rPr>
          <w:rFonts w:ascii="Arial" w:eastAsia="Calibri" w:hAnsi="Arial" w:cs="Arial"/>
          <w:sz w:val="20"/>
          <w:szCs w:val="20"/>
          <w:lang w:eastAsia="en-US"/>
        </w:rPr>
        <w:t xml:space="preserve">perativos Microsoft Windows, Linux/UNIX, HTML,  </w:t>
      </w:r>
      <w:r w:rsidR="00C27FCF">
        <w:rPr>
          <w:rFonts w:ascii="Arial" w:eastAsia="Calibri" w:hAnsi="Arial" w:cs="Arial"/>
          <w:sz w:val="20"/>
          <w:szCs w:val="20"/>
          <w:lang w:eastAsia="en-US"/>
        </w:rPr>
        <w:t>p</w:t>
      </w:r>
      <w:r w:rsidRPr="005C4A89">
        <w:rPr>
          <w:rFonts w:ascii="Arial" w:eastAsia="Calibri" w:hAnsi="Arial" w:cs="Arial"/>
          <w:sz w:val="20"/>
          <w:szCs w:val="20"/>
          <w:lang w:eastAsia="en-US"/>
        </w:rPr>
        <w:t>aquetería de Microsoft</w:t>
      </w:r>
      <w:r w:rsidR="00C27FCF">
        <w:rPr>
          <w:rFonts w:ascii="Arial" w:eastAsia="Calibri" w:hAnsi="Arial" w:cs="Arial"/>
          <w:sz w:val="20"/>
          <w:szCs w:val="20"/>
          <w:lang w:eastAsia="en-US"/>
        </w:rPr>
        <w:t>. E</w:t>
      </w:r>
      <w:r w:rsidRPr="005C4A89">
        <w:rPr>
          <w:rFonts w:ascii="Arial" w:eastAsia="Calibri" w:hAnsi="Arial" w:cs="Arial"/>
          <w:sz w:val="20"/>
          <w:szCs w:val="20"/>
          <w:lang w:eastAsia="en-US"/>
        </w:rPr>
        <w:t xml:space="preserve">xperiencia mínima comprobable de </w:t>
      </w:r>
      <w:r w:rsidRPr="004A08AD">
        <w:rPr>
          <w:rFonts w:ascii="Arial" w:eastAsia="Calibri" w:hAnsi="Arial" w:cs="Arial"/>
          <w:sz w:val="20"/>
          <w:szCs w:val="20"/>
          <w:lang w:eastAsia="en-US"/>
        </w:rPr>
        <w:t xml:space="preserve">1 año y certificaciones en </w:t>
      </w:r>
      <w:r w:rsidR="005A197B" w:rsidRPr="004A08AD">
        <w:rPr>
          <w:rFonts w:ascii="Arial" w:eastAsia="Calibri" w:hAnsi="Arial" w:cs="Arial"/>
          <w:sz w:val="20"/>
          <w:szCs w:val="20"/>
          <w:lang w:eastAsia="en-US"/>
        </w:rPr>
        <w:t>R</w:t>
      </w:r>
      <w:r w:rsidR="00856205" w:rsidRPr="004A08AD">
        <w:rPr>
          <w:rFonts w:ascii="Arial" w:eastAsia="Calibri" w:hAnsi="Arial" w:cs="Arial"/>
          <w:sz w:val="20"/>
          <w:szCs w:val="20"/>
          <w:lang w:eastAsia="en-US"/>
        </w:rPr>
        <w:t>emedy</w:t>
      </w:r>
      <w:r w:rsidR="005A197B" w:rsidRPr="004A08AD">
        <w:rPr>
          <w:rFonts w:ascii="Arial" w:eastAsia="Calibri" w:hAnsi="Arial" w:cs="Arial"/>
          <w:sz w:val="20"/>
          <w:szCs w:val="20"/>
          <w:lang w:eastAsia="en-US"/>
        </w:rPr>
        <w:t xml:space="preserve"> </w:t>
      </w:r>
      <w:r w:rsidRPr="004A08AD">
        <w:rPr>
          <w:rFonts w:ascii="Arial" w:eastAsia="Calibri" w:hAnsi="Arial" w:cs="Arial"/>
          <w:sz w:val="20"/>
          <w:szCs w:val="20"/>
          <w:lang w:eastAsia="en-US"/>
        </w:rPr>
        <w:t>de manera preferente.</w:t>
      </w:r>
    </w:p>
    <w:p w14:paraId="31B25B91" w14:textId="77777777" w:rsidR="005A197B" w:rsidRPr="007B77EE" w:rsidRDefault="005A197B" w:rsidP="007B77EE">
      <w:pPr>
        <w:spacing w:line="276" w:lineRule="auto"/>
        <w:jc w:val="both"/>
        <w:rPr>
          <w:rFonts w:ascii="Arial" w:eastAsia="Calibri" w:hAnsi="Arial" w:cs="Arial"/>
          <w:b/>
          <w:bCs/>
          <w:sz w:val="20"/>
          <w:szCs w:val="20"/>
          <w:lang w:eastAsia="en-US"/>
        </w:rPr>
      </w:pPr>
    </w:p>
    <w:tbl>
      <w:tblPr>
        <w:tblW w:w="653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032"/>
        <w:gridCol w:w="930"/>
        <w:gridCol w:w="1139"/>
        <w:gridCol w:w="914"/>
      </w:tblGrid>
      <w:tr w:rsidR="003B3061" w:rsidRPr="005C4A89" w14:paraId="5BB7D998" w14:textId="77777777" w:rsidTr="00AF0D77">
        <w:tc>
          <w:tcPr>
            <w:tcW w:w="2518" w:type="dxa"/>
            <w:shd w:val="clear" w:color="auto" w:fill="00B0F0"/>
          </w:tcPr>
          <w:p w14:paraId="4C2A4482" w14:textId="77777777" w:rsidR="003B3061" w:rsidRPr="005C4A89" w:rsidRDefault="003B3061" w:rsidP="00AF0D77">
            <w:pPr>
              <w:spacing w:line="276" w:lineRule="auto"/>
              <w:contextualSpacing/>
              <w:jc w:val="both"/>
              <w:rPr>
                <w:rFonts w:ascii="Arial" w:eastAsia="Calibri" w:hAnsi="Arial" w:cs="Arial"/>
                <w:b/>
                <w:bCs/>
                <w:color w:val="FFFFFF"/>
                <w:sz w:val="20"/>
                <w:szCs w:val="20"/>
                <w:lang w:eastAsia="en-US"/>
              </w:rPr>
            </w:pPr>
            <w:r w:rsidRPr="005C4A89">
              <w:rPr>
                <w:rFonts w:ascii="Arial" w:eastAsia="Calibri" w:hAnsi="Arial" w:cs="Arial"/>
                <w:b/>
                <w:bCs/>
                <w:color w:val="FFFFFF"/>
                <w:sz w:val="20"/>
                <w:szCs w:val="20"/>
                <w:lang w:eastAsia="en-US"/>
              </w:rPr>
              <w:t>Actividades/Habilidades</w:t>
            </w:r>
          </w:p>
        </w:tc>
        <w:tc>
          <w:tcPr>
            <w:tcW w:w="1032" w:type="dxa"/>
            <w:shd w:val="clear" w:color="auto" w:fill="00B0F0"/>
          </w:tcPr>
          <w:p w14:paraId="0C931356" w14:textId="77777777" w:rsidR="003B3061" w:rsidRPr="005C4A89" w:rsidRDefault="003B3061" w:rsidP="00AF0D77">
            <w:pPr>
              <w:spacing w:line="276" w:lineRule="auto"/>
              <w:contextualSpacing/>
              <w:jc w:val="both"/>
              <w:rPr>
                <w:rFonts w:ascii="Arial" w:eastAsia="Calibri" w:hAnsi="Arial" w:cs="Arial"/>
                <w:b/>
                <w:bCs/>
                <w:color w:val="FFFFFF"/>
                <w:sz w:val="20"/>
                <w:szCs w:val="20"/>
                <w:lang w:eastAsia="en-US"/>
              </w:rPr>
            </w:pPr>
            <w:r w:rsidRPr="005C4A89">
              <w:rPr>
                <w:rFonts w:ascii="Arial" w:eastAsia="Calibri" w:hAnsi="Arial" w:cs="Arial"/>
                <w:b/>
                <w:bCs/>
                <w:color w:val="FFFFFF"/>
                <w:sz w:val="20"/>
                <w:szCs w:val="20"/>
                <w:lang w:eastAsia="en-US"/>
              </w:rPr>
              <w:t>Expert</w:t>
            </w:r>
          </w:p>
        </w:tc>
        <w:tc>
          <w:tcPr>
            <w:tcW w:w="930" w:type="dxa"/>
            <w:shd w:val="clear" w:color="auto" w:fill="00B0F0"/>
          </w:tcPr>
          <w:p w14:paraId="01597122" w14:textId="77777777" w:rsidR="003B3061" w:rsidRPr="005C4A89" w:rsidRDefault="003B3061" w:rsidP="00AF0D77">
            <w:pPr>
              <w:spacing w:line="276" w:lineRule="auto"/>
              <w:contextualSpacing/>
              <w:jc w:val="both"/>
              <w:rPr>
                <w:rFonts w:ascii="Arial" w:eastAsia="Calibri" w:hAnsi="Arial" w:cs="Arial"/>
                <w:b/>
                <w:bCs/>
                <w:color w:val="FFFFFF"/>
                <w:sz w:val="20"/>
                <w:szCs w:val="20"/>
                <w:lang w:eastAsia="en-US"/>
              </w:rPr>
            </w:pPr>
            <w:r w:rsidRPr="005C4A89">
              <w:rPr>
                <w:rFonts w:ascii="Arial" w:eastAsia="Calibri" w:hAnsi="Arial" w:cs="Arial"/>
                <w:b/>
                <w:bCs/>
                <w:color w:val="FFFFFF"/>
                <w:sz w:val="20"/>
                <w:szCs w:val="20"/>
                <w:lang w:eastAsia="en-US"/>
              </w:rPr>
              <w:t>Senior</w:t>
            </w:r>
          </w:p>
        </w:tc>
        <w:tc>
          <w:tcPr>
            <w:tcW w:w="1139" w:type="dxa"/>
            <w:shd w:val="clear" w:color="auto" w:fill="00B0F0"/>
          </w:tcPr>
          <w:p w14:paraId="5F55E33E" w14:textId="77777777" w:rsidR="003B3061" w:rsidRPr="005C4A89" w:rsidRDefault="003B3061" w:rsidP="00AF0D77">
            <w:pPr>
              <w:spacing w:line="276" w:lineRule="auto"/>
              <w:contextualSpacing/>
              <w:jc w:val="both"/>
              <w:rPr>
                <w:rFonts w:ascii="Arial" w:eastAsia="Calibri" w:hAnsi="Arial" w:cs="Arial"/>
                <w:b/>
                <w:bCs/>
                <w:color w:val="FFFFFF"/>
                <w:sz w:val="20"/>
                <w:szCs w:val="20"/>
                <w:lang w:eastAsia="en-US"/>
              </w:rPr>
            </w:pPr>
            <w:r w:rsidRPr="005C4A89">
              <w:rPr>
                <w:rFonts w:ascii="Arial" w:eastAsia="Calibri" w:hAnsi="Arial" w:cs="Arial"/>
                <w:b/>
                <w:bCs/>
                <w:color w:val="FFFFFF"/>
                <w:sz w:val="20"/>
                <w:szCs w:val="20"/>
                <w:lang w:eastAsia="en-US"/>
              </w:rPr>
              <w:t>Proficient</w:t>
            </w:r>
          </w:p>
        </w:tc>
        <w:tc>
          <w:tcPr>
            <w:tcW w:w="914" w:type="dxa"/>
            <w:shd w:val="clear" w:color="auto" w:fill="00B0F0"/>
          </w:tcPr>
          <w:p w14:paraId="7CFB9CB5" w14:textId="77777777" w:rsidR="003B3061" w:rsidRPr="005C4A89" w:rsidRDefault="003B3061" w:rsidP="00AF0D77">
            <w:pPr>
              <w:spacing w:line="276" w:lineRule="auto"/>
              <w:contextualSpacing/>
              <w:jc w:val="both"/>
              <w:rPr>
                <w:rFonts w:ascii="Arial" w:eastAsia="Calibri" w:hAnsi="Arial" w:cs="Arial"/>
                <w:b/>
                <w:bCs/>
                <w:color w:val="FFFFFF"/>
                <w:sz w:val="20"/>
                <w:szCs w:val="20"/>
                <w:lang w:eastAsia="en-US"/>
              </w:rPr>
            </w:pPr>
            <w:r w:rsidRPr="005C4A89">
              <w:rPr>
                <w:rFonts w:ascii="Arial" w:eastAsia="Calibri" w:hAnsi="Arial" w:cs="Arial"/>
                <w:b/>
                <w:bCs/>
                <w:color w:val="FFFFFF"/>
                <w:sz w:val="20"/>
                <w:szCs w:val="20"/>
                <w:lang w:eastAsia="en-US"/>
              </w:rPr>
              <w:t>Junior</w:t>
            </w:r>
          </w:p>
        </w:tc>
      </w:tr>
      <w:tr w:rsidR="003B3061" w:rsidRPr="005C4A89" w14:paraId="71ECE230" w14:textId="77777777" w:rsidTr="00AF0D77">
        <w:tc>
          <w:tcPr>
            <w:tcW w:w="2518" w:type="dxa"/>
            <w:shd w:val="clear" w:color="auto" w:fill="auto"/>
          </w:tcPr>
          <w:p w14:paraId="37237037"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Responsable de brindar soporte a las aplicaciones y atención a incidentes reportados en la Mesa de Servicios</w:t>
            </w:r>
          </w:p>
        </w:tc>
        <w:tc>
          <w:tcPr>
            <w:tcW w:w="1032" w:type="dxa"/>
            <w:shd w:val="clear" w:color="auto" w:fill="auto"/>
            <w:vAlign w:val="center"/>
          </w:tcPr>
          <w:p w14:paraId="6594B935"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vAlign w:val="center"/>
          </w:tcPr>
          <w:p w14:paraId="15920E2F"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vAlign w:val="center"/>
          </w:tcPr>
          <w:p w14:paraId="1F36D214"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14" w:type="dxa"/>
            <w:shd w:val="clear" w:color="auto" w:fill="auto"/>
            <w:vAlign w:val="center"/>
          </w:tcPr>
          <w:p w14:paraId="15261B2A"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r>
      <w:tr w:rsidR="003B3061" w:rsidRPr="005C4A89" w14:paraId="2D8C8103" w14:textId="77777777" w:rsidTr="00AF0D77">
        <w:tc>
          <w:tcPr>
            <w:tcW w:w="2518" w:type="dxa"/>
            <w:shd w:val="clear" w:color="auto" w:fill="auto"/>
          </w:tcPr>
          <w:p w14:paraId="27AE33AA"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Generación de scripts de modificación de datos y/o generación de reportes detallados solicitados en Ofimática.</w:t>
            </w:r>
          </w:p>
        </w:tc>
        <w:tc>
          <w:tcPr>
            <w:tcW w:w="1032" w:type="dxa"/>
            <w:shd w:val="clear" w:color="auto" w:fill="auto"/>
          </w:tcPr>
          <w:p w14:paraId="6100CDB5"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76E0877F"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tcPr>
          <w:p w14:paraId="1EBAFED0"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14" w:type="dxa"/>
            <w:shd w:val="clear" w:color="auto" w:fill="auto"/>
          </w:tcPr>
          <w:p w14:paraId="06CE25CB"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r>
      <w:tr w:rsidR="003B3061" w:rsidRPr="005C4A89" w14:paraId="5257EAC3" w14:textId="77777777" w:rsidTr="00AF0D77">
        <w:tc>
          <w:tcPr>
            <w:tcW w:w="2518" w:type="dxa"/>
            <w:shd w:val="clear" w:color="auto" w:fill="auto"/>
          </w:tcPr>
          <w:p w14:paraId="023E26A3"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Análisis de incidencias reportadas en la herramienta</w:t>
            </w:r>
          </w:p>
        </w:tc>
        <w:tc>
          <w:tcPr>
            <w:tcW w:w="1032" w:type="dxa"/>
            <w:shd w:val="clear" w:color="auto" w:fill="auto"/>
          </w:tcPr>
          <w:p w14:paraId="255CE6D3"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780FFB8D"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tcPr>
          <w:p w14:paraId="18324B55"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14" w:type="dxa"/>
            <w:shd w:val="clear" w:color="auto" w:fill="auto"/>
          </w:tcPr>
          <w:p w14:paraId="5C80C023" w14:textId="77777777" w:rsidR="003B3061" w:rsidRPr="005C4A89" w:rsidRDefault="003B3061" w:rsidP="00AF0D77">
            <w:pPr>
              <w:spacing w:line="276" w:lineRule="auto"/>
              <w:contextualSpacing/>
              <w:jc w:val="both"/>
              <w:rPr>
                <w:rFonts w:ascii="Arial" w:eastAsia="Calibri" w:hAnsi="Arial" w:cs="Arial"/>
                <w:sz w:val="20"/>
                <w:szCs w:val="20"/>
                <w:lang w:eastAsia="en-US"/>
              </w:rPr>
            </w:pPr>
          </w:p>
        </w:tc>
      </w:tr>
      <w:tr w:rsidR="003B3061" w:rsidRPr="005C4A89" w14:paraId="14D2F3A6" w14:textId="77777777" w:rsidTr="00AF0D77">
        <w:tc>
          <w:tcPr>
            <w:tcW w:w="2518" w:type="dxa"/>
            <w:shd w:val="clear" w:color="auto" w:fill="auto"/>
          </w:tcPr>
          <w:p w14:paraId="11D611D6"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Mantenimiento preventivo y correctivo a aplicaciones a nivel Look &amp; Feel.</w:t>
            </w:r>
          </w:p>
        </w:tc>
        <w:tc>
          <w:tcPr>
            <w:tcW w:w="1032" w:type="dxa"/>
            <w:shd w:val="clear" w:color="auto" w:fill="auto"/>
          </w:tcPr>
          <w:p w14:paraId="5C76EDCC"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598D87A5"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tcPr>
          <w:p w14:paraId="2599AB4C"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14" w:type="dxa"/>
            <w:shd w:val="clear" w:color="auto" w:fill="auto"/>
          </w:tcPr>
          <w:p w14:paraId="134D3ABC"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r>
      <w:tr w:rsidR="003B3061" w:rsidRPr="005C4A89" w14:paraId="76A4329B" w14:textId="77777777" w:rsidTr="00AF0D77">
        <w:tc>
          <w:tcPr>
            <w:tcW w:w="2518" w:type="dxa"/>
            <w:shd w:val="clear" w:color="auto" w:fill="auto"/>
          </w:tcPr>
          <w:p w14:paraId="7BD9E75D"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Documentación de incidencias atendidas </w:t>
            </w:r>
          </w:p>
        </w:tc>
        <w:tc>
          <w:tcPr>
            <w:tcW w:w="1032" w:type="dxa"/>
            <w:shd w:val="clear" w:color="auto" w:fill="auto"/>
          </w:tcPr>
          <w:p w14:paraId="718DE699"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6BD479AF"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tcPr>
          <w:p w14:paraId="514D2363" w14:textId="77777777" w:rsidR="003B3061" w:rsidRPr="005C4A89" w:rsidRDefault="003B3061" w:rsidP="00AF0D77">
            <w:pPr>
              <w:spacing w:line="276" w:lineRule="auto"/>
              <w:ind w:left="720"/>
              <w:contextualSpacing/>
              <w:jc w:val="both"/>
              <w:rPr>
                <w:rFonts w:ascii="Arial" w:eastAsia="Calibri" w:hAnsi="Arial" w:cs="Arial"/>
                <w:sz w:val="20"/>
                <w:szCs w:val="20"/>
                <w:lang w:eastAsia="en-US"/>
              </w:rPr>
            </w:pPr>
          </w:p>
        </w:tc>
        <w:tc>
          <w:tcPr>
            <w:tcW w:w="914" w:type="dxa"/>
            <w:shd w:val="clear" w:color="auto" w:fill="auto"/>
          </w:tcPr>
          <w:p w14:paraId="17536DB3" w14:textId="77777777" w:rsidR="003B3061" w:rsidRPr="005C4A89" w:rsidRDefault="003B3061" w:rsidP="00AF0D77">
            <w:pPr>
              <w:spacing w:line="276" w:lineRule="auto"/>
              <w:contextualSpacing/>
              <w:jc w:val="both"/>
              <w:rPr>
                <w:rFonts w:ascii="Arial" w:eastAsia="Calibri" w:hAnsi="Arial" w:cs="Arial"/>
                <w:sz w:val="20"/>
                <w:szCs w:val="20"/>
                <w:lang w:eastAsia="en-US"/>
              </w:rPr>
            </w:pPr>
          </w:p>
        </w:tc>
      </w:tr>
      <w:tr w:rsidR="003B3061" w:rsidRPr="005C4A89" w14:paraId="65C42A99" w14:textId="77777777" w:rsidTr="00AF0D77">
        <w:tc>
          <w:tcPr>
            <w:tcW w:w="2518" w:type="dxa"/>
            <w:shd w:val="clear" w:color="auto" w:fill="auto"/>
          </w:tcPr>
          <w:p w14:paraId="1436688F"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lastRenderedPageBreak/>
              <w:t>Elaboración de reportes a nivel análisis detallado y directivo</w:t>
            </w:r>
          </w:p>
        </w:tc>
        <w:tc>
          <w:tcPr>
            <w:tcW w:w="1032" w:type="dxa"/>
            <w:shd w:val="clear" w:color="auto" w:fill="auto"/>
          </w:tcPr>
          <w:p w14:paraId="0656005B"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2C5864B3" w14:textId="77777777" w:rsidR="003B3061" w:rsidRPr="005C4A89" w:rsidRDefault="003B3061" w:rsidP="00AF0D77">
            <w:pPr>
              <w:spacing w:line="276" w:lineRule="auto"/>
              <w:ind w:left="360"/>
              <w:contextualSpacing/>
              <w:jc w:val="both"/>
              <w:rPr>
                <w:rFonts w:ascii="Arial" w:eastAsia="Calibri" w:hAnsi="Arial" w:cs="Arial"/>
                <w:sz w:val="20"/>
                <w:szCs w:val="20"/>
                <w:lang w:eastAsia="en-US"/>
              </w:rPr>
            </w:pPr>
          </w:p>
        </w:tc>
        <w:tc>
          <w:tcPr>
            <w:tcW w:w="1139" w:type="dxa"/>
            <w:shd w:val="clear" w:color="auto" w:fill="auto"/>
          </w:tcPr>
          <w:p w14:paraId="561BDEFF" w14:textId="77777777" w:rsidR="003B3061" w:rsidRPr="005C4A89" w:rsidRDefault="003B3061" w:rsidP="00AF0D77">
            <w:pPr>
              <w:spacing w:line="276" w:lineRule="auto"/>
              <w:ind w:left="720"/>
              <w:contextualSpacing/>
              <w:jc w:val="both"/>
              <w:rPr>
                <w:rFonts w:ascii="Arial" w:eastAsia="Calibri" w:hAnsi="Arial" w:cs="Arial"/>
                <w:sz w:val="20"/>
                <w:szCs w:val="20"/>
                <w:lang w:eastAsia="en-US"/>
              </w:rPr>
            </w:pPr>
          </w:p>
        </w:tc>
        <w:tc>
          <w:tcPr>
            <w:tcW w:w="914" w:type="dxa"/>
            <w:shd w:val="clear" w:color="auto" w:fill="auto"/>
          </w:tcPr>
          <w:p w14:paraId="0646D0C8" w14:textId="77777777" w:rsidR="003B3061" w:rsidRPr="005C4A89" w:rsidRDefault="003B3061" w:rsidP="00AF0D77">
            <w:pPr>
              <w:spacing w:line="276" w:lineRule="auto"/>
              <w:contextualSpacing/>
              <w:jc w:val="both"/>
              <w:rPr>
                <w:rFonts w:ascii="Arial" w:eastAsia="Calibri" w:hAnsi="Arial" w:cs="Arial"/>
                <w:sz w:val="20"/>
                <w:szCs w:val="20"/>
                <w:lang w:eastAsia="en-US"/>
              </w:rPr>
            </w:pPr>
          </w:p>
        </w:tc>
      </w:tr>
      <w:tr w:rsidR="003B3061" w:rsidRPr="005C4A89" w14:paraId="618AE36C" w14:textId="77777777" w:rsidTr="00AF0D77">
        <w:tc>
          <w:tcPr>
            <w:tcW w:w="2518" w:type="dxa"/>
            <w:shd w:val="clear" w:color="auto" w:fill="auto"/>
          </w:tcPr>
          <w:p w14:paraId="31A31449"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Herramientas: Remedy, SQL Server desde 2000 hasta la versión vigente actual, Sistemas operativos desde Windows Vista hasta Windows server de la versión vigente, Oracle, HTML, Mumps GT, Paquetería de Microsoft.</w:t>
            </w:r>
          </w:p>
        </w:tc>
        <w:tc>
          <w:tcPr>
            <w:tcW w:w="1032" w:type="dxa"/>
            <w:shd w:val="clear" w:color="auto" w:fill="auto"/>
          </w:tcPr>
          <w:p w14:paraId="584E1327"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4641A8D1"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tcPr>
          <w:p w14:paraId="5FF6381C"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14" w:type="dxa"/>
            <w:shd w:val="clear" w:color="auto" w:fill="auto"/>
          </w:tcPr>
          <w:p w14:paraId="03D37061"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r>
      <w:tr w:rsidR="003B3061" w:rsidRPr="005C4A89" w14:paraId="43BEC2F7" w14:textId="77777777" w:rsidTr="00AF0D77">
        <w:tc>
          <w:tcPr>
            <w:tcW w:w="2518" w:type="dxa"/>
            <w:shd w:val="clear" w:color="auto" w:fill="auto"/>
          </w:tcPr>
          <w:p w14:paraId="28438A31"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Soporte Técnico Remoto</w:t>
            </w:r>
          </w:p>
        </w:tc>
        <w:tc>
          <w:tcPr>
            <w:tcW w:w="1032" w:type="dxa"/>
            <w:shd w:val="clear" w:color="auto" w:fill="auto"/>
          </w:tcPr>
          <w:p w14:paraId="4219391E"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Wingdings 2" w:hAnsi="Wingdings 2"/>
              </w:rPr>
              <w:t xml:space="preserve">  P</w:t>
            </w:r>
          </w:p>
        </w:tc>
        <w:tc>
          <w:tcPr>
            <w:tcW w:w="930" w:type="dxa"/>
            <w:shd w:val="clear" w:color="auto" w:fill="auto"/>
          </w:tcPr>
          <w:p w14:paraId="5CB0FA08"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Wingdings 2" w:hAnsi="Wingdings 2"/>
              </w:rPr>
              <w:t xml:space="preserve">  P</w:t>
            </w:r>
          </w:p>
        </w:tc>
        <w:tc>
          <w:tcPr>
            <w:tcW w:w="1139" w:type="dxa"/>
            <w:shd w:val="clear" w:color="auto" w:fill="auto"/>
          </w:tcPr>
          <w:p w14:paraId="0C74DF59"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Wingdings 2" w:hAnsi="Wingdings 2"/>
              </w:rPr>
              <w:t>P</w:t>
            </w:r>
          </w:p>
        </w:tc>
        <w:tc>
          <w:tcPr>
            <w:tcW w:w="914" w:type="dxa"/>
            <w:shd w:val="clear" w:color="auto" w:fill="auto"/>
          </w:tcPr>
          <w:p w14:paraId="7AA91605"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Wingdings 2" w:hAnsi="Wingdings 2"/>
              </w:rPr>
              <w:t>P</w:t>
            </w:r>
          </w:p>
        </w:tc>
      </w:tr>
      <w:tr w:rsidR="003B3061" w:rsidRPr="005C4A89" w14:paraId="7C3073D5" w14:textId="77777777" w:rsidTr="00AF0D77">
        <w:tc>
          <w:tcPr>
            <w:tcW w:w="2518" w:type="dxa"/>
            <w:shd w:val="clear" w:color="auto" w:fill="auto"/>
          </w:tcPr>
          <w:p w14:paraId="084A4F08"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Experiencia en años y certificaciones en Remedy de manera preferente; experiencia y certificaciones comprobables documentalmente.</w:t>
            </w:r>
          </w:p>
        </w:tc>
        <w:tc>
          <w:tcPr>
            <w:tcW w:w="1032" w:type="dxa"/>
            <w:shd w:val="clear" w:color="auto" w:fill="auto"/>
          </w:tcPr>
          <w:p w14:paraId="25C69C75"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1 año o más</w:t>
            </w:r>
          </w:p>
        </w:tc>
        <w:tc>
          <w:tcPr>
            <w:tcW w:w="930" w:type="dxa"/>
            <w:shd w:val="clear" w:color="auto" w:fill="auto"/>
          </w:tcPr>
          <w:p w14:paraId="4F6CF0F8"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1 año o más</w:t>
            </w:r>
          </w:p>
        </w:tc>
        <w:tc>
          <w:tcPr>
            <w:tcW w:w="1139" w:type="dxa"/>
            <w:shd w:val="clear" w:color="auto" w:fill="auto"/>
          </w:tcPr>
          <w:p w14:paraId="21654A57"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1 año o más</w:t>
            </w:r>
          </w:p>
        </w:tc>
        <w:tc>
          <w:tcPr>
            <w:tcW w:w="914" w:type="dxa"/>
            <w:shd w:val="clear" w:color="auto" w:fill="auto"/>
          </w:tcPr>
          <w:p w14:paraId="45E1A2D4"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1 año o más</w:t>
            </w:r>
          </w:p>
        </w:tc>
      </w:tr>
    </w:tbl>
    <w:p w14:paraId="69D8A3E5" w14:textId="77777777" w:rsidR="003B3061" w:rsidRDefault="003B3061" w:rsidP="003B3061">
      <w:pPr>
        <w:autoSpaceDE w:val="0"/>
        <w:autoSpaceDN w:val="0"/>
        <w:adjustRightInd w:val="0"/>
        <w:jc w:val="both"/>
        <w:rPr>
          <w:rFonts w:ascii="Arial" w:eastAsia="MS Mincho" w:hAnsi="Arial" w:cs="Arial"/>
          <w:sz w:val="20"/>
          <w:szCs w:val="20"/>
        </w:rPr>
      </w:pPr>
    </w:p>
    <w:p w14:paraId="6135C4A5" w14:textId="760FDFB3" w:rsidR="00BE64CB" w:rsidRPr="007B77EE" w:rsidRDefault="007B77EE" w:rsidP="007B77EE">
      <w:pPr>
        <w:spacing w:line="276" w:lineRule="auto"/>
        <w:jc w:val="both"/>
        <w:rPr>
          <w:rFonts w:ascii="Arial" w:eastAsia="Calibri" w:hAnsi="Arial" w:cs="Arial"/>
          <w:b/>
          <w:bCs/>
          <w:sz w:val="20"/>
          <w:szCs w:val="20"/>
          <w:lang w:eastAsia="en-US"/>
        </w:rPr>
      </w:pPr>
      <w:r>
        <w:rPr>
          <w:rFonts w:ascii="Arial" w:eastAsia="MS Mincho" w:hAnsi="Arial" w:cs="Arial"/>
          <w:b/>
          <w:bCs/>
          <w:sz w:val="20"/>
          <w:szCs w:val="20"/>
        </w:rPr>
        <w:t xml:space="preserve">d) </w:t>
      </w:r>
      <w:r w:rsidR="00BE64CB" w:rsidRPr="007B77EE">
        <w:rPr>
          <w:rFonts w:ascii="Arial" w:eastAsia="MS Mincho" w:hAnsi="Arial" w:cs="Arial"/>
          <w:b/>
          <w:bCs/>
          <w:sz w:val="20"/>
          <w:szCs w:val="20"/>
        </w:rPr>
        <w:t>Especialista en Soporte Técnico</w:t>
      </w:r>
      <w:r w:rsidR="00BE64CB" w:rsidRPr="007B77EE">
        <w:rPr>
          <w:rFonts w:ascii="Arial" w:eastAsia="MS Mincho" w:hAnsi="Arial" w:cs="Arial"/>
          <w:sz w:val="20"/>
          <w:szCs w:val="20"/>
        </w:rPr>
        <w:t xml:space="preserve"> </w:t>
      </w:r>
      <w:r w:rsidR="00856205">
        <w:rPr>
          <w:rFonts w:ascii="Arial" w:eastAsia="MS Mincho" w:hAnsi="Arial" w:cs="Arial"/>
          <w:b/>
          <w:bCs/>
          <w:sz w:val="20"/>
          <w:szCs w:val="20"/>
        </w:rPr>
        <w:t>Remedy</w:t>
      </w:r>
      <w:r w:rsidR="00BE64CB" w:rsidRPr="007B77EE">
        <w:rPr>
          <w:rFonts w:ascii="Arial" w:eastAsia="Calibri" w:hAnsi="Arial" w:cs="Arial"/>
          <w:b/>
          <w:bCs/>
          <w:sz w:val="20"/>
          <w:szCs w:val="20"/>
          <w:lang w:eastAsia="en-US"/>
        </w:rPr>
        <w:t>.</w:t>
      </w:r>
    </w:p>
    <w:p w14:paraId="5DC84036" w14:textId="47D0FF17" w:rsidR="003B3061" w:rsidRDefault="003B3061" w:rsidP="003B3061">
      <w:pPr>
        <w:autoSpaceDE w:val="0"/>
        <w:autoSpaceDN w:val="0"/>
        <w:adjustRightInd w:val="0"/>
        <w:jc w:val="both"/>
        <w:rPr>
          <w:rFonts w:ascii="Arial" w:eastAsia="MS Mincho" w:hAnsi="Arial" w:cs="Arial"/>
          <w:sz w:val="20"/>
          <w:szCs w:val="20"/>
        </w:rPr>
      </w:pPr>
    </w:p>
    <w:p w14:paraId="1A2BAD09" w14:textId="34A2AB84" w:rsidR="00856205" w:rsidRPr="005C4A89" w:rsidRDefault="00C90420" w:rsidP="003B3061">
      <w:pPr>
        <w:autoSpaceDE w:val="0"/>
        <w:autoSpaceDN w:val="0"/>
        <w:adjustRightInd w:val="0"/>
        <w:jc w:val="both"/>
        <w:rPr>
          <w:rFonts w:ascii="Arial" w:eastAsia="MS Mincho" w:hAnsi="Arial" w:cs="Arial"/>
          <w:sz w:val="20"/>
          <w:szCs w:val="20"/>
        </w:rPr>
      </w:pPr>
      <w:r w:rsidRPr="005C4A89">
        <w:rPr>
          <w:rFonts w:ascii="Arial" w:eastAsia="Calibri" w:hAnsi="Arial" w:cs="Arial"/>
          <w:sz w:val="20"/>
          <w:szCs w:val="20"/>
          <w:lang w:eastAsia="en-US"/>
        </w:rPr>
        <w:t>Será</w:t>
      </w:r>
      <w:r>
        <w:rPr>
          <w:rFonts w:ascii="Arial" w:eastAsia="Calibri" w:hAnsi="Arial" w:cs="Arial"/>
          <w:sz w:val="20"/>
          <w:szCs w:val="20"/>
          <w:lang w:eastAsia="en-US"/>
        </w:rPr>
        <w:t>n</w:t>
      </w:r>
      <w:r w:rsidRPr="005C4A89">
        <w:rPr>
          <w:rFonts w:ascii="Arial" w:eastAsia="Calibri" w:hAnsi="Arial" w:cs="Arial"/>
          <w:sz w:val="20"/>
          <w:szCs w:val="20"/>
          <w:lang w:eastAsia="en-US"/>
        </w:rPr>
        <w:t xml:space="preserve"> </w:t>
      </w:r>
      <w:r>
        <w:rPr>
          <w:rFonts w:ascii="Arial" w:eastAsia="Calibri" w:hAnsi="Arial" w:cs="Arial"/>
          <w:sz w:val="20"/>
          <w:szCs w:val="20"/>
          <w:lang w:eastAsia="en-US"/>
        </w:rPr>
        <w:t>los</w:t>
      </w:r>
      <w:r w:rsidRPr="005C4A89">
        <w:rPr>
          <w:rFonts w:ascii="Arial" w:eastAsia="Calibri" w:hAnsi="Arial" w:cs="Arial"/>
          <w:sz w:val="20"/>
          <w:szCs w:val="20"/>
          <w:lang w:eastAsia="en-US"/>
        </w:rPr>
        <w:t xml:space="preserve"> responsable</w:t>
      </w:r>
      <w:r>
        <w:rPr>
          <w:rFonts w:ascii="Arial" w:eastAsia="Calibri" w:hAnsi="Arial" w:cs="Arial"/>
          <w:sz w:val="20"/>
          <w:szCs w:val="20"/>
          <w:lang w:eastAsia="en-US"/>
        </w:rPr>
        <w:t>s</w:t>
      </w:r>
      <w:r w:rsidRPr="005C4A89">
        <w:rPr>
          <w:rFonts w:ascii="Arial" w:eastAsia="Calibri" w:hAnsi="Arial" w:cs="Arial"/>
          <w:sz w:val="20"/>
          <w:szCs w:val="20"/>
          <w:lang w:eastAsia="en-US"/>
        </w:rPr>
        <w:t xml:space="preserve"> de </w:t>
      </w:r>
      <w:r>
        <w:rPr>
          <w:rFonts w:ascii="Arial" w:eastAsia="Calibri" w:hAnsi="Arial" w:cs="Arial"/>
          <w:sz w:val="20"/>
          <w:szCs w:val="20"/>
          <w:lang w:eastAsia="en-US"/>
        </w:rPr>
        <w:t xml:space="preserve">brindar el soporte técnico especializado </w:t>
      </w:r>
      <w:r w:rsidRPr="005C4A89">
        <w:rPr>
          <w:rFonts w:ascii="Arial" w:eastAsia="Calibri" w:hAnsi="Arial" w:cs="Arial"/>
          <w:sz w:val="20"/>
          <w:szCs w:val="20"/>
          <w:lang w:eastAsia="en-US"/>
        </w:rPr>
        <w:t xml:space="preserve">de </w:t>
      </w:r>
      <w:r w:rsidR="00811DB2">
        <w:rPr>
          <w:rFonts w:ascii="Arial" w:eastAsia="Calibri" w:hAnsi="Arial" w:cs="Arial"/>
          <w:sz w:val="20"/>
          <w:szCs w:val="20"/>
          <w:lang w:eastAsia="en-US"/>
        </w:rPr>
        <w:t>Remedy,</w:t>
      </w:r>
      <w:r w:rsidRPr="005C4A89">
        <w:rPr>
          <w:rFonts w:ascii="Arial" w:eastAsia="Calibri" w:hAnsi="Arial" w:cs="Arial"/>
          <w:sz w:val="20"/>
          <w:szCs w:val="20"/>
          <w:lang w:eastAsia="en-US"/>
        </w:rPr>
        <w:t xml:space="preserve"> generación de reportes estadísticos, mantenimiento preventivo y correctivo. </w:t>
      </w:r>
    </w:p>
    <w:p w14:paraId="2EA760EF" w14:textId="77777777" w:rsidR="003B3061" w:rsidRPr="00C66D20" w:rsidRDefault="003B3061" w:rsidP="007B77EE">
      <w:pPr>
        <w:autoSpaceDE w:val="0"/>
        <w:autoSpaceDN w:val="0"/>
        <w:adjustRightInd w:val="0"/>
        <w:spacing w:line="276" w:lineRule="auto"/>
        <w:ind w:left="360"/>
        <w:contextualSpacing/>
        <w:jc w:val="both"/>
        <w:rPr>
          <w:rFonts w:ascii="Arial" w:eastAsia="MS Mincho" w:hAnsi="Arial" w:cs="Arial"/>
          <w:sz w:val="20"/>
          <w:szCs w:val="20"/>
        </w:rPr>
      </w:pPr>
    </w:p>
    <w:tbl>
      <w:tblPr>
        <w:tblW w:w="6533"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032"/>
        <w:gridCol w:w="930"/>
        <w:gridCol w:w="1139"/>
        <w:gridCol w:w="914"/>
      </w:tblGrid>
      <w:tr w:rsidR="003B3061" w:rsidRPr="005C4A89" w14:paraId="250C4F3E" w14:textId="77777777" w:rsidTr="00AF0D77">
        <w:tc>
          <w:tcPr>
            <w:tcW w:w="2518" w:type="dxa"/>
            <w:shd w:val="clear" w:color="auto" w:fill="00B0F0"/>
          </w:tcPr>
          <w:p w14:paraId="663E8ABC" w14:textId="77777777" w:rsidR="003B3061" w:rsidRPr="005C4A89" w:rsidRDefault="003B3061" w:rsidP="00AF0D77">
            <w:pPr>
              <w:spacing w:line="276" w:lineRule="auto"/>
              <w:contextualSpacing/>
              <w:jc w:val="both"/>
              <w:rPr>
                <w:rFonts w:ascii="Arial" w:eastAsia="Calibri" w:hAnsi="Arial" w:cs="Arial"/>
                <w:b/>
                <w:bCs/>
                <w:color w:val="FFFFFF"/>
                <w:sz w:val="20"/>
                <w:szCs w:val="20"/>
                <w:lang w:eastAsia="en-US"/>
              </w:rPr>
            </w:pPr>
            <w:r w:rsidRPr="005C4A89">
              <w:rPr>
                <w:rFonts w:ascii="Arial" w:eastAsia="Calibri" w:hAnsi="Arial" w:cs="Arial"/>
                <w:b/>
                <w:bCs/>
                <w:color w:val="FFFFFF"/>
                <w:sz w:val="20"/>
                <w:szCs w:val="20"/>
                <w:lang w:eastAsia="en-US"/>
              </w:rPr>
              <w:t>Actividades/Habilidades</w:t>
            </w:r>
          </w:p>
        </w:tc>
        <w:tc>
          <w:tcPr>
            <w:tcW w:w="1032" w:type="dxa"/>
            <w:shd w:val="clear" w:color="auto" w:fill="00B0F0"/>
          </w:tcPr>
          <w:p w14:paraId="085D4D4E" w14:textId="77777777" w:rsidR="003B3061" w:rsidRPr="005C4A89" w:rsidRDefault="003B3061" w:rsidP="00AF0D77">
            <w:pPr>
              <w:spacing w:line="276" w:lineRule="auto"/>
              <w:contextualSpacing/>
              <w:jc w:val="both"/>
              <w:rPr>
                <w:rFonts w:ascii="Arial" w:eastAsia="Calibri" w:hAnsi="Arial" w:cs="Arial"/>
                <w:b/>
                <w:bCs/>
                <w:color w:val="FFFFFF"/>
                <w:sz w:val="20"/>
                <w:szCs w:val="20"/>
                <w:lang w:eastAsia="en-US"/>
              </w:rPr>
            </w:pPr>
            <w:r w:rsidRPr="005C4A89">
              <w:rPr>
                <w:rFonts w:ascii="Arial" w:eastAsia="Calibri" w:hAnsi="Arial" w:cs="Arial"/>
                <w:b/>
                <w:bCs/>
                <w:color w:val="FFFFFF"/>
                <w:sz w:val="20"/>
                <w:szCs w:val="20"/>
                <w:lang w:eastAsia="en-US"/>
              </w:rPr>
              <w:t>Expert</w:t>
            </w:r>
          </w:p>
        </w:tc>
        <w:tc>
          <w:tcPr>
            <w:tcW w:w="930" w:type="dxa"/>
            <w:shd w:val="clear" w:color="auto" w:fill="00B0F0"/>
          </w:tcPr>
          <w:p w14:paraId="7E6B583D" w14:textId="77777777" w:rsidR="003B3061" w:rsidRPr="005C4A89" w:rsidRDefault="003B3061" w:rsidP="00AF0D77">
            <w:pPr>
              <w:spacing w:line="276" w:lineRule="auto"/>
              <w:contextualSpacing/>
              <w:jc w:val="both"/>
              <w:rPr>
                <w:rFonts w:ascii="Arial" w:eastAsia="Calibri" w:hAnsi="Arial" w:cs="Arial"/>
                <w:b/>
                <w:bCs/>
                <w:color w:val="FFFFFF"/>
                <w:sz w:val="20"/>
                <w:szCs w:val="20"/>
                <w:lang w:eastAsia="en-US"/>
              </w:rPr>
            </w:pPr>
            <w:r w:rsidRPr="005C4A89">
              <w:rPr>
                <w:rFonts w:ascii="Arial" w:eastAsia="Calibri" w:hAnsi="Arial" w:cs="Arial"/>
                <w:b/>
                <w:bCs/>
                <w:color w:val="FFFFFF"/>
                <w:sz w:val="20"/>
                <w:szCs w:val="20"/>
                <w:lang w:eastAsia="en-US"/>
              </w:rPr>
              <w:t>Senior</w:t>
            </w:r>
          </w:p>
        </w:tc>
        <w:tc>
          <w:tcPr>
            <w:tcW w:w="1139" w:type="dxa"/>
            <w:shd w:val="clear" w:color="auto" w:fill="00B0F0"/>
          </w:tcPr>
          <w:p w14:paraId="7725111F" w14:textId="77777777" w:rsidR="003B3061" w:rsidRPr="005C4A89" w:rsidRDefault="003B3061" w:rsidP="00AF0D77">
            <w:pPr>
              <w:spacing w:line="276" w:lineRule="auto"/>
              <w:contextualSpacing/>
              <w:jc w:val="both"/>
              <w:rPr>
                <w:rFonts w:ascii="Arial" w:eastAsia="Calibri" w:hAnsi="Arial" w:cs="Arial"/>
                <w:b/>
                <w:bCs/>
                <w:color w:val="FFFFFF"/>
                <w:sz w:val="20"/>
                <w:szCs w:val="20"/>
                <w:lang w:eastAsia="en-US"/>
              </w:rPr>
            </w:pPr>
            <w:r w:rsidRPr="005C4A89">
              <w:rPr>
                <w:rFonts w:ascii="Arial" w:eastAsia="Calibri" w:hAnsi="Arial" w:cs="Arial"/>
                <w:b/>
                <w:bCs/>
                <w:color w:val="FFFFFF"/>
                <w:sz w:val="20"/>
                <w:szCs w:val="20"/>
                <w:lang w:eastAsia="en-US"/>
              </w:rPr>
              <w:t>Proficient</w:t>
            </w:r>
          </w:p>
        </w:tc>
        <w:tc>
          <w:tcPr>
            <w:tcW w:w="914" w:type="dxa"/>
            <w:shd w:val="clear" w:color="auto" w:fill="00B0F0"/>
          </w:tcPr>
          <w:p w14:paraId="640EC0EE" w14:textId="77777777" w:rsidR="003B3061" w:rsidRPr="005C4A89" w:rsidRDefault="003B3061" w:rsidP="00AF0D77">
            <w:pPr>
              <w:spacing w:line="276" w:lineRule="auto"/>
              <w:contextualSpacing/>
              <w:jc w:val="both"/>
              <w:rPr>
                <w:rFonts w:ascii="Arial" w:eastAsia="Calibri" w:hAnsi="Arial" w:cs="Arial"/>
                <w:b/>
                <w:bCs/>
                <w:color w:val="FFFFFF"/>
                <w:sz w:val="20"/>
                <w:szCs w:val="20"/>
                <w:lang w:eastAsia="en-US"/>
              </w:rPr>
            </w:pPr>
            <w:r w:rsidRPr="005C4A89">
              <w:rPr>
                <w:rFonts w:ascii="Arial" w:eastAsia="Calibri" w:hAnsi="Arial" w:cs="Arial"/>
                <w:b/>
                <w:bCs/>
                <w:color w:val="FFFFFF"/>
                <w:sz w:val="20"/>
                <w:szCs w:val="20"/>
                <w:lang w:eastAsia="en-US"/>
              </w:rPr>
              <w:t>Junior</w:t>
            </w:r>
          </w:p>
        </w:tc>
      </w:tr>
      <w:tr w:rsidR="003B3061" w:rsidRPr="005C4A89" w14:paraId="4B5DBA43" w14:textId="77777777" w:rsidTr="00AF0D77">
        <w:tc>
          <w:tcPr>
            <w:tcW w:w="2518" w:type="dxa"/>
            <w:shd w:val="clear" w:color="auto" w:fill="auto"/>
          </w:tcPr>
          <w:p w14:paraId="6448BCC3"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Manejo de la Herramienta Remedy</w:t>
            </w:r>
          </w:p>
        </w:tc>
        <w:tc>
          <w:tcPr>
            <w:tcW w:w="1032" w:type="dxa"/>
            <w:shd w:val="clear" w:color="auto" w:fill="auto"/>
            <w:vAlign w:val="center"/>
          </w:tcPr>
          <w:p w14:paraId="557E6A5E"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vAlign w:val="center"/>
          </w:tcPr>
          <w:p w14:paraId="6DC376B5"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vAlign w:val="center"/>
          </w:tcPr>
          <w:p w14:paraId="7EADE06E"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14" w:type="dxa"/>
            <w:shd w:val="clear" w:color="auto" w:fill="auto"/>
            <w:vAlign w:val="center"/>
          </w:tcPr>
          <w:p w14:paraId="6F87E4B4"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r>
      <w:tr w:rsidR="003B3061" w:rsidRPr="005C4A89" w14:paraId="5AC2A12F" w14:textId="77777777" w:rsidTr="00AF0D77">
        <w:tc>
          <w:tcPr>
            <w:tcW w:w="2518" w:type="dxa"/>
            <w:shd w:val="clear" w:color="auto" w:fill="auto"/>
          </w:tcPr>
          <w:p w14:paraId="65BF7354"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Generación de reportes estadísticos y de negocio de mesa de ayuda en Remedy.</w:t>
            </w:r>
          </w:p>
        </w:tc>
        <w:tc>
          <w:tcPr>
            <w:tcW w:w="1032" w:type="dxa"/>
            <w:shd w:val="clear" w:color="auto" w:fill="auto"/>
          </w:tcPr>
          <w:p w14:paraId="7CB8594B"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47469525"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tcPr>
          <w:p w14:paraId="79D492DD"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14" w:type="dxa"/>
            <w:shd w:val="clear" w:color="auto" w:fill="auto"/>
          </w:tcPr>
          <w:p w14:paraId="6B133419"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r>
      <w:tr w:rsidR="003B3061" w:rsidRPr="005C4A89" w14:paraId="756D9340" w14:textId="77777777" w:rsidTr="00AF0D77">
        <w:tc>
          <w:tcPr>
            <w:tcW w:w="2518" w:type="dxa"/>
            <w:shd w:val="clear" w:color="auto" w:fill="auto"/>
          </w:tcPr>
          <w:p w14:paraId="77AE7CE2"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Mantenimiento preventivo y correctivo a Remedy Institucional.</w:t>
            </w:r>
          </w:p>
        </w:tc>
        <w:tc>
          <w:tcPr>
            <w:tcW w:w="1032" w:type="dxa"/>
            <w:shd w:val="clear" w:color="auto" w:fill="auto"/>
          </w:tcPr>
          <w:p w14:paraId="7BF9F11E"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3EA41864"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tcPr>
          <w:p w14:paraId="38487DFC" w14:textId="77777777" w:rsidR="003B3061" w:rsidRPr="005C4A89" w:rsidRDefault="003B3061" w:rsidP="00AF0D77">
            <w:pPr>
              <w:spacing w:line="276" w:lineRule="auto"/>
              <w:ind w:left="360"/>
              <w:contextualSpacing/>
              <w:jc w:val="both"/>
              <w:rPr>
                <w:rFonts w:ascii="Arial" w:eastAsia="Calibri" w:hAnsi="Arial" w:cs="Arial"/>
                <w:sz w:val="20"/>
                <w:szCs w:val="20"/>
                <w:lang w:eastAsia="en-US"/>
              </w:rPr>
            </w:pPr>
          </w:p>
        </w:tc>
        <w:tc>
          <w:tcPr>
            <w:tcW w:w="914" w:type="dxa"/>
            <w:shd w:val="clear" w:color="auto" w:fill="auto"/>
          </w:tcPr>
          <w:p w14:paraId="5015F53A" w14:textId="77777777" w:rsidR="003B3061" w:rsidRPr="005C4A89" w:rsidRDefault="003B3061" w:rsidP="00AF0D77">
            <w:pPr>
              <w:spacing w:line="276" w:lineRule="auto"/>
              <w:contextualSpacing/>
              <w:jc w:val="both"/>
              <w:rPr>
                <w:rFonts w:ascii="Arial" w:eastAsia="Calibri" w:hAnsi="Arial" w:cs="Arial"/>
                <w:sz w:val="20"/>
                <w:szCs w:val="20"/>
                <w:lang w:eastAsia="en-US"/>
              </w:rPr>
            </w:pPr>
          </w:p>
        </w:tc>
      </w:tr>
      <w:tr w:rsidR="003B3061" w:rsidRPr="005C4A89" w14:paraId="1F319123" w14:textId="77777777" w:rsidTr="00AF0D77">
        <w:tc>
          <w:tcPr>
            <w:tcW w:w="2518" w:type="dxa"/>
            <w:shd w:val="clear" w:color="auto" w:fill="auto"/>
          </w:tcPr>
          <w:p w14:paraId="07B6EEA5"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Especialista en Administración de la herramienta Remedy.</w:t>
            </w:r>
          </w:p>
        </w:tc>
        <w:tc>
          <w:tcPr>
            <w:tcW w:w="1032" w:type="dxa"/>
            <w:shd w:val="clear" w:color="auto" w:fill="auto"/>
          </w:tcPr>
          <w:p w14:paraId="0FEDF51A"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36E0B306" w14:textId="77777777" w:rsidR="003B3061" w:rsidRPr="005C4A89" w:rsidRDefault="003B3061" w:rsidP="00AF0D77">
            <w:pPr>
              <w:spacing w:line="276" w:lineRule="auto"/>
              <w:ind w:left="360"/>
              <w:contextualSpacing/>
              <w:jc w:val="both"/>
              <w:rPr>
                <w:rFonts w:ascii="Arial" w:eastAsia="Calibri" w:hAnsi="Arial" w:cs="Arial"/>
                <w:sz w:val="20"/>
                <w:szCs w:val="20"/>
                <w:lang w:eastAsia="en-US"/>
              </w:rPr>
            </w:pPr>
          </w:p>
        </w:tc>
        <w:tc>
          <w:tcPr>
            <w:tcW w:w="1139" w:type="dxa"/>
            <w:shd w:val="clear" w:color="auto" w:fill="auto"/>
          </w:tcPr>
          <w:p w14:paraId="6540B915" w14:textId="77777777" w:rsidR="003B3061" w:rsidRPr="005C4A89" w:rsidRDefault="003B3061" w:rsidP="00AF0D77">
            <w:pPr>
              <w:spacing w:line="276" w:lineRule="auto"/>
              <w:contextualSpacing/>
              <w:jc w:val="both"/>
              <w:rPr>
                <w:rFonts w:ascii="Arial" w:eastAsia="Calibri" w:hAnsi="Arial" w:cs="Arial"/>
                <w:sz w:val="20"/>
                <w:szCs w:val="20"/>
                <w:lang w:eastAsia="en-US"/>
              </w:rPr>
            </w:pPr>
          </w:p>
        </w:tc>
        <w:tc>
          <w:tcPr>
            <w:tcW w:w="914" w:type="dxa"/>
            <w:shd w:val="clear" w:color="auto" w:fill="auto"/>
          </w:tcPr>
          <w:p w14:paraId="7F09348A" w14:textId="77777777" w:rsidR="003B3061" w:rsidRPr="005C4A89" w:rsidRDefault="003B3061" w:rsidP="00AF0D77">
            <w:pPr>
              <w:spacing w:line="276" w:lineRule="auto"/>
              <w:ind w:left="720"/>
              <w:contextualSpacing/>
              <w:jc w:val="both"/>
              <w:rPr>
                <w:rFonts w:ascii="Arial" w:eastAsia="Calibri" w:hAnsi="Arial" w:cs="Arial"/>
                <w:sz w:val="20"/>
                <w:szCs w:val="20"/>
                <w:lang w:eastAsia="en-US"/>
              </w:rPr>
            </w:pPr>
          </w:p>
        </w:tc>
      </w:tr>
      <w:tr w:rsidR="003B3061" w:rsidRPr="005C4A89" w14:paraId="24587315" w14:textId="77777777" w:rsidTr="00AF0D77">
        <w:tc>
          <w:tcPr>
            <w:tcW w:w="2518" w:type="dxa"/>
            <w:shd w:val="clear" w:color="auto" w:fill="auto"/>
          </w:tcPr>
          <w:p w14:paraId="4B99C10F"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Generación de reportes em Remedy a todas las áreas de lo diversos sistemas que se tienen </w:t>
            </w:r>
            <w:r w:rsidRPr="005C4A89">
              <w:rPr>
                <w:rFonts w:ascii="Arial" w:eastAsia="Calibri" w:hAnsi="Arial" w:cs="Arial"/>
                <w:sz w:val="20"/>
                <w:szCs w:val="20"/>
                <w:lang w:eastAsia="en-US"/>
              </w:rPr>
              <w:lastRenderedPageBreak/>
              <w:t>registrados en la Mesa de Servicios ya sea por periodos de tiempo o generales.</w:t>
            </w:r>
          </w:p>
        </w:tc>
        <w:tc>
          <w:tcPr>
            <w:tcW w:w="1032" w:type="dxa"/>
            <w:shd w:val="clear" w:color="auto" w:fill="auto"/>
          </w:tcPr>
          <w:p w14:paraId="64903204"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0ADBADEE"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tcPr>
          <w:p w14:paraId="28AC3B36"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14" w:type="dxa"/>
            <w:shd w:val="clear" w:color="auto" w:fill="auto"/>
          </w:tcPr>
          <w:p w14:paraId="72683F7C" w14:textId="77777777" w:rsidR="003B3061" w:rsidRPr="005C4A89" w:rsidRDefault="003B3061" w:rsidP="00AF0D77">
            <w:pPr>
              <w:spacing w:line="276" w:lineRule="auto"/>
              <w:contextualSpacing/>
              <w:jc w:val="both"/>
              <w:rPr>
                <w:rFonts w:ascii="Arial" w:eastAsia="Calibri" w:hAnsi="Arial" w:cs="Arial"/>
                <w:sz w:val="20"/>
                <w:szCs w:val="20"/>
                <w:lang w:eastAsia="en-US"/>
              </w:rPr>
            </w:pPr>
          </w:p>
        </w:tc>
      </w:tr>
      <w:tr w:rsidR="003B3061" w:rsidRPr="005C4A89" w14:paraId="6C7E8BF2" w14:textId="77777777" w:rsidTr="00AF0D77">
        <w:tc>
          <w:tcPr>
            <w:tcW w:w="2518" w:type="dxa"/>
            <w:shd w:val="clear" w:color="auto" w:fill="auto"/>
          </w:tcPr>
          <w:p w14:paraId="7043A9FE"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Herramientas; Remedy y Paquetería de Microsoft</w:t>
            </w:r>
          </w:p>
        </w:tc>
        <w:tc>
          <w:tcPr>
            <w:tcW w:w="1032" w:type="dxa"/>
            <w:shd w:val="clear" w:color="auto" w:fill="auto"/>
          </w:tcPr>
          <w:p w14:paraId="6EDD6C68"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30" w:type="dxa"/>
            <w:shd w:val="clear" w:color="auto" w:fill="auto"/>
          </w:tcPr>
          <w:p w14:paraId="3F94CACA"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1139" w:type="dxa"/>
            <w:shd w:val="clear" w:color="auto" w:fill="auto"/>
          </w:tcPr>
          <w:p w14:paraId="4A348EB5"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c>
          <w:tcPr>
            <w:tcW w:w="914" w:type="dxa"/>
            <w:shd w:val="clear" w:color="auto" w:fill="auto"/>
          </w:tcPr>
          <w:p w14:paraId="5D53A219" w14:textId="77777777" w:rsidR="003B3061" w:rsidRPr="005C4A89" w:rsidRDefault="003B3061" w:rsidP="00AF0D77">
            <w:pPr>
              <w:numPr>
                <w:ilvl w:val="0"/>
                <w:numId w:val="67"/>
              </w:numPr>
              <w:spacing w:line="276" w:lineRule="auto"/>
              <w:contextualSpacing/>
              <w:jc w:val="both"/>
              <w:rPr>
                <w:rFonts w:ascii="Arial" w:eastAsia="Calibri" w:hAnsi="Arial" w:cs="Arial"/>
                <w:sz w:val="20"/>
                <w:szCs w:val="20"/>
                <w:lang w:eastAsia="en-US"/>
              </w:rPr>
            </w:pPr>
          </w:p>
        </w:tc>
      </w:tr>
      <w:tr w:rsidR="003B3061" w:rsidRPr="005C4A89" w14:paraId="5B3AB4E1" w14:textId="77777777" w:rsidTr="00AF0D77">
        <w:tc>
          <w:tcPr>
            <w:tcW w:w="2518" w:type="dxa"/>
            <w:shd w:val="clear" w:color="auto" w:fill="auto"/>
          </w:tcPr>
          <w:p w14:paraId="4DCBAE36"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Soporte Técnico Remoto</w:t>
            </w:r>
          </w:p>
        </w:tc>
        <w:tc>
          <w:tcPr>
            <w:tcW w:w="1032" w:type="dxa"/>
            <w:shd w:val="clear" w:color="auto" w:fill="auto"/>
          </w:tcPr>
          <w:p w14:paraId="19E72BA8"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Wingdings 2" w:hAnsi="Wingdings 2"/>
              </w:rPr>
              <w:t xml:space="preserve">  P</w:t>
            </w:r>
          </w:p>
        </w:tc>
        <w:tc>
          <w:tcPr>
            <w:tcW w:w="930" w:type="dxa"/>
            <w:shd w:val="clear" w:color="auto" w:fill="auto"/>
          </w:tcPr>
          <w:p w14:paraId="54827DEF"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Wingdings 2" w:hAnsi="Wingdings 2"/>
              </w:rPr>
              <w:t xml:space="preserve">  P</w:t>
            </w:r>
          </w:p>
        </w:tc>
        <w:tc>
          <w:tcPr>
            <w:tcW w:w="1139" w:type="dxa"/>
            <w:shd w:val="clear" w:color="auto" w:fill="auto"/>
          </w:tcPr>
          <w:p w14:paraId="2D26129E"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Wingdings 2" w:hAnsi="Wingdings 2"/>
                <w:sz w:val="20"/>
                <w:szCs w:val="20"/>
              </w:rPr>
              <w:t xml:space="preserve">  P</w:t>
            </w:r>
          </w:p>
        </w:tc>
        <w:tc>
          <w:tcPr>
            <w:tcW w:w="914" w:type="dxa"/>
            <w:shd w:val="clear" w:color="auto" w:fill="auto"/>
          </w:tcPr>
          <w:p w14:paraId="28A4F43E"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Wingdings 2" w:hAnsi="Wingdings 2"/>
                <w:sz w:val="20"/>
                <w:szCs w:val="20"/>
              </w:rPr>
              <w:t xml:space="preserve">  P</w:t>
            </w:r>
          </w:p>
        </w:tc>
      </w:tr>
      <w:tr w:rsidR="003B3061" w:rsidRPr="005C4A89" w14:paraId="0DE65173" w14:textId="77777777" w:rsidTr="00AF0D77">
        <w:tc>
          <w:tcPr>
            <w:tcW w:w="2518" w:type="dxa"/>
            <w:shd w:val="clear" w:color="auto" w:fill="auto"/>
          </w:tcPr>
          <w:p w14:paraId="763A0B14"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Experiencia en años y certificaciones en Remedy de manera preferente; experiencia y certificaciones comprobables documentalmente </w:t>
            </w:r>
          </w:p>
        </w:tc>
        <w:tc>
          <w:tcPr>
            <w:tcW w:w="1032" w:type="dxa"/>
            <w:shd w:val="clear" w:color="auto" w:fill="auto"/>
          </w:tcPr>
          <w:p w14:paraId="2BC7FB53"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1 año o más </w:t>
            </w:r>
          </w:p>
        </w:tc>
        <w:tc>
          <w:tcPr>
            <w:tcW w:w="930" w:type="dxa"/>
            <w:shd w:val="clear" w:color="auto" w:fill="auto"/>
          </w:tcPr>
          <w:p w14:paraId="320158C6"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1 año o más</w:t>
            </w:r>
          </w:p>
        </w:tc>
        <w:tc>
          <w:tcPr>
            <w:tcW w:w="1139" w:type="dxa"/>
            <w:shd w:val="clear" w:color="auto" w:fill="auto"/>
          </w:tcPr>
          <w:p w14:paraId="78B7718D"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1 año o más</w:t>
            </w:r>
          </w:p>
        </w:tc>
        <w:tc>
          <w:tcPr>
            <w:tcW w:w="914" w:type="dxa"/>
            <w:shd w:val="clear" w:color="auto" w:fill="auto"/>
          </w:tcPr>
          <w:p w14:paraId="308C3552" w14:textId="77777777" w:rsidR="003B3061" w:rsidRPr="005C4A89" w:rsidRDefault="003B3061" w:rsidP="00AF0D77">
            <w:pPr>
              <w:spacing w:line="276" w:lineRule="auto"/>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1 año o más</w:t>
            </w:r>
          </w:p>
        </w:tc>
      </w:tr>
    </w:tbl>
    <w:p w14:paraId="7B1B9F61" w14:textId="77777777" w:rsidR="00C66D20" w:rsidRDefault="00C66D20" w:rsidP="00C66D20">
      <w:pPr>
        <w:autoSpaceDE w:val="0"/>
        <w:autoSpaceDN w:val="0"/>
        <w:adjustRightInd w:val="0"/>
        <w:jc w:val="both"/>
        <w:rPr>
          <w:rFonts w:ascii="Arial" w:eastAsia="MS Mincho" w:hAnsi="Arial" w:cs="Arial"/>
          <w:sz w:val="20"/>
          <w:szCs w:val="20"/>
        </w:rPr>
      </w:pPr>
    </w:p>
    <w:p w14:paraId="1D459F99" w14:textId="6F78E899" w:rsidR="00C66D20" w:rsidRPr="007B77EE" w:rsidRDefault="007B77EE" w:rsidP="007B77EE">
      <w:pPr>
        <w:autoSpaceDE w:val="0"/>
        <w:autoSpaceDN w:val="0"/>
        <w:adjustRightInd w:val="0"/>
        <w:jc w:val="both"/>
        <w:rPr>
          <w:rFonts w:ascii="Arial" w:eastAsia="MS Mincho" w:hAnsi="Arial" w:cs="Arial"/>
          <w:sz w:val="20"/>
          <w:szCs w:val="20"/>
        </w:rPr>
      </w:pPr>
      <w:r>
        <w:rPr>
          <w:rFonts w:ascii="Arial" w:eastAsia="MS Mincho" w:hAnsi="Arial" w:cs="Arial"/>
          <w:b/>
          <w:bCs/>
          <w:sz w:val="20"/>
          <w:szCs w:val="20"/>
        </w:rPr>
        <w:t xml:space="preserve">e) </w:t>
      </w:r>
      <w:r w:rsidRPr="00F92588">
        <w:rPr>
          <w:rFonts w:ascii="Arial" w:eastAsia="Calibri" w:hAnsi="Arial" w:cs="Arial"/>
          <w:b/>
          <w:sz w:val="20"/>
          <w:szCs w:val="20"/>
          <w:lang w:eastAsia="en-US"/>
        </w:rPr>
        <w:t xml:space="preserve">Operador </w:t>
      </w:r>
      <w:r w:rsidR="00AB5500">
        <w:rPr>
          <w:rFonts w:ascii="Arial" w:eastAsia="Calibri" w:hAnsi="Arial" w:cs="Arial"/>
          <w:b/>
          <w:sz w:val="20"/>
          <w:szCs w:val="20"/>
          <w:lang w:eastAsia="en-US"/>
        </w:rPr>
        <w:t>E</w:t>
      </w:r>
      <w:r w:rsidRPr="00F92588">
        <w:rPr>
          <w:rFonts w:ascii="Arial" w:eastAsia="Calibri" w:hAnsi="Arial" w:cs="Arial"/>
          <w:b/>
          <w:sz w:val="20"/>
          <w:szCs w:val="20"/>
          <w:lang w:eastAsia="en-US"/>
        </w:rPr>
        <w:t xml:space="preserve">specialista Health Check de </w:t>
      </w:r>
      <w:r w:rsidR="00AB5500">
        <w:rPr>
          <w:rFonts w:ascii="Arial" w:eastAsia="Calibri" w:hAnsi="Arial" w:cs="Arial"/>
          <w:b/>
          <w:sz w:val="20"/>
          <w:szCs w:val="20"/>
          <w:lang w:eastAsia="en-US"/>
        </w:rPr>
        <w:t>H</w:t>
      </w:r>
      <w:r w:rsidRPr="00F92588">
        <w:rPr>
          <w:rFonts w:ascii="Arial" w:eastAsia="Calibri" w:hAnsi="Arial" w:cs="Arial"/>
          <w:b/>
          <w:sz w:val="20"/>
          <w:szCs w:val="20"/>
          <w:lang w:eastAsia="en-US"/>
        </w:rPr>
        <w:t xml:space="preserve">erramientas de </w:t>
      </w:r>
      <w:r>
        <w:rPr>
          <w:rFonts w:ascii="Arial" w:eastAsia="Calibri" w:hAnsi="Arial" w:cs="Arial"/>
          <w:b/>
          <w:sz w:val="20"/>
          <w:szCs w:val="20"/>
          <w:lang w:eastAsia="en-US"/>
        </w:rPr>
        <w:t>O</w:t>
      </w:r>
      <w:r>
        <w:rPr>
          <w:rFonts w:ascii="Arial" w:eastAsia="MS Mincho" w:hAnsi="Arial" w:cs="Arial"/>
          <w:b/>
          <w:bCs/>
          <w:sz w:val="20"/>
          <w:szCs w:val="20"/>
        </w:rPr>
        <w:t>bservabilidad</w:t>
      </w:r>
    </w:p>
    <w:p w14:paraId="37A726E3" w14:textId="77777777" w:rsidR="00C66D20" w:rsidRDefault="00C66D20" w:rsidP="00C66D20">
      <w:pPr>
        <w:autoSpaceDE w:val="0"/>
        <w:autoSpaceDN w:val="0"/>
        <w:adjustRightInd w:val="0"/>
        <w:jc w:val="both"/>
        <w:rPr>
          <w:rFonts w:ascii="Arial" w:eastAsia="MS Mincho" w:hAnsi="Arial" w:cs="Arial"/>
          <w:sz w:val="20"/>
          <w:szCs w:val="20"/>
        </w:rPr>
      </w:pPr>
    </w:p>
    <w:p w14:paraId="7E392BE9" w14:textId="77777777" w:rsidR="00F94602" w:rsidRDefault="00F94602" w:rsidP="00F94602">
      <w:pPr>
        <w:autoSpaceDE w:val="0"/>
        <w:autoSpaceDN w:val="0"/>
        <w:adjustRightInd w:val="0"/>
        <w:jc w:val="both"/>
        <w:rPr>
          <w:rFonts w:ascii="Arial" w:eastAsia="MS Mincho" w:hAnsi="Arial" w:cs="Arial"/>
          <w:sz w:val="20"/>
          <w:szCs w:val="20"/>
        </w:rPr>
      </w:pPr>
      <w:r w:rsidRPr="00F94602">
        <w:rPr>
          <w:rFonts w:ascii="Arial" w:eastAsia="MS Mincho" w:hAnsi="Arial" w:cs="Arial"/>
          <w:sz w:val="20"/>
          <w:szCs w:val="20"/>
        </w:rPr>
        <w:t>Serán responsables de implementar estrategias para optimizar la detección y el tratamiento preventivo y reactivo de eventos, así como identificar aquellos habilitados en las herramientas de observabilidad para anticipar interrupciones o degradaciones en los servicios y aplicaciones registradas en la CMCRT.</w:t>
      </w:r>
    </w:p>
    <w:p w14:paraId="0D7C70D9" w14:textId="77777777" w:rsidR="00811DB2" w:rsidRPr="00F94602" w:rsidRDefault="00811DB2" w:rsidP="00F94602">
      <w:pPr>
        <w:autoSpaceDE w:val="0"/>
        <w:autoSpaceDN w:val="0"/>
        <w:adjustRightInd w:val="0"/>
        <w:jc w:val="both"/>
        <w:rPr>
          <w:rFonts w:ascii="Arial" w:eastAsia="MS Mincho" w:hAnsi="Arial" w:cs="Arial"/>
          <w:sz w:val="20"/>
          <w:szCs w:val="20"/>
        </w:rPr>
      </w:pPr>
    </w:p>
    <w:p w14:paraId="725682A7" w14:textId="43E3733B" w:rsidR="00F94602" w:rsidRDefault="00F94602" w:rsidP="00F94602">
      <w:pPr>
        <w:autoSpaceDE w:val="0"/>
        <w:autoSpaceDN w:val="0"/>
        <w:adjustRightInd w:val="0"/>
        <w:jc w:val="both"/>
        <w:rPr>
          <w:rFonts w:ascii="Arial" w:eastAsia="MS Mincho" w:hAnsi="Arial" w:cs="Arial"/>
          <w:sz w:val="20"/>
          <w:szCs w:val="20"/>
        </w:rPr>
      </w:pPr>
      <w:r w:rsidRPr="00F94602">
        <w:rPr>
          <w:rFonts w:ascii="Arial" w:eastAsia="MS Mincho" w:hAnsi="Arial" w:cs="Arial"/>
          <w:sz w:val="20"/>
          <w:szCs w:val="20"/>
        </w:rPr>
        <w:t>Tendrán la responsabilidad de tomar decisiones sobre la observabilidad del estado del software y hardware de las aplicaciones y servicios del Instituto, evaluando la necesidad de canalizar alertas hacia la gestión de incidencias</w:t>
      </w:r>
      <w:r w:rsidR="00811DB2">
        <w:rPr>
          <w:rFonts w:ascii="Arial" w:eastAsia="MS Mincho" w:hAnsi="Arial" w:cs="Arial"/>
          <w:sz w:val="20"/>
          <w:szCs w:val="20"/>
        </w:rPr>
        <w:t xml:space="preserve">, </w:t>
      </w:r>
      <w:r w:rsidRPr="00F94602">
        <w:rPr>
          <w:rFonts w:ascii="Arial" w:eastAsia="MS Mincho" w:hAnsi="Arial" w:cs="Arial"/>
          <w:sz w:val="20"/>
          <w:szCs w:val="20"/>
        </w:rPr>
        <w:t>convoca</w:t>
      </w:r>
      <w:r w:rsidR="00811DB2">
        <w:rPr>
          <w:rFonts w:ascii="Arial" w:eastAsia="MS Mincho" w:hAnsi="Arial" w:cs="Arial"/>
          <w:sz w:val="20"/>
          <w:szCs w:val="20"/>
        </w:rPr>
        <w:t xml:space="preserve">ndo a </w:t>
      </w:r>
      <w:r w:rsidRPr="00F94602">
        <w:rPr>
          <w:rFonts w:ascii="Arial" w:eastAsia="MS Mincho" w:hAnsi="Arial" w:cs="Arial"/>
          <w:sz w:val="20"/>
          <w:szCs w:val="20"/>
        </w:rPr>
        <w:t xml:space="preserve">war </w:t>
      </w:r>
      <w:r w:rsidR="00811DB2">
        <w:rPr>
          <w:rFonts w:ascii="Arial" w:eastAsia="MS Mincho" w:hAnsi="Arial" w:cs="Arial"/>
          <w:sz w:val="20"/>
          <w:szCs w:val="20"/>
        </w:rPr>
        <w:t>rooms de atención inmediata o reuniones programadas de seguimiento</w:t>
      </w:r>
      <w:r w:rsidRPr="00F94602">
        <w:rPr>
          <w:rFonts w:ascii="Arial" w:eastAsia="MS Mincho" w:hAnsi="Arial" w:cs="Arial"/>
          <w:sz w:val="20"/>
          <w:szCs w:val="20"/>
        </w:rPr>
        <w:t>. Asimismo, deberán identificar eventos informativos sin impacto operativo, coordinar con el personal institucional cuando sea necesario modificar métricas para mejorar la calidad de la información y garantizar que reflejen los acuerdos alcanzados en reuniones internas como war rooms, ventanas de mantenimiento y migraciones.</w:t>
      </w:r>
    </w:p>
    <w:p w14:paraId="7434E21F" w14:textId="77777777" w:rsidR="00811DB2" w:rsidRPr="00F94602" w:rsidRDefault="00811DB2" w:rsidP="00F94602">
      <w:pPr>
        <w:autoSpaceDE w:val="0"/>
        <w:autoSpaceDN w:val="0"/>
        <w:adjustRightInd w:val="0"/>
        <w:jc w:val="both"/>
        <w:rPr>
          <w:rFonts w:ascii="Arial" w:eastAsia="MS Mincho" w:hAnsi="Arial" w:cs="Arial"/>
          <w:sz w:val="20"/>
          <w:szCs w:val="20"/>
        </w:rPr>
      </w:pPr>
    </w:p>
    <w:p w14:paraId="7BDF27FE" w14:textId="585FEE86" w:rsidR="00F94602" w:rsidRPr="00F94602" w:rsidRDefault="00F94602" w:rsidP="00F94602">
      <w:pPr>
        <w:autoSpaceDE w:val="0"/>
        <w:autoSpaceDN w:val="0"/>
        <w:adjustRightInd w:val="0"/>
        <w:jc w:val="both"/>
        <w:rPr>
          <w:rFonts w:ascii="Arial" w:eastAsia="MS Mincho" w:hAnsi="Arial" w:cs="Arial"/>
          <w:sz w:val="20"/>
          <w:szCs w:val="20"/>
        </w:rPr>
      </w:pPr>
      <w:r w:rsidRPr="00F94602">
        <w:rPr>
          <w:rFonts w:ascii="Arial" w:eastAsia="MS Mincho" w:hAnsi="Arial" w:cs="Arial"/>
          <w:sz w:val="20"/>
          <w:szCs w:val="20"/>
        </w:rPr>
        <w:t>También deberán monitorear en tiempo real el rendimiento de las aplicaciones y servicios registrados en la CMCRT, colaborar con equipos de desarrollo, operaciones, seguridad, telecomunicaciones y normativas para dar visibilidad a los cambios en las métricas, participar en la implementación de mejoras y optimizaciones y elaborar informes sobre el estado de las aplicaciones y servicios habilitados en las herramientas del Instituto.</w:t>
      </w:r>
    </w:p>
    <w:p w14:paraId="3B0E27B2" w14:textId="77777777" w:rsidR="00F94602" w:rsidRPr="00F94602" w:rsidRDefault="00F94602" w:rsidP="00F94602">
      <w:pPr>
        <w:autoSpaceDE w:val="0"/>
        <w:autoSpaceDN w:val="0"/>
        <w:adjustRightInd w:val="0"/>
        <w:jc w:val="both"/>
        <w:rPr>
          <w:rFonts w:ascii="Arial" w:eastAsia="MS Mincho" w:hAnsi="Arial" w:cs="Arial"/>
          <w:sz w:val="20"/>
          <w:szCs w:val="20"/>
        </w:rPr>
      </w:pPr>
      <w:r w:rsidRPr="00F94602">
        <w:rPr>
          <w:rFonts w:ascii="Arial" w:eastAsia="MS Mincho" w:hAnsi="Arial" w:cs="Arial"/>
          <w:sz w:val="20"/>
          <w:szCs w:val="20"/>
        </w:rPr>
        <w:t>Se requiere experiencia mínima comprobable de un año.</w:t>
      </w:r>
    </w:p>
    <w:p w14:paraId="0F2171A4" w14:textId="77777777" w:rsidR="00C90420" w:rsidRPr="005C4A89" w:rsidRDefault="00C90420" w:rsidP="00C66D20">
      <w:pPr>
        <w:autoSpaceDE w:val="0"/>
        <w:autoSpaceDN w:val="0"/>
        <w:adjustRightInd w:val="0"/>
        <w:jc w:val="both"/>
        <w:rPr>
          <w:rFonts w:ascii="Arial" w:eastAsia="MS Mincho" w:hAnsi="Arial" w:cs="Arial"/>
          <w:sz w:val="20"/>
          <w:szCs w:val="20"/>
        </w:rPr>
      </w:pPr>
    </w:p>
    <w:tbl>
      <w:tblPr>
        <w:tblpPr w:leftFromText="141" w:rightFromText="141" w:vertAnchor="text" w:tblpXSpec="center" w:tblpY="1"/>
        <w:tblOverlap w:val="never"/>
        <w:tblW w:w="5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517"/>
        <w:gridCol w:w="1481"/>
        <w:gridCol w:w="1275"/>
      </w:tblGrid>
      <w:tr w:rsidR="00C66D20" w:rsidRPr="005C4A89" w14:paraId="573E7A7C" w14:textId="77777777" w:rsidTr="00AF0D77">
        <w:trPr>
          <w:trHeight w:val="131"/>
          <w:tblHeader/>
        </w:trPr>
        <w:tc>
          <w:tcPr>
            <w:tcW w:w="2517" w:type="dxa"/>
            <w:shd w:val="clear" w:color="auto" w:fill="00B0F0"/>
            <w:tcMar>
              <w:top w:w="0" w:type="dxa"/>
              <w:left w:w="108" w:type="dxa"/>
              <w:bottom w:w="0" w:type="dxa"/>
              <w:right w:w="108" w:type="dxa"/>
            </w:tcMar>
            <w:hideMark/>
          </w:tcPr>
          <w:p w14:paraId="228B9B13" w14:textId="77777777" w:rsidR="00C66D20" w:rsidRPr="005C4A89" w:rsidRDefault="00C66D20" w:rsidP="00AF0D77">
            <w:pPr>
              <w:rPr>
                <w:rFonts w:ascii="Arial" w:hAnsi="Arial" w:cs="Arial"/>
                <w:color w:val="FFFFFF" w:themeColor="background1"/>
                <w:sz w:val="20"/>
                <w:szCs w:val="20"/>
              </w:rPr>
            </w:pPr>
            <w:r w:rsidRPr="005C4A89">
              <w:rPr>
                <w:rFonts w:ascii="Arial" w:hAnsi="Arial" w:cs="Arial"/>
                <w:b/>
                <w:bCs/>
                <w:color w:val="FFFFFF" w:themeColor="background1"/>
                <w:sz w:val="20"/>
                <w:szCs w:val="20"/>
              </w:rPr>
              <w:t>Actividades/Habilidades</w:t>
            </w:r>
          </w:p>
        </w:tc>
        <w:tc>
          <w:tcPr>
            <w:tcW w:w="1481" w:type="dxa"/>
            <w:shd w:val="clear" w:color="auto" w:fill="00B0F0"/>
            <w:tcMar>
              <w:top w:w="0" w:type="dxa"/>
              <w:left w:w="108" w:type="dxa"/>
              <w:bottom w:w="0" w:type="dxa"/>
              <w:right w:w="108" w:type="dxa"/>
            </w:tcMar>
            <w:hideMark/>
          </w:tcPr>
          <w:p w14:paraId="60C8DBC0" w14:textId="77777777" w:rsidR="00C66D20" w:rsidRPr="005C4A89" w:rsidRDefault="00C66D20" w:rsidP="00AF0D77">
            <w:pPr>
              <w:jc w:val="center"/>
              <w:rPr>
                <w:rFonts w:ascii="Arial" w:hAnsi="Arial" w:cs="Arial"/>
                <w:color w:val="FFFFFF" w:themeColor="background1"/>
                <w:sz w:val="20"/>
                <w:szCs w:val="20"/>
              </w:rPr>
            </w:pPr>
            <w:r w:rsidRPr="005C4A89">
              <w:rPr>
                <w:rFonts w:ascii="Arial" w:hAnsi="Arial" w:cs="Arial"/>
                <w:color w:val="FFFFFF" w:themeColor="background1"/>
                <w:sz w:val="20"/>
                <w:szCs w:val="20"/>
              </w:rPr>
              <w:t>Expert</w:t>
            </w:r>
          </w:p>
        </w:tc>
        <w:tc>
          <w:tcPr>
            <w:tcW w:w="1275" w:type="dxa"/>
            <w:shd w:val="clear" w:color="auto" w:fill="00B0F0"/>
          </w:tcPr>
          <w:p w14:paraId="14A34944" w14:textId="77777777" w:rsidR="00C66D20" w:rsidRPr="005C4A89" w:rsidRDefault="00C66D20" w:rsidP="00AF0D77">
            <w:pPr>
              <w:rPr>
                <w:rFonts w:ascii="Arial" w:hAnsi="Arial" w:cs="Arial"/>
                <w:color w:val="FFFFFF" w:themeColor="background1"/>
                <w:sz w:val="20"/>
                <w:szCs w:val="20"/>
              </w:rPr>
            </w:pPr>
            <w:r w:rsidRPr="005C4A89">
              <w:rPr>
                <w:rFonts w:ascii="Arial" w:hAnsi="Arial" w:cs="Arial"/>
                <w:color w:val="FFFFFF" w:themeColor="background1"/>
                <w:sz w:val="20"/>
                <w:szCs w:val="20"/>
              </w:rPr>
              <w:t>Proficient</w:t>
            </w:r>
          </w:p>
        </w:tc>
      </w:tr>
      <w:tr w:rsidR="00C66D20" w:rsidRPr="005C4A89" w14:paraId="4300117E" w14:textId="77777777" w:rsidTr="00AF0D77">
        <w:trPr>
          <w:trHeight w:val="262"/>
        </w:trPr>
        <w:tc>
          <w:tcPr>
            <w:tcW w:w="2517" w:type="dxa"/>
            <w:shd w:val="clear" w:color="auto" w:fill="FFFFFF"/>
            <w:tcMar>
              <w:top w:w="0" w:type="dxa"/>
              <w:left w:w="108" w:type="dxa"/>
              <w:bottom w:w="0" w:type="dxa"/>
              <w:right w:w="108" w:type="dxa"/>
            </w:tcMar>
            <w:hideMark/>
          </w:tcPr>
          <w:p w14:paraId="12EDDD83" w14:textId="77777777" w:rsidR="00C66D20" w:rsidRPr="005C4A89" w:rsidRDefault="00C66D20" w:rsidP="00AF0D77">
            <w:pPr>
              <w:jc w:val="both"/>
              <w:rPr>
                <w:rFonts w:ascii="Arial" w:hAnsi="Arial" w:cs="Arial"/>
                <w:sz w:val="20"/>
                <w:szCs w:val="20"/>
              </w:rPr>
            </w:pPr>
            <w:r w:rsidRPr="005C4A89">
              <w:rPr>
                <w:rFonts w:ascii="Arial" w:hAnsi="Arial" w:cs="Arial"/>
                <w:color w:val="000000"/>
                <w:sz w:val="20"/>
                <w:szCs w:val="20"/>
              </w:rPr>
              <w:t>• Implementar estrategias para optimizar la detección de eventos relevantes y el tratamiento preventivo, así como reactivo.</w:t>
            </w:r>
          </w:p>
        </w:tc>
        <w:tc>
          <w:tcPr>
            <w:tcW w:w="1481" w:type="dxa"/>
            <w:shd w:val="clear" w:color="auto" w:fill="FFFFFF"/>
            <w:tcMar>
              <w:top w:w="0" w:type="dxa"/>
              <w:left w:w="108" w:type="dxa"/>
              <w:bottom w:w="0" w:type="dxa"/>
              <w:right w:w="108" w:type="dxa"/>
            </w:tcMar>
            <w:vAlign w:val="center"/>
            <w:hideMark/>
          </w:tcPr>
          <w:p w14:paraId="4A57A4BC"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c>
          <w:tcPr>
            <w:tcW w:w="1275" w:type="dxa"/>
            <w:shd w:val="clear" w:color="auto" w:fill="FFFFFF"/>
          </w:tcPr>
          <w:p w14:paraId="1F579857" w14:textId="77777777" w:rsidR="00C66D20" w:rsidRPr="005C4A89" w:rsidRDefault="00C66D20" w:rsidP="00AF0D77">
            <w:pPr>
              <w:rPr>
                <w:rFonts w:ascii="Wingdings 2" w:hAnsi="Wingdings 2"/>
              </w:rPr>
            </w:pPr>
          </w:p>
          <w:p w14:paraId="7E7C057D" w14:textId="77777777" w:rsidR="00C66D20" w:rsidRPr="005C4A89" w:rsidRDefault="00C66D20" w:rsidP="00AF0D77">
            <w:pPr>
              <w:rPr>
                <w:rFonts w:ascii="Wingdings 2" w:hAnsi="Wingdings 2"/>
              </w:rPr>
            </w:pPr>
          </w:p>
          <w:p w14:paraId="76EB7BFA" w14:textId="77777777" w:rsidR="00C66D20" w:rsidRPr="005C4A89" w:rsidRDefault="00C66D20" w:rsidP="00AF0D77">
            <w:pPr>
              <w:rPr>
                <w:rFonts w:ascii="Arial" w:hAnsi="Arial" w:cs="Arial"/>
                <w:sz w:val="20"/>
                <w:szCs w:val="20"/>
              </w:rPr>
            </w:pPr>
            <w:r w:rsidRPr="005C4A89">
              <w:rPr>
                <w:rFonts w:ascii="Wingdings 2" w:hAnsi="Wingdings 2"/>
              </w:rPr>
              <w:t xml:space="preserve">  </w:t>
            </w:r>
          </w:p>
        </w:tc>
      </w:tr>
      <w:tr w:rsidR="00C66D20" w:rsidRPr="005C4A89" w14:paraId="4F73A4EA" w14:textId="77777777" w:rsidTr="00AF0D77">
        <w:trPr>
          <w:trHeight w:val="262"/>
        </w:trPr>
        <w:tc>
          <w:tcPr>
            <w:tcW w:w="2517" w:type="dxa"/>
            <w:shd w:val="clear" w:color="auto" w:fill="FFFFFF"/>
            <w:tcMar>
              <w:top w:w="0" w:type="dxa"/>
              <w:left w:w="108" w:type="dxa"/>
              <w:bottom w:w="0" w:type="dxa"/>
              <w:right w:w="108" w:type="dxa"/>
            </w:tcMar>
            <w:hideMark/>
          </w:tcPr>
          <w:p w14:paraId="74ABE95C"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xml:space="preserve">• Responsable de identificar eventos que estén habilitados en las herramientas de monitoreo que sean </w:t>
            </w:r>
            <w:r w:rsidRPr="005C4A89">
              <w:rPr>
                <w:rFonts w:ascii="Arial" w:hAnsi="Arial" w:cs="Arial"/>
                <w:color w:val="000000"/>
                <w:sz w:val="20"/>
                <w:szCs w:val="20"/>
              </w:rPr>
              <w:lastRenderedPageBreak/>
              <w:t>críticos y puedan causar interrupción o degradación del servicio.</w:t>
            </w:r>
          </w:p>
        </w:tc>
        <w:tc>
          <w:tcPr>
            <w:tcW w:w="1481" w:type="dxa"/>
            <w:shd w:val="clear" w:color="auto" w:fill="FFFFFF"/>
            <w:tcMar>
              <w:top w:w="0" w:type="dxa"/>
              <w:left w:w="108" w:type="dxa"/>
              <w:bottom w:w="0" w:type="dxa"/>
              <w:right w:w="108" w:type="dxa"/>
            </w:tcMar>
            <w:vAlign w:val="center"/>
            <w:hideMark/>
          </w:tcPr>
          <w:p w14:paraId="02245F6B" w14:textId="77777777" w:rsidR="00C66D20" w:rsidRPr="005C4A89" w:rsidRDefault="00C66D20" w:rsidP="00AF0D77">
            <w:pPr>
              <w:numPr>
                <w:ilvl w:val="0"/>
                <w:numId w:val="67"/>
              </w:numPr>
              <w:jc w:val="center"/>
              <w:rPr>
                <w:rFonts w:ascii="Arial" w:hAnsi="Arial" w:cs="Arial"/>
                <w:sz w:val="20"/>
                <w:szCs w:val="20"/>
              </w:rPr>
            </w:pPr>
          </w:p>
          <w:p w14:paraId="486D3C0D" w14:textId="77777777" w:rsidR="00C66D20" w:rsidRPr="005C4A89" w:rsidRDefault="00C66D20" w:rsidP="00AF0D77">
            <w:pPr>
              <w:ind w:left="720"/>
              <w:rPr>
                <w:rFonts w:ascii="Arial" w:hAnsi="Arial" w:cs="Arial"/>
                <w:sz w:val="20"/>
                <w:szCs w:val="20"/>
              </w:rPr>
            </w:pPr>
          </w:p>
        </w:tc>
        <w:tc>
          <w:tcPr>
            <w:tcW w:w="1275" w:type="dxa"/>
            <w:shd w:val="clear" w:color="auto" w:fill="FFFFFF"/>
          </w:tcPr>
          <w:p w14:paraId="21A590B3" w14:textId="77777777" w:rsidR="00C66D20" w:rsidRPr="005C4A89" w:rsidRDefault="00C66D20" w:rsidP="00AF0D77">
            <w:pPr>
              <w:rPr>
                <w:rFonts w:ascii="Wingdings 2" w:hAnsi="Wingdings 2"/>
              </w:rPr>
            </w:pPr>
          </w:p>
          <w:p w14:paraId="67ACE290" w14:textId="77777777" w:rsidR="00C66D20" w:rsidRPr="005C4A89" w:rsidRDefault="00C66D20" w:rsidP="00AF0D77">
            <w:pPr>
              <w:rPr>
                <w:rFonts w:ascii="Wingdings 2" w:hAnsi="Wingdings 2"/>
              </w:rPr>
            </w:pPr>
          </w:p>
          <w:p w14:paraId="6E7CAFB6" w14:textId="77777777" w:rsidR="00C66D20" w:rsidRPr="005C4A89" w:rsidRDefault="00C66D20" w:rsidP="00AF0D77">
            <w:pPr>
              <w:rPr>
                <w:rFonts w:ascii="Wingdings 2" w:hAnsi="Wingdings 2"/>
              </w:rPr>
            </w:pPr>
          </w:p>
          <w:p w14:paraId="406DCD8E" w14:textId="77777777" w:rsidR="00C66D20" w:rsidRPr="005C4A89" w:rsidRDefault="00C66D20" w:rsidP="00AF0D77">
            <w:pPr>
              <w:numPr>
                <w:ilvl w:val="0"/>
                <w:numId w:val="67"/>
              </w:numPr>
              <w:rPr>
                <w:rFonts w:ascii="Arial" w:hAnsi="Arial" w:cs="Arial"/>
                <w:sz w:val="20"/>
                <w:szCs w:val="20"/>
              </w:rPr>
            </w:pPr>
          </w:p>
        </w:tc>
      </w:tr>
      <w:tr w:rsidR="00C66D20" w:rsidRPr="005C4A89" w14:paraId="25BD86AC" w14:textId="77777777" w:rsidTr="00AF0D77">
        <w:trPr>
          <w:trHeight w:val="262"/>
        </w:trPr>
        <w:tc>
          <w:tcPr>
            <w:tcW w:w="2517" w:type="dxa"/>
            <w:shd w:val="clear" w:color="auto" w:fill="FFFFFF"/>
            <w:tcMar>
              <w:top w:w="0" w:type="dxa"/>
              <w:left w:w="108" w:type="dxa"/>
              <w:bottom w:w="0" w:type="dxa"/>
              <w:right w:w="108" w:type="dxa"/>
            </w:tcMar>
            <w:hideMark/>
          </w:tcPr>
          <w:p w14:paraId="228A872A"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Responsabilidad para tomar decisiones sobre la operación y determinar si es viable canalizar un alertamiento a gestión de incidencias para convocar a war room.</w:t>
            </w:r>
          </w:p>
        </w:tc>
        <w:tc>
          <w:tcPr>
            <w:tcW w:w="1481" w:type="dxa"/>
            <w:shd w:val="clear" w:color="auto" w:fill="FFFFFF"/>
            <w:tcMar>
              <w:top w:w="0" w:type="dxa"/>
              <w:left w:w="108" w:type="dxa"/>
              <w:bottom w:w="0" w:type="dxa"/>
              <w:right w:w="108" w:type="dxa"/>
            </w:tcMar>
            <w:vAlign w:val="center"/>
            <w:hideMark/>
          </w:tcPr>
          <w:p w14:paraId="37702E26" w14:textId="77777777" w:rsidR="00C66D20" w:rsidRPr="005C4A89" w:rsidRDefault="00C66D20" w:rsidP="00AF0D77">
            <w:pPr>
              <w:numPr>
                <w:ilvl w:val="0"/>
                <w:numId w:val="67"/>
              </w:numPr>
              <w:jc w:val="center"/>
              <w:rPr>
                <w:rFonts w:ascii="Arial" w:hAnsi="Arial" w:cs="Arial"/>
                <w:sz w:val="20"/>
                <w:szCs w:val="20"/>
              </w:rPr>
            </w:pPr>
          </w:p>
          <w:p w14:paraId="65A7441D" w14:textId="77777777" w:rsidR="00C66D20" w:rsidRPr="005C4A89" w:rsidRDefault="00C66D20" w:rsidP="00AF0D77">
            <w:pPr>
              <w:ind w:left="360"/>
              <w:rPr>
                <w:rFonts w:ascii="Arial" w:hAnsi="Arial" w:cs="Arial"/>
                <w:sz w:val="20"/>
                <w:szCs w:val="20"/>
              </w:rPr>
            </w:pPr>
          </w:p>
        </w:tc>
        <w:tc>
          <w:tcPr>
            <w:tcW w:w="1275" w:type="dxa"/>
            <w:shd w:val="clear" w:color="auto" w:fill="FFFFFF"/>
          </w:tcPr>
          <w:p w14:paraId="5CED0458" w14:textId="77777777" w:rsidR="00C66D20" w:rsidRPr="005C4A89" w:rsidRDefault="00C66D20" w:rsidP="00AF0D77">
            <w:pPr>
              <w:rPr>
                <w:rFonts w:ascii="Wingdings 2" w:hAnsi="Wingdings 2"/>
              </w:rPr>
            </w:pPr>
          </w:p>
          <w:p w14:paraId="0BCC8ED2" w14:textId="77777777" w:rsidR="00C66D20" w:rsidRPr="005C4A89" w:rsidRDefault="00C66D20" w:rsidP="00AF0D77">
            <w:pPr>
              <w:rPr>
                <w:rFonts w:ascii="Wingdings 2" w:hAnsi="Wingdings 2"/>
              </w:rPr>
            </w:pPr>
          </w:p>
          <w:p w14:paraId="418FC284" w14:textId="77777777" w:rsidR="00C66D20" w:rsidRPr="005C4A89" w:rsidRDefault="00C66D20" w:rsidP="00AF0D77">
            <w:pPr>
              <w:rPr>
                <w:rFonts w:ascii="Wingdings 2" w:hAnsi="Wingdings 2"/>
              </w:rPr>
            </w:pPr>
          </w:p>
          <w:p w14:paraId="43260C95" w14:textId="77777777" w:rsidR="00C66D20" w:rsidRPr="005C4A89" w:rsidRDefault="00C66D20" w:rsidP="00AF0D77">
            <w:pPr>
              <w:numPr>
                <w:ilvl w:val="0"/>
                <w:numId w:val="67"/>
              </w:numPr>
              <w:rPr>
                <w:rFonts w:ascii="Arial" w:hAnsi="Arial" w:cs="Arial"/>
                <w:sz w:val="20"/>
                <w:szCs w:val="20"/>
              </w:rPr>
            </w:pPr>
          </w:p>
        </w:tc>
      </w:tr>
      <w:tr w:rsidR="00C66D20" w:rsidRPr="005C4A89" w14:paraId="05024AE0" w14:textId="77777777" w:rsidTr="00AF0D77">
        <w:trPr>
          <w:trHeight w:val="262"/>
        </w:trPr>
        <w:tc>
          <w:tcPr>
            <w:tcW w:w="2517" w:type="dxa"/>
            <w:shd w:val="clear" w:color="auto" w:fill="FFFFFF"/>
            <w:tcMar>
              <w:top w:w="0" w:type="dxa"/>
              <w:left w:w="108" w:type="dxa"/>
              <w:bottom w:w="0" w:type="dxa"/>
              <w:right w:w="108" w:type="dxa"/>
            </w:tcMar>
            <w:hideMark/>
          </w:tcPr>
          <w:p w14:paraId="72E44674"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Responsabilidad para tomar decisiones sobre la operación y determinar si es viable canalizar un alertamiento a gestión de problemas.</w:t>
            </w:r>
          </w:p>
        </w:tc>
        <w:tc>
          <w:tcPr>
            <w:tcW w:w="1481" w:type="dxa"/>
            <w:shd w:val="clear" w:color="auto" w:fill="FFFFFF"/>
            <w:tcMar>
              <w:top w:w="0" w:type="dxa"/>
              <w:left w:w="108" w:type="dxa"/>
              <w:bottom w:w="0" w:type="dxa"/>
              <w:right w:w="108" w:type="dxa"/>
            </w:tcMar>
            <w:vAlign w:val="center"/>
            <w:hideMark/>
          </w:tcPr>
          <w:p w14:paraId="3A6FC567" w14:textId="77777777" w:rsidR="00C66D20" w:rsidRPr="005C4A89" w:rsidRDefault="00C66D20" w:rsidP="00AF0D77">
            <w:pPr>
              <w:ind w:left="360"/>
              <w:rPr>
                <w:rFonts w:ascii="Arial" w:hAnsi="Arial" w:cs="Arial"/>
                <w:sz w:val="20"/>
                <w:szCs w:val="20"/>
              </w:rPr>
            </w:pPr>
            <w:r w:rsidRPr="005C4A89">
              <w:rPr>
                <w:rFonts w:ascii="Wingdings 2" w:hAnsi="Wingdings 2"/>
              </w:rPr>
              <w:t xml:space="preserve"> P</w:t>
            </w:r>
          </w:p>
        </w:tc>
        <w:tc>
          <w:tcPr>
            <w:tcW w:w="1275" w:type="dxa"/>
            <w:shd w:val="clear" w:color="auto" w:fill="FFFFFF"/>
          </w:tcPr>
          <w:p w14:paraId="6CF4E498" w14:textId="77777777" w:rsidR="00C66D20" w:rsidRPr="005C4A89" w:rsidRDefault="00C66D20" w:rsidP="00AF0D77">
            <w:pPr>
              <w:rPr>
                <w:rFonts w:ascii="Wingdings 2" w:hAnsi="Wingdings 2"/>
              </w:rPr>
            </w:pPr>
          </w:p>
          <w:p w14:paraId="09F295CE" w14:textId="77777777" w:rsidR="00C66D20" w:rsidRPr="005C4A89" w:rsidRDefault="00C66D20" w:rsidP="00AF0D77">
            <w:pPr>
              <w:rPr>
                <w:rFonts w:ascii="Wingdings 2" w:hAnsi="Wingdings 2"/>
              </w:rPr>
            </w:pPr>
          </w:p>
          <w:p w14:paraId="3A69B99B"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r>
      <w:tr w:rsidR="00C66D20" w:rsidRPr="005C4A89" w14:paraId="0D359809" w14:textId="77777777" w:rsidTr="00AF0D77">
        <w:trPr>
          <w:trHeight w:val="262"/>
        </w:trPr>
        <w:tc>
          <w:tcPr>
            <w:tcW w:w="2517" w:type="dxa"/>
            <w:shd w:val="clear" w:color="auto" w:fill="FFFFFF"/>
            <w:tcMar>
              <w:top w:w="0" w:type="dxa"/>
              <w:left w:w="108" w:type="dxa"/>
              <w:bottom w:w="0" w:type="dxa"/>
              <w:right w:w="108" w:type="dxa"/>
            </w:tcMar>
            <w:hideMark/>
          </w:tcPr>
          <w:p w14:paraId="43FF2581"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Identificar eventos informativos que no causen afectación</w:t>
            </w:r>
          </w:p>
        </w:tc>
        <w:tc>
          <w:tcPr>
            <w:tcW w:w="1481" w:type="dxa"/>
            <w:shd w:val="clear" w:color="auto" w:fill="FFFFFF"/>
            <w:tcMar>
              <w:top w:w="0" w:type="dxa"/>
              <w:left w:w="108" w:type="dxa"/>
              <w:bottom w:w="0" w:type="dxa"/>
              <w:right w:w="108" w:type="dxa"/>
            </w:tcMar>
            <w:vAlign w:val="center"/>
          </w:tcPr>
          <w:p w14:paraId="2E4E8D32" w14:textId="77777777" w:rsidR="00C66D20" w:rsidRPr="005C4A89" w:rsidRDefault="00C66D20" w:rsidP="00AF0D77">
            <w:pPr>
              <w:numPr>
                <w:ilvl w:val="0"/>
                <w:numId w:val="67"/>
              </w:numPr>
              <w:jc w:val="center"/>
              <w:rPr>
                <w:rFonts w:ascii="Arial" w:hAnsi="Arial" w:cs="Arial"/>
                <w:sz w:val="20"/>
                <w:szCs w:val="20"/>
              </w:rPr>
            </w:pPr>
          </w:p>
        </w:tc>
        <w:tc>
          <w:tcPr>
            <w:tcW w:w="1275" w:type="dxa"/>
            <w:shd w:val="clear" w:color="auto" w:fill="FFFFFF"/>
          </w:tcPr>
          <w:p w14:paraId="168B8E02" w14:textId="77777777" w:rsidR="00C66D20" w:rsidRPr="005C4A89" w:rsidRDefault="00C66D20" w:rsidP="00AF0D77">
            <w:pPr>
              <w:jc w:val="center"/>
              <w:rPr>
                <w:rFonts w:ascii="Wingdings 2" w:hAnsi="Wingdings 2"/>
              </w:rPr>
            </w:pPr>
          </w:p>
          <w:p w14:paraId="02D3AA36"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r>
      <w:tr w:rsidR="00C66D20" w:rsidRPr="005C4A89" w14:paraId="15714D50" w14:textId="77777777" w:rsidTr="00AF0D77">
        <w:trPr>
          <w:trHeight w:val="262"/>
        </w:trPr>
        <w:tc>
          <w:tcPr>
            <w:tcW w:w="2517" w:type="dxa"/>
            <w:shd w:val="clear" w:color="auto" w:fill="FFFFFF"/>
            <w:tcMar>
              <w:top w:w="0" w:type="dxa"/>
              <w:left w:w="108" w:type="dxa"/>
              <w:bottom w:w="0" w:type="dxa"/>
              <w:right w:w="108" w:type="dxa"/>
            </w:tcMar>
            <w:hideMark/>
          </w:tcPr>
          <w:p w14:paraId="5C165083"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Canalizar con el personal Institucional si alguna métrica debe de ser modificada y de información de valor, de acuerdo con lo que informen en reuniones al interior del Instituto como war room, ventanas de mantenimiento, etc.</w:t>
            </w:r>
          </w:p>
        </w:tc>
        <w:tc>
          <w:tcPr>
            <w:tcW w:w="1481" w:type="dxa"/>
            <w:shd w:val="clear" w:color="auto" w:fill="FFFFFF"/>
            <w:tcMar>
              <w:top w:w="0" w:type="dxa"/>
              <w:left w:w="108" w:type="dxa"/>
              <w:bottom w:w="0" w:type="dxa"/>
              <w:right w:w="108" w:type="dxa"/>
            </w:tcMar>
            <w:vAlign w:val="center"/>
          </w:tcPr>
          <w:p w14:paraId="5F1B87BF" w14:textId="77777777" w:rsidR="00C66D20" w:rsidRPr="005C4A89" w:rsidRDefault="00C66D20" w:rsidP="00AF0D77">
            <w:pPr>
              <w:numPr>
                <w:ilvl w:val="0"/>
                <w:numId w:val="67"/>
              </w:numPr>
              <w:jc w:val="center"/>
              <w:rPr>
                <w:rFonts w:ascii="Arial" w:hAnsi="Arial" w:cs="Arial"/>
                <w:sz w:val="20"/>
                <w:szCs w:val="20"/>
              </w:rPr>
            </w:pPr>
          </w:p>
        </w:tc>
        <w:tc>
          <w:tcPr>
            <w:tcW w:w="1275" w:type="dxa"/>
            <w:shd w:val="clear" w:color="auto" w:fill="FFFFFF"/>
          </w:tcPr>
          <w:p w14:paraId="3E3396F5" w14:textId="77777777" w:rsidR="00C66D20" w:rsidRPr="005C4A89" w:rsidRDefault="00C66D20" w:rsidP="00AF0D77">
            <w:pPr>
              <w:jc w:val="center"/>
              <w:rPr>
                <w:rFonts w:ascii="Wingdings 2" w:hAnsi="Wingdings 2"/>
              </w:rPr>
            </w:pPr>
          </w:p>
          <w:p w14:paraId="5C331669" w14:textId="77777777" w:rsidR="00C66D20" w:rsidRPr="005C4A89" w:rsidRDefault="00C66D20" w:rsidP="00AF0D77">
            <w:pPr>
              <w:rPr>
                <w:rFonts w:ascii="Wingdings 2" w:hAnsi="Wingdings 2"/>
              </w:rPr>
            </w:pPr>
          </w:p>
          <w:p w14:paraId="2EEF9914" w14:textId="77777777" w:rsidR="00C66D20" w:rsidRPr="005C4A89" w:rsidRDefault="00C66D20" w:rsidP="00AF0D77">
            <w:pPr>
              <w:rPr>
                <w:rFonts w:ascii="Wingdings 2" w:hAnsi="Wingdings 2"/>
              </w:rPr>
            </w:pPr>
          </w:p>
          <w:p w14:paraId="38D0736D" w14:textId="77777777" w:rsidR="00C66D20" w:rsidRPr="005C4A89" w:rsidRDefault="00C66D20" w:rsidP="00AF0D77">
            <w:pPr>
              <w:rPr>
                <w:rFonts w:ascii="Wingdings 2" w:hAnsi="Wingdings 2"/>
              </w:rPr>
            </w:pPr>
          </w:p>
          <w:p w14:paraId="2FE8EA4D"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r>
      <w:tr w:rsidR="00C66D20" w:rsidRPr="005C4A89" w14:paraId="542D8720" w14:textId="77777777" w:rsidTr="00AF0D77">
        <w:trPr>
          <w:trHeight w:val="262"/>
        </w:trPr>
        <w:tc>
          <w:tcPr>
            <w:tcW w:w="2517" w:type="dxa"/>
            <w:shd w:val="clear" w:color="auto" w:fill="FFFFFF"/>
            <w:tcMar>
              <w:top w:w="0" w:type="dxa"/>
              <w:left w:w="108" w:type="dxa"/>
              <w:bottom w:w="0" w:type="dxa"/>
              <w:right w:w="108" w:type="dxa"/>
            </w:tcMar>
          </w:tcPr>
          <w:p w14:paraId="36AFB886" w14:textId="77777777" w:rsidR="00C66D20" w:rsidRPr="005C4A89" w:rsidRDefault="00C66D20" w:rsidP="00AF0D77">
            <w:pPr>
              <w:rPr>
                <w:rFonts w:ascii="Arial" w:hAnsi="Arial" w:cs="Arial"/>
                <w:color w:val="000000"/>
                <w:sz w:val="20"/>
                <w:szCs w:val="20"/>
              </w:rPr>
            </w:pPr>
            <w:r w:rsidRPr="005C4A89">
              <w:rPr>
                <w:rFonts w:ascii="Arial" w:hAnsi="Arial" w:cs="Arial"/>
                <w:color w:val="000000"/>
                <w:sz w:val="20"/>
                <w:szCs w:val="20"/>
              </w:rPr>
              <w:t>•     Canalizar con el personal Institucional si algún servicio debe ser dado de baja de acuerdo con lo que informen en reuniones al interior del Instituto como war room, ventanas de mantenimiento, etc.</w:t>
            </w:r>
          </w:p>
        </w:tc>
        <w:tc>
          <w:tcPr>
            <w:tcW w:w="1481" w:type="dxa"/>
            <w:shd w:val="clear" w:color="auto" w:fill="FFFFFF"/>
            <w:tcMar>
              <w:top w:w="0" w:type="dxa"/>
              <w:left w:w="108" w:type="dxa"/>
              <w:bottom w:w="0" w:type="dxa"/>
              <w:right w:w="108" w:type="dxa"/>
            </w:tcMar>
            <w:vAlign w:val="center"/>
          </w:tcPr>
          <w:p w14:paraId="0E46CAF1" w14:textId="77777777" w:rsidR="00C66D20" w:rsidRPr="005C4A89" w:rsidRDefault="00C66D20" w:rsidP="00AF0D77">
            <w:pPr>
              <w:rPr>
                <w:rFonts w:ascii="Arial" w:hAnsi="Arial" w:cs="Arial"/>
                <w:color w:val="000000"/>
                <w:sz w:val="20"/>
                <w:szCs w:val="20"/>
              </w:rPr>
            </w:pPr>
            <w:r w:rsidRPr="005C4A89">
              <w:rPr>
                <w:rFonts w:ascii="Wingdings 2" w:hAnsi="Wingdings 2"/>
              </w:rPr>
              <w:t xml:space="preserve">  P</w:t>
            </w:r>
          </w:p>
        </w:tc>
        <w:tc>
          <w:tcPr>
            <w:tcW w:w="1275" w:type="dxa"/>
            <w:shd w:val="clear" w:color="auto" w:fill="FFFFFF"/>
          </w:tcPr>
          <w:p w14:paraId="4CE4465C" w14:textId="77777777" w:rsidR="00C66D20" w:rsidRPr="005C4A89" w:rsidRDefault="00C66D20" w:rsidP="00AF0D77">
            <w:pPr>
              <w:rPr>
                <w:rFonts w:ascii="Wingdings 2" w:hAnsi="Wingdings 2"/>
              </w:rPr>
            </w:pPr>
          </w:p>
          <w:p w14:paraId="6C6C03D9" w14:textId="77777777" w:rsidR="00C66D20" w:rsidRPr="005C4A89" w:rsidRDefault="00C66D20" w:rsidP="00AF0D77">
            <w:pPr>
              <w:rPr>
                <w:rFonts w:ascii="Wingdings 2" w:hAnsi="Wingdings 2"/>
              </w:rPr>
            </w:pPr>
          </w:p>
          <w:p w14:paraId="06DC802A" w14:textId="77777777" w:rsidR="00C66D20" w:rsidRPr="005C4A89" w:rsidRDefault="00C66D20" w:rsidP="00AF0D77">
            <w:pPr>
              <w:rPr>
                <w:rFonts w:ascii="Wingdings 2" w:hAnsi="Wingdings 2"/>
              </w:rPr>
            </w:pPr>
            <w:r w:rsidRPr="005C4A89">
              <w:rPr>
                <w:rFonts w:ascii="Wingdings 2" w:hAnsi="Wingdings 2"/>
              </w:rPr>
              <w:t xml:space="preserve">  P</w:t>
            </w:r>
          </w:p>
        </w:tc>
      </w:tr>
      <w:tr w:rsidR="00C66D20" w:rsidRPr="005C4A89" w14:paraId="2F5AE856" w14:textId="77777777" w:rsidTr="00AF0D77">
        <w:trPr>
          <w:trHeight w:val="262"/>
        </w:trPr>
        <w:tc>
          <w:tcPr>
            <w:tcW w:w="2517" w:type="dxa"/>
            <w:shd w:val="clear" w:color="auto" w:fill="FFFFFF"/>
            <w:tcMar>
              <w:top w:w="0" w:type="dxa"/>
              <w:left w:w="108" w:type="dxa"/>
              <w:bottom w:w="0" w:type="dxa"/>
              <w:right w:w="108" w:type="dxa"/>
            </w:tcMar>
          </w:tcPr>
          <w:p w14:paraId="71A5B57B"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Monitorear el rendimiento de aplicaciones y servicios en tiempo real.</w:t>
            </w:r>
          </w:p>
        </w:tc>
        <w:tc>
          <w:tcPr>
            <w:tcW w:w="1481" w:type="dxa"/>
            <w:shd w:val="clear" w:color="auto" w:fill="FFFFFF"/>
            <w:tcMar>
              <w:top w:w="0" w:type="dxa"/>
              <w:left w:w="108" w:type="dxa"/>
              <w:bottom w:w="0" w:type="dxa"/>
              <w:right w:w="108" w:type="dxa"/>
            </w:tcMar>
            <w:vAlign w:val="center"/>
          </w:tcPr>
          <w:p w14:paraId="7D302E3C" w14:textId="77777777" w:rsidR="00C66D20" w:rsidRPr="005C4A89" w:rsidRDefault="00C66D20" w:rsidP="00AF0D77">
            <w:pPr>
              <w:numPr>
                <w:ilvl w:val="0"/>
                <w:numId w:val="67"/>
              </w:numPr>
              <w:rPr>
                <w:rFonts w:ascii="Arial" w:hAnsi="Arial" w:cs="Arial"/>
                <w:sz w:val="20"/>
                <w:szCs w:val="20"/>
              </w:rPr>
            </w:pPr>
          </w:p>
        </w:tc>
        <w:tc>
          <w:tcPr>
            <w:tcW w:w="1275" w:type="dxa"/>
            <w:shd w:val="clear" w:color="auto" w:fill="FFFFFF"/>
          </w:tcPr>
          <w:p w14:paraId="3C6AAC0F" w14:textId="77777777" w:rsidR="00C66D20" w:rsidRPr="005C4A89" w:rsidRDefault="00C66D20" w:rsidP="00AF0D77">
            <w:pPr>
              <w:rPr>
                <w:rFonts w:ascii="Wingdings 2" w:hAnsi="Wingdings 2"/>
              </w:rPr>
            </w:pPr>
          </w:p>
          <w:p w14:paraId="63578374"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r>
      <w:tr w:rsidR="00C66D20" w:rsidRPr="005C4A89" w14:paraId="35DC10A9" w14:textId="77777777" w:rsidTr="00AF0D77">
        <w:trPr>
          <w:trHeight w:val="262"/>
        </w:trPr>
        <w:tc>
          <w:tcPr>
            <w:tcW w:w="2517" w:type="dxa"/>
            <w:shd w:val="clear" w:color="auto" w:fill="FFFFFF"/>
            <w:tcMar>
              <w:top w:w="0" w:type="dxa"/>
              <w:left w:w="108" w:type="dxa"/>
              <w:bottom w:w="0" w:type="dxa"/>
              <w:right w:w="108" w:type="dxa"/>
            </w:tcMar>
          </w:tcPr>
          <w:p w14:paraId="4D8FF3FF"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xml:space="preserve">•     Colaborar con equipos de desarrollo, operaciones, seguridad, telecomunicaciones y normativas para dar visibilidad de los cambios de estado de las métricas habilitadas en las </w:t>
            </w:r>
            <w:r w:rsidRPr="005C4A89">
              <w:rPr>
                <w:rFonts w:ascii="Arial" w:hAnsi="Arial" w:cs="Arial"/>
                <w:color w:val="000000"/>
                <w:sz w:val="20"/>
                <w:szCs w:val="20"/>
              </w:rPr>
              <w:lastRenderedPageBreak/>
              <w:t>herramientas de monitoreo.</w:t>
            </w:r>
          </w:p>
        </w:tc>
        <w:tc>
          <w:tcPr>
            <w:tcW w:w="1481" w:type="dxa"/>
            <w:shd w:val="clear" w:color="auto" w:fill="FFFFFF"/>
            <w:tcMar>
              <w:top w:w="0" w:type="dxa"/>
              <w:left w:w="108" w:type="dxa"/>
              <w:bottom w:w="0" w:type="dxa"/>
              <w:right w:w="108" w:type="dxa"/>
            </w:tcMar>
            <w:vAlign w:val="center"/>
          </w:tcPr>
          <w:p w14:paraId="269065CA" w14:textId="77777777" w:rsidR="00C66D20" w:rsidRPr="005C4A89" w:rsidRDefault="00C66D20" w:rsidP="00AF0D77">
            <w:pPr>
              <w:numPr>
                <w:ilvl w:val="0"/>
                <w:numId w:val="67"/>
              </w:numPr>
              <w:rPr>
                <w:rFonts w:ascii="Arial" w:hAnsi="Arial" w:cs="Arial"/>
                <w:sz w:val="20"/>
                <w:szCs w:val="20"/>
              </w:rPr>
            </w:pPr>
          </w:p>
        </w:tc>
        <w:tc>
          <w:tcPr>
            <w:tcW w:w="1275" w:type="dxa"/>
            <w:shd w:val="clear" w:color="auto" w:fill="FFFFFF"/>
          </w:tcPr>
          <w:p w14:paraId="0C9DBC4B" w14:textId="77777777" w:rsidR="00C66D20" w:rsidRPr="005C4A89" w:rsidRDefault="00C66D20" w:rsidP="00AF0D77">
            <w:pPr>
              <w:rPr>
                <w:rFonts w:ascii="Wingdings 2" w:hAnsi="Wingdings 2"/>
              </w:rPr>
            </w:pPr>
          </w:p>
          <w:p w14:paraId="1A4D4EC8" w14:textId="77777777" w:rsidR="00C66D20" w:rsidRPr="005C4A89" w:rsidRDefault="00C66D20" w:rsidP="00AF0D77">
            <w:pPr>
              <w:rPr>
                <w:rFonts w:ascii="Wingdings 2" w:hAnsi="Wingdings 2"/>
              </w:rPr>
            </w:pPr>
          </w:p>
          <w:p w14:paraId="22D417B7" w14:textId="77777777" w:rsidR="00C66D20" w:rsidRPr="005C4A89" w:rsidRDefault="00C66D20" w:rsidP="00AF0D77">
            <w:pPr>
              <w:rPr>
                <w:rFonts w:ascii="Wingdings 2" w:hAnsi="Wingdings 2"/>
              </w:rPr>
            </w:pPr>
          </w:p>
          <w:p w14:paraId="3D9E7EC7" w14:textId="77777777" w:rsidR="00C66D20" w:rsidRPr="005C4A89" w:rsidRDefault="00C66D20" w:rsidP="00AF0D77">
            <w:pPr>
              <w:rPr>
                <w:rFonts w:ascii="Wingdings 2" w:hAnsi="Wingdings 2"/>
              </w:rPr>
            </w:pPr>
          </w:p>
          <w:p w14:paraId="04727416" w14:textId="77777777" w:rsidR="00C66D20" w:rsidRPr="005C4A89" w:rsidRDefault="00C66D20" w:rsidP="00AF0D77">
            <w:pPr>
              <w:rPr>
                <w:rFonts w:ascii="Wingdings 2" w:hAnsi="Wingdings 2"/>
              </w:rPr>
            </w:pPr>
            <w:r w:rsidRPr="005C4A89">
              <w:rPr>
                <w:rFonts w:ascii="Wingdings 2" w:hAnsi="Wingdings 2"/>
              </w:rPr>
              <w:t xml:space="preserve">  P</w:t>
            </w:r>
          </w:p>
        </w:tc>
      </w:tr>
      <w:tr w:rsidR="00C66D20" w:rsidRPr="005C4A89" w14:paraId="7B815194" w14:textId="77777777" w:rsidTr="00AF0D77">
        <w:trPr>
          <w:trHeight w:val="262"/>
        </w:trPr>
        <w:tc>
          <w:tcPr>
            <w:tcW w:w="2517" w:type="dxa"/>
            <w:shd w:val="clear" w:color="auto" w:fill="FFFFFF"/>
            <w:tcMar>
              <w:top w:w="0" w:type="dxa"/>
              <w:left w:w="108" w:type="dxa"/>
              <w:bottom w:w="0" w:type="dxa"/>
              <w:right w:w="108" w:type="dxa"/>
            </w:tcMar>
          </w:tcPr>
          <w:p w14:paraId="567804BA"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Monitorear el rendimiento de aplicaciones y servicios en tiempo real.</w:t>
            </w:r>
          </w:p>
        </w:tc>
        <w:tc>
          <w:tcPr>
            <w:tcW w:w="1481" w:type="dxa"/>
            <w:shd w:val="clear" w:color="auto" w:fill="FFFFFF"/>
            <w:tcMar>
              <w:top w:w="0" w:type="dxa"/>
              <w:left w:w="108" w:type="dxa"/>
              <w:bottom w:w="0" w:type="dxa"/>
              <w:right w:w="108" w:type="dxa"/>
            </w:tcMar>
            <w:vAlign w:val="center"/>
          </w:tcPr>
          <w:p w14:paraId="555A2B89" w14:textId="77777777" w:rsidR="00C66D20" w:rsidRPr="005C4A89" w:rsidRDefault="00C66D20" w:rsidP="00AF0D77">
            <w:pPr>
              <w:numPr>
                <w:ilvl w:val="0"/>
                <w:numId w:val="67"/>
              </w:numPr>
              <w:rPr>
                <w:rFonts w:ascii="Arial" w:hAnsi="Arial" w:cs="Arial"/>
                <w:sz w:val="20"/>
                <w:szCs w:val="20"/>
              </w:rPr>
            </w:pPr>
          </w:p>
        </w:tc>
        <w:tc>
          <w:tcPr>
            <w:tcW w:w="1275" w:type="dxa"/>
            <w:shd w:val="clear" w:color="auto" w:fill="FFFFFF"/>
          </w:tcPr>
          <w:p w14:paraId="7F450A0C" w14:textId="77777777" w:rsidR="00C66D20" w:rsidRPr="005C4A89" w:rsidRDefault="00C66D20" w:rsidP="00AF0D77">
            <w:pPr>
              <w:rPr>
                <w:rFonts w:ascii="Wingdings 2" w:hAnsi="Wingdings 2"/>
              </w:rPr>
            </w:pPr>
          </w:p>
          <w:p w14:paraId="169F620D"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r>
      <w:tr w:rsidR="00C66D20" w:rsidRPr="005C4A89" w14:paraId="58191AEB" w14:textId="77777777" w:rsidTr="00AF0D77">
        <w:trPr>
          <w:trHeight w:val="262"/>
        </w:trPr>
        <w:tc>
          <w:tcPr>
            <w:tcW w:w="2517" w:type="dxa"/>
            <w:shd w:val="clear" w:color="auto" w:fill="FFFFFF"/>
            <w:tcMar>
              <w:top w:w="0" w:type="dxa"/>
              <w:left w:w="108" w:type="dxa"/>
              <w:bottom w:w="0" w:type="dxa"/>
              <w:right w:w="108" w:type="dxa"/>
            </w:tcMar>
          </w:tcPr>
          <w:p w14:paraId="2B239832"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Participar en la implementación de mejoras y optimizaciones.</w:t>
            </w:r>
          </w:p>
        </w:tc>
        <w:tc>
          <w:tcPr>
            <w:tcW w:w="1481" w:type="dxa"/>
            <w:shd w:val="clear" w:color="auto" w:fill="FFFFFF"/>
            <w:tcMar>
              <w:top w:w="0" w:type="dxa"/>
              <w:left w:w="108" w:type="dxa"/>
              <w:bottom w:w="0" w:type="dxa"/>
              <w:right w:w="108" w:type="dxa"/>
            </w:tcMar>
            <w:vAlign w:val="center"/>
          </w:tcPr>
          <w:p w14:paraId="0F9292B4" w14:textId="77777777" w:rsidR="00C66D20" w:rsidRPr="005C4A89" w:rsidRDefault="00C66D20" w:rsidP="00AF0D77">
            <w:pPr>
              <w:numPr>
                <w:ilvl w:val="0"/>
                <w:numId w:val="67"/>
              </w:numPr>
              <w:jc w:val="center"/>
              <w:rPr>
                <w:rFonts w:ascii="Arial" w:hAnsi="Arial" w:cs="Arial"/>
                <w:sz w:val="20"/>
                <w:szCs w:val="20"/>
              </w:rPr>
            </w:pPr>
          </w:p>
        </w:tc>
        <w:tc>
          <w:tcPr>
            <w:tcW w:w="1275" w:type="dxa"/>
            <w:shd w:val="clear" w:color="auto" w:fill="FFFFFF"/>
          </w:tcPr>
          <w:p w14:paraId="0512C362" w14:textId="77777777" w:rsidR="00C66D20" w:rsidRPr="005C4A89" w:rsidRDefault="00C66D20" w:rsidP="00AF0D77">
            <w:pPr>
              <w:rPr>
                <w:rFonts w:ascii="Wingdings 2" w:hAnsi="Wingdings 2"/>
              </w:rPr>
            </w:pPr>
          </w:p>
          <w:p w14:paraId="3BDE3EB9"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r>
      <w:tr w:rsidR="00C66D20" w:rsidRPr="005C4A89" w14:paraId="7F217DC6" w14:textId="77777777" w:rsidTr="00AF0D77">
        <w:trPr>
          <w:trHeight w:val="262"/>
        </w:trPr>
        <w:tc>
          <w:tcPr>
            <w:tcW w:w="2517" w:type="dxa"/>
            <w:shd w:val="clear" w:color="auto" w:fill="FFFFFF"/>
            <w:tcMar>
              <w:top w:w="0" w:type="dxa"/>
              <w:left w:w="108" w:type="dxa"/>
              <w:bottom w:w="0" w:type="dxa"/>
              <w:right w:w="108" w:type="dxa"/>
            </w:tcMar>
          </w:tcPr>
          <w:p w14:paraId="562A8FCC"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Generar informes sobre el estado de las aplicaciones y servicios.</w:t>
            </w:r>
          </w:p>
        </w:tc>
        <w:tc>
          <w:tcPr>
            <w:tcW w:w="1481" w:type="dxa"/>
            <w:shd w:val="clear" w:color="auto" w:fill="FFFFFF"/>
            <w:tcMar>
              <w:top w:w="0" w:type="dxa"/>
              <w:left w:w="108" w:type="dxa"/>
              <w:bottom w:w="0" w:type="dxa"/>
              <w:right w:w="108" w:type="dxa"/>
            </w:tcMar>
            <w:vAlign w:val="center"/>
          </w:tcPr>
          <w:p w14:paraId="39DB6A90" w14:textId="77777777" w:rsidR="00C66D20" w:rsidRPr="005C4A89" w:rsidRDefault="00C66D20" w:rsidP="00AF0D77">
            <w:pPr>
              <w:numPr>
                <w:ilvl w:val="0"/>
                <w:numId w:val="67"/>
              </w:numPr>
              <w:jc w:val="center"/>
              <w:rPr>
                <w:rFonts w:ascii="Arial" w:hAnsi="Arial" w:cs="Arial"/>
                <w:sz w:val="20"/>
                <w:szCs w:val="20"/>
              </w:rPr>
            </w:pPr>
          </w:p>
        </w:tc>
        <w:tc>
          <w:tcPr>
            <w:tcW w:w="1275" w:type="dxa"/>
            <w:shd w:val="clear" w:color="auto" w:fill="FFFFFF"/>
          </w:tcPr>
          <w:p w14:paraId="3193EDE8" w14:textId="77777777" w:rsidR="00C66D20" w:rsidRPr="005C4A89" w:rsidRDefault="00C66D20" w:rsidP="00AF0D77">
            <w:pPr>
              <w:rPr>
                <w:rFonts w:ascii="Wingdings 2" w:hAnsi="Wingdings 2"/>
              </w:rPr>
            </w:pPr>
          </w:p>
          <w:p w14:paraId="131A9DB9"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r>
      <w:tr w:rsidR="00C66D20" w:rsidRPr="005C4A89" w14:paraId="1F714652" w14:textId="77777777" w:rsidTr="00AF0D77">
        <w:trPr>
          <w:trHeight w:val="262"/>
        </w:trPr>
        <w:tc>
          <w:tcPr>
            <w:tcW w:w="2517" w:type="dxa"/>
            <w:shd w:val="clear" w:color="auto" w:fill="FFFFFF"/>
            <w:tcMar>
              <w:top w:w="0" w:type="dxa"/>
              <w:left w:w="108" w:type="dxa"/>
              <w:bottom w:w="0" w:type="dxa"/>
              <w:right w:w="108" w:type="dxa"/>
            </w:tcMar>
          </w:tcPr>
          <w:p w14:paraId="42E2FE47"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Participar en la implementación de mejoras y optimizaciones.</w:t>
            </w:r>
          </w:p>
        </w:tc>
        <w:tc>
          <w:tcPr>
            <w:tcW w:w="1481" w:type="dxa"/>
            <w:shd w:val="clear" w:color="auto" w:fill="FFFFFF"/>
            <w:tcMar>
              <w:top w:w="0" w:type="dxa"/>
              <w:left w:w="108" w:type="dxa"/>
              <w:bottom w:w="0" w:type="dxa"/>
              <w:right w:w="108" w:type="dxa"/>
            </w:tcMar>
            <w:vAlign w:val="center"/>
          </w:tcPr>
          <w:p w14:paraId="1941D29F" w14:textId="77777777" w:rsidR="00C66D20" w:rsidRPr="005C4A89" w:rsidRDefault="00C66D20" w:rsidP="00AF0D77">
            <w:pPr>
              <w:numPr>
                <w:ilvl w:val="0"/>
                <w:numId w:val="67"/>
              </w:numPr>
              <w:jc w:val="center"/>
              <w:rPr>
                <w:rFonts w:ascii="Arial" w:hAnsi="Arial" w:cs="Arial"/>
                <w:sz w:val="20"/>
                <w:szCs w:val="20"/>
              </w:rPr>
            </w:pPr>
          </w:p>
        </w:tc>
        <w:tc>
          <w:tcPr>
            <w:tcW w:w="1275" w:type="dxa"/>
            <w:shd w:val="clear" w:color="auto" w:fill="FFFFFF"/>
          </w:tcPr>
          <w:p w14:paraId="0D39D5A9" w14:textId="77777777" w:rsidR="00C66D20" w:rsidRPr="005C4A89" w:rsidRDefault="00C66D20" w:rsidP="00AF0D77">
            <w:pPr>
              <w:rPr>
                <w:rFonts w:ascii="Wingdings 2" w:hAnsi="Wingdings 2"/>
              </w:rPr>
            </w:pPr>
          </w:p>
          <w:p w14:paraId="7EC67B33"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r>
      <w:tr w:rsidR="00C66D20" w:rsidRPr="005C4A89" w14:paraId="775D04DF" w14:textId="77777777" w:rsidTr="00AF0D77">
        <w:trPr>
          <w:trHeight w:val="262"/>
        </w:trPr>
        <w:tc>
          <w:tcPr>
            <w:tcW w:w="2517" w:type="dxa"/>
            <w:shd w:val="clear" w:color="auto" w:fill="FFFFFF"/>
            <w:tcMar>
              <w:top w:w="0" w:type="dxa"/>
              <w:left w:w="108" w:type="dxa"/>
              <w:bottom w:w="0" w:type="dxa"/>
              <w:right w:w="108" w:type="dxa"/>
            </w:tcMar>
          </w:tcPr>
          <w:p w14:paraId="57A375C1" w14:textId="77777777" w:rsidR="00C66D20" w:rsidRPr="005C4A89" w:rsidRDefault="00C66D20" w:rsidP="00AF0D77">
            <w:pPr>
              <w:rPr>
                <w:rFonts w:ascii="Arial" w:hAnsi="Arial" w:cs="Arial"/>
                <w:sz w:val="20"/>
                <w:szCs w:val="20"/>
              </w:rPr>
            </w:pPr>
            <w:r w:rsidRPr="005C4A89">
              <w:rPr>
                <w:rFonts w:ascii="Arial" w:hAnsi="Arial" w:cs="Arial"/>
                <w:color w:val="000000"/>
                <w:sz w:val="20"/>
                <w:szCs w:val="20"/>
              </w:rPr>
              <w:t>•    Capacitar al personal sobre el uso de herramientas de monitoreo.</w:t>
            </w:r>
          </w:p>
        </w:tc>
        <w:tc>
          <w:tcPr>
            <w:tcW w:w="1481" w:type="dxa"/>
            <w:shd w:val="clear" w:color="auto" w:fill="FFFFFF"/>
            <w:tcMar>
              <w:top w:w="0" w:type="dxa"/>
              <w:left w:w="108" w:type="dxa"/>
              <w:bottom w:w="0" w:type="dxa"/>
              <w:right w:w="108" w:type="dxa"/>
            </w:tcMar>
            <w:vAlign w:val="center"/>
          </w:tcPr>
          <w:p w14:paraId="34E94F45" w14:textId="77777777" w:rsidR="00C66D20" w:rsidRPr="005C4A89" w:rsidRDefault="00C66D20" w:rsidP="00AF0D77">
            <w:pPr>
              <w:numPr>
                <w:ilvl w:val="0"/>
                <w:numId w:val="67"/>
              </w:numPr>
              <w:jc w:val="center"/>
              <w:rPr>
                <w:rFonts w:ascii="Arial" w:hAnsi="Arial" w:cs="Arial"/>
                <w:sz w:val="20"/>
                <w:szCs w:val="20"/>
              </w:rPr>
            </w:pPr>
          </w:p>
        </w:tc>
        <w:tc>
          <w:tcPr>
            <w:tcW w:w="1275" w:type="dxa"/>
            <w:shd w:val="clear" w:color="auto" w:fill="FFFFFF"/>
          </w:tcPr>
          <w:p w14:paraId="7592E1F4" w14:textId="77777777" w:rsidR="00C66D20" w:rsidRPr="005C4A89" w:rsidRDefault="00C66D20" w:rsidP="00AF0D77">
            <w:pPr>
              <w:rPr>
                <w:rFonts w:ascii="Wingdings 2" w:hAnsi="Wingdings 2"/>
              </w:rPr>
            </w:pPr>
          </w:p>
          <w:p w14:paraId="1EF35051"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r>
      <w:tr w:rsidR="00C66D20" w:rsidRPr="005C4A89" w14:paraId="1B9B1E69" w14:textId="77777777" w:rsidTr="00AF0D77">
        <w:trPr>
          <w:trHeight w:val="262"/>
        </w:trPr>
        <w:tc>
          <w:tcPr>
            <w:tcW w:w="2517" w:type="dxa"/>
            <w:shd w:val="clear" w:color="auto" w:fill="FFFFFF"/>
            <w:tcMar>
              <w:top w:w="0" w:type="dxa"/>
              <w:left w:w="108" w:type="dxa"/>
              <w:bottom w:w="0" w:type="dxa"/>
              <w:right w:w="108" w:type="dxa"/>
            </w:tcMar>
            <w:hideMark/>
          </w:tcPr>
          <w:p w14:paraId="4690C9DC" w14:textId="77777777" w:rsidR="00C66D20" w:rsidRPr="005C4A89" w:rsidRDefault="00C66D20" w:rsidP="00AF0D77">
            <w:pPr>
              <w:rPr>
                <w:rFonts w:ascii="Arial" w:hAnsi="Arial" w:cs="Arial"/>
                <w:sz w:val="20"/>
                <w:szCs w:val="20"/>
              </w:rPr>
            </w:pPr>
            <w:r w:rsidRPr="005C4A89">
              <w:rPr>
                <w:rFonts w:ascii="Arial" w:hAnsi="Arial" w:cs="Arial"/>
                <w:sz w:val="20"/>
                <w:szCs w:val="20"/>
              </w:rPr>
              <w:t>Herramientas: Paquetería de Microsoft, conocimiento básico de Zabbix, Sitescope, BSM, Cloud control, Dynatrace, Oracle Weblogic, Site 24x7, Nagios y Linux.</w:t>
            </w:r>
          </w:p>
        </w:tc>
        <w:tc>
          <w:tcPr>
            <w:tcW w:w="1481" w:type="dxa"/>
            <w:shd w:val="clear" w:color="auto" w:fill="FFFFFF"/>
            <w:tcMar>
              <w:top w:w="0" w:type="dxa"/>
              <w:left w:w="108" w:type="dxa"/>
              <w:bottom w:w="0" w:type="dxa"/>
              <w:right w:w="108" w:type="dxa"/>
            </w:tcMar>
            <w:vAlign w:val="center"/>
          </w:tcPr>
          <w:p w14:paraId="3B9CD7A9" w14:textId="77777777" w:rsidR="00C66D20" w:rsidRPr="005C4A89" w:rsidRDefault="00C66D20" w:rsidP="00AF0D77">
            <w:pPr>
              <w:numPr>
                <w:ilvl w:val="0"/>
                <w:numId w:val="67"/>
              </w:numPr>
              <w:jc w:val="center"/>
              <w:rPr>
                <w:rFonts w:ascii="Arial" w:hAnsi="Arial" w:cs="Arial"/>
                <w:sz w:val="20"/>
                <w:szCs w:val="20"/>
              </w:rPr>
            </w:pPr>
          </w:p>
        </w:tc>
        <w:tc>
          <w:tcPr>
            <w:tcW w:w="1275" w:type="dxa"/>
            <w:shd w:val="clear" w:color="auto" w:fill="FFFFFF"/>
          </w:tcPr>
          <w:p w14:paraId="0B0A46F7" w14:textId="77777777" w:rsidR="00C66D20" w:rsidRPr="005C4A89" w:rsidRDefault="00C66D20" w:rsidP="00AF0D77">
            <w:pPr>
              <w:rPr>
                <w:rFonts w:ascii="Wingdings 2" w:hAnsi="Wingdings 2"/>
              </w:rPr>
            </w:pPr>
          </w:p>
          <w:p w14:paraId="245119AB" w14:textId="77777777" w:rsidR="00C66D20" w:rsidRPr="005C4A89" w:rsidRDefault="00C66D20" w:rsidP="00AF0D77">
            <w:pPr>
              <w:rPr>
                <w:rFonts w:ascii="Wingdings 2" w:hAnsi="Wingdings 2"/>
              </w:rPr>
            </w:pPr>
          </w:p>
          <w:p w14:paraId="565287D7" w14:textId="77777777" w:rsidR="00C66D20" w:rsidRPr="005C4A89" w:rsidRDefault="00C66D20" w:rsidP="00AF0D77">
            <w:pPr>
              <w:rPr>
                <w:rFonts w:ascii="Wingdings 2" w:hAnsi="Wingdings 2"/>
              </w:rPr>
            </w:pPr>
          </w:p>
          <w:p w14:paraId="37323153" w14:textId="77777777" w:rsidR="00C66D20" w:rsidRPr="005C4A89" w:rsidRDefault="00C66D20" w:rsidP="00AF0D77">
            <w:pPr>
              <w:rPr>
                <w:rFonts w:ascii="Arial" w:hAnsi="Arial" w:cs="Arial"/>
                <w:sz w:val="20"/>
                <w:szCs w:val="20"/>
              </w:rPr>
            </w:pPr>
            <w:r w:rsidRPr="005C4A89">
              <w:rPr>
                <w:rFonts w:ascii="Wingdings 2" w:hAnsi="Wingdings 2"/>
              </w:rPr>
              <w:t xml:space="preserve">  P</w:t>
            </w:r>
          </w:p>
        </w:tc>
      </w:tr>
      <w:tr w:rsidR="00C66D20" w:rsidRPr="005C4A89" w14:paraId="4F258F98" w14:textId="77777777" w:rsidTr="00AF0D77">
        <w:trPr>
          <w:trHeight w:val="262"/>
        </w:trPr>
        <w:tc>
          <w:tcPr>
            <w:tcW w:w="2517" w:type="dxa"/>
            <w:shd w:val="clear" w:color="auto" w:fill="FFFFFF"/>
            <w:tcMar>
              <w:top w:w="0" w:type="dxa"/>
              <w:left w:w="108" w:type="dxa"/>
              <w:bottom w:w="0" w:type="dxa"/>
              <w:right w:w="108" w:type="dxa"/>
            </w:tcMar>
          </w:tcPr>
          <w:p w14:paraId="28EA7325" w14:textId="77777777" w:rsidR="00C66D20" w:rsidRPr="005C4A89" w:rsidRDefault="00C66D20" w:rsidP="00AF0D77">
            <w:pPr>
              <w:rPr>
                <w:rFonts w:ascii="Arial" w:eastAsia="Calibri" w:hAnsi="Arial" w:cs="Arial"/>
                <w:sz w:val="20"/>
                <w:szCs w:val="20"/>
                <w:lang w:eastAsia="en-US"/>
              </w:rPr>
            </w:pPr>
            <w:r w:rsidRPr="005C4A89">
              <w:rPr>
                <w:rFonts w:ascii="Arial" w:eastAsia="Calibri" w:hAnsi="Arial" w:cs="Arial"/>
                <w:sz w:val="20"/>
                <w:szCs w:val="20"/>
                <w:lang w:eastAsia="en-US"/>
              </w:rPr>
              <w:t>Soporte Técnico Remoto</w:t>
            </w:r>
          </w:p>
        </w:tc>
        <w:tc>
          <w:tcPr>
            <w:tcW w:w="1481" w:type="dxa"/>
            <w:shd w:val="clear" w:color="auto" w:fill="FFFFFF"/>
            <w:tcMar>
              <w:top w:w="0" w:type="dxa"/>
              <w:left w:w="108" w:type="dxa"/>
              <w:bottom w:w="0" w:type="dxa"/>
              <w:right w:w="108" w:type="dxa"/>
            </w:tcMar>
          </w:tcPr>
          <w:p w14:paraId="4550137B" w14:textId="77777777" w:rsidR="00C66D20" w:rsidRPr="005C4A89" w:rsidRDefault="00C66D20" w:rsidP="00AF0D77">
            <w:pPr>
              <w:rPr>
                <w:rFonts w:ascii="Arial" w:eastAsia="Calibri" w:hAnsi="Arial" w:cs="Arial"/>
                <w:sz w:val="20"/>
                <w:szCs w:val="20"/>
                <w:lang w:eastAsia="en-US"/>
              </w:rPr>
            </w:pPr>
            <w:r w:rsidRPr="005C4A89">
              <w:rPr>
                <w:rFonts w:ascii="Wingdings 2" w:hAnsi="Wingdings 2"/>
              </w:rPr>
              <w:t xml:space="preserve">  P</w:t>
            </w:r>
          </w:p>
        </w:tc>
        <w:tc>
          <w:tcPr>
            <w:tcW w:w="1275" w:type="dxa"/>
            <w:shd w:val="clear" w:color="auto" w:fill="FFFFFF"/>
          </w:tcPr>
          <w:p w14:paraId="2C0822A3" w14:textId="77777777" w:rsidR="00C66D20" w:rsidRPr="005C4A89" w:rsidRDefault="00C66D20" w:rsidP="00AF0D77">
            <w:r w:rsidRPr="005C4A89">
              <w:rPr>
                <w:rFonts w:ascii="Wingdings 2" w:hAnsi="Wingdings 2"/>
              </w:rPr>
              <w:t xml:space="preserve">  P</w:t>
            </w:r>
          </w:p>
        </w:tc>
      </w:tr>
      <w:tr w:rsidR="00C66D20" w:rsidRPr="005C4A89" w14:paraId="47BE3EA0" w14:textId="77777777" w:rsidTr="00AF0D77">
        <w:trPr>
          <w:trHeight w:val="262"/>
        </w:trPr>
        <w:tc>
          <w:tcPr>
            <w:tcW w:w="2517" w:type="dxa"/>
            <w:shd w:val="clear" w:color="auto" w:fill="FFFFFF"/>
            <w:tcMar>
              <w:top w:w="0" w:type="dxa"/>
              <w:left w:w="108" w:type="dxa"/>
              <w:bottom w:w="0" w:type="dxa"/>
              <w:right w:w="108" w:type="dxa"/>
            </w:tcMar>
          </w:tcPr>
          <w:p w14:paraId="6F02A5E3" w14:textId="77777777" w:rsidR="00C66D20" w:rsidRPr="005C4A89" w:rsidRDefault="00C66D20" w:rsidP="00AF0D77">
            <w:pPr>
              <w:rPr>
                <w:rFonts w:ascii="Arial" w:hAnsi="Arial" w:cs="Arial"/>
                <w:sz w:val="20"/>
                <w:szCs w:val="20"/>
              </w:rPr>
            </w:pPr>
            <w:r w:rsidRPr="005C4A89">
              <w:rPr>
                <w:rFonts w:ascii="Arial" w:eastAsia="Calibri" w:hAnsi="Arial" w:cs="Arial"/>
                <w:sz w:val="20"/>
                <w:szCs w:val="20"/>
                <w:lang w:eastAsia="en-US"/>
              </w:rPr>
              <w:t xml:space="preserve">Experiencia en años y certificaciones de manera preferente; experiencia y certificaciones comprobable documentalmente </w:t>
            </w:r>
          </w:p>
        </w:tc>
        <w:tc>
          <w:tcPr>
            <w:tcW w:w="1481" w:type="dxa"/>
            <w:shd w:val="clear" w:color="auto" w:fill="FFFFFF"/>
            <w:tcMar>
              <w:top w:w="0" w:type="dxa"/>
              <w:left w:w="108" w:type="dxa"/>
              <w:bottom w:w="0" w:type="dxa"/>
              <w:right w:w="108" w:type="dxa"/>
            </w:tcMar>
            <w:vAlign w:val="center"/>
          </w:tcPr>
          <w:p w14:paraId="53A2F657" w14:textId="77777777" w:rsidR="00C66D20" w:rsidRPr="005C4A89" w:rsidRDefault="00C66D20" w:rsidP="00AF0D77">
            <w:pPr>
              <w:rPr>
                <w:rFonts w:ascii="Arial" w:hAnsi="Arial" w:cs="Arial"/>
                <w:sz w:val="20"/>
                <w:szCs w:val="20"/>
              </w:rPr>
            </w:pPr>
            <w:r w:rsidRPr="005C4A89">
              <w:rPr>
                <w:rFonts w:ascii="Arial" w:eastAsia="Calibri" w:hAnsi="Arial" w:cs="Arial"/>
                <w:sz w:val="20"/>
                <w:szCs w:val="20"/>
                <w:lang w:eastAsia="en-US"/>
              </w:rPr>
              <w:t xml:space="preserve">1 o más años </w:t>
            </w:r>
          </w:p>
        </w:tc>
        <w:tc>
          <w:tcPr>
            <w:tcW w:w="1275" w:type="dxa"/>
            <w:shd w:val="clear" w:color="auto" w:fill="FFFFFF"/>
          </w:tcPr>
          <w:p w14:paraId="2DD151A1" w14:textId="77777777" w:rsidR="00C66D20" w:rsidRPr="005C4A89" w:rsidRDefault="00C66D20" w:rsidP="00AF0D77"/>
          <w:p w14:paraId="52356827" w14:textId="77777777" w:rsidR="00C66D20" w:rsidRPr="005C4A89" w:rsidRDefault="00C66D20" w:rsidP="00AF0D77">
            <w:pPr>
              <w:rPr>
                <w:rFonts w:ascii="Arial" w:eastAsia="Calibri" w:hAnsi="Arial" w:cs="Arial"/>
                <w:sz w:val="20"/>
                <w:szCs w:val="20"/>
                <w:lang w:eastAsia="en-US"/>
              </w:rPr>
            </w:pPr>
          </w:p>
          <w:p w14:paraId="65E971C3" w14:textId="77777777" w:rsidR="00C66D20" w:rsidRPr="005C4A89" w:rsidRDefault="00C66D20" w:rsidP="00AF0D77">
            <w:pPr>
              <w:rPr>
                <w:rFonts w:ascii="Arial" w:eastAsia="Calibri" w:hAnsi="Arial" w:cs="Arial"/>
                <w:sz w:val="20"/>
                <w:szCs w:val="20"/>
                <w:lang w:eastAsia="en-US"/>
              </w:rPr>
            </w:pPr>
            <w:r w:rsidRPr="005C4A89">
              <w:rPr>
                <w:rFonts w:ascii="Arial" w:eastAsia="Calibri" w:hAnsi="Arial" w:cs="Arial"/>
                <w:sz w:val="20"/>
                <w:szCs w:val="20"/>
                <w:lang w:eastAsia="en-US"/>
              </w:rPr>
              <w:t>1 o más año</w:t>
            </w:r>
          </w:p>
        </w:tc>
      </w:tr>
    </w:tbl>
    <w:p w14:paraId="1720D930" w14:textId="77777777" w:rsidR="00C66D20" w:rsidRDefault="00C66D20" w:rsidP="000F4C9D">
      <w:pPr>
        <w:spacing w:line="276" w:lineRule="auto"/>
        <w:jc w:val="both"/>
        <w:rPr>
          <w:rFonts w:ascii="Arial" w:eastAsia="Calibri" w:hAnsi="Arial" w:cs="Arial"/>
          <w:sz w:val="20"/>
          <w:szCs w:val="20"/>
          <w:lang w:eastAsia="es-MX"/>
        </w:rPr>
      </w:pPr>
    </w:p>
    <w:p w14:paraId="49D09DBE" w14:textId="77777777" w:rsidR="003B3061" w:rsidRDefault="003B3061" w:rsidP="000F4C9D">
      <w:pPr>
        <w:spacing w:line="276" w:lineRule="auto"/>
        <w:jc w:val="both"/>
        <w:rPr>
          <w:rFonts w:ascii="Arial" w:eastAsia="Calibri" w:hAnsi="Arial" w:cs="Arial"/>
          <w:sz w:val="20"/>
          <w:szCs w:val="20"/>
          <w:lang w:eastAsia="es-MX"/>
        </w:rPr>
      </w:pPr>
    </w:p>
    <w:p w14:paraId="010B4C75" w14:textId="77777777" w:rsidR="00C66D20" w:rsidRDefault="00C66D20" w:rsidP="000F4C9D">
      <w:pPr>
        <w:spacing w:line="276" w:lineRule="auto"/>
        <w:jc w:val="both"/>
        <w:rPr>
          <w:rFonts w:ascii="Arial" w:eastAsia="Calibri" w:hAnsi="Arial" w:cs="Arial"/>
          <w:sz w:val="20"/>
          <w:szCs w:val="20"/>
          <w:lang w:eastAsia="es-MX"/>
        </w:rPr>
      </w:pPr>
    </w:p>
    <w:p w14:paraId="3F651D15" w14:textId="77777777" w:rsidR="00C66D20" w:rsidRDefault="00C66D20" w:rsidP="000F4C9D">
      <w:pPr>
        <w:spacing w:line="276" w:lineRule="auto"/>
        <w:jc w:val="both"/>
        <w:rPr>
          <w:rFonts w:ascii="Arial" w:eastAsia="Calibri" w:hAnsi="Arial" w:cs="Arial"/>
          <w:sz w:val="20"/>
          <w:szCs w:val="20"/>
          <w:lang w:eastAsia="es-MX"/>
        </w:rPr>
      </w:pPr>
    </w:p>
    <w:p w14:paraId="1B62F573" w14:textId="77777777" w:rsidR="00C66D20" w:rsidRDefault="00C66D20" w:rsidP="000F4C9D">
      <w:pPr>
        <w:spacing w:line="276" w:lineRule="auto"/>
        <w:jc w:val="both"/>
        <w:rPr>
          <w:rFonts w:ascii="Arial" w:eastAsia="Calibri" w:hAnsi="Arial" w:cs="Arial"/>
          <w:sz w:val="20"/>
          <w:szCs w:val="20"/>
          <w:lang w:eastAsia="es-MX"/>
        </w:rPr>
      </w:pPr>
    </w:p>
    <w:p w14:paraId="62856BF4" w14:textId="77777777" w:rsidR="00C66D20" w:rsidRDefault="00C66D20" w:rsidP="000F4C9D">
      <w:pPr>
        <w:spacing w:line="276" w:lineRule="auto"/>
        <w:jc w:val="both"/>
        <w:rPr>
          <w:rFonts w:ascii="Arial" w:eastAsia="Calibri" w:hAnsi="Arial" w:cs="Arial"/>
          <w:sz w:val="20"/>
          <w:szCs w:val="20"/>
          <w:lang w:eastAsia="es-MX"/>
        </w:rPr>
      </w:pPr>
    </w:p>
    <w:p w14:paraId="3FBF4970" w14:textId="77777777" w:rsidR="00C66D20" w:rsidRDefault="00C66D20" w:rsidP="000F4C9D">
      <w:pPr>
        <w:spacing w:line="276" w:lineRule="auto"/>
        <w:jc w:val="both"/>
        <w:rPr>
          <w:rFonts w:ascii="Arial" w:eastAsia="Calibri" w:hAnsi="Arial" w:cs="Arial"/>
          <w:sz w:val="20"/>
          <w:szCs w:val="20"/>
          <w:lang w:eastAsia="es-MX"/>
        </w:rPr>
      </w:pPr>
    </w:p>
    <w:p w14:paraId="76F737C8" w14:textId="77777777" w:rsidR="005A197B" w:rsidRDefault="005A197B" w:rsidP="000F4C9D">
      <w:pPr>
        <w:spacing w:line="276" w:lineRule="auto"/>
        <w:jc w:val="both"/>
        <w:rPr>
          <w:rFonts w:ascii="Arial" w:eastAsia="Calibri" w:hAnsi="Arial" w:cs="Arial"/>
          <w:sz w:val="20"/>
          <w:szCs w:val="20"/>
          <w:lang w:eastAsia="es-MX"/>
        </w:rPr>
      </w:pPr>
    </w:p>
    <w:p w14:paraId="43D4A3F4" w14:textId="77777777" w:rsidR="005A197B" w:rsidRDefault="005A197B" w:rsidP="000F4C9D">
      <w:pPr>
        <w:spacing w:line="276" w:lineRule="auto"/>
        <w:jc w:val="both"/>
        <w:rPr>
          <w:rFonts w:ascii="Arial" w:eastAsia="Calibri" w:hAnsi="Arial" w:cs="Arial"/>
          <w:sz w:val="20"/>
          <w:szCs w:val="20"/>
          <w:lang w:eastAsia="es-MX"/>
        </w:rPr>
      </w:pPr>
    </w:p>
    <w:p w14:paraId="5CD1B3A4" w14:textId="77777777" w:rsidR="005A197B" w:rsidRDefault="005A197B" w:rsidP="000F4C9D">
      <w:pPr>
        <w:spacing w:line="276" w:lineRule="auto"/>
        <w:jc w:val="both"/>
        <w:rPr>
          <w:rFonts w:ascii="Arial" w:eastAsia="Calibri" w:hAnsi="Arial" w:cs="Arial"/>
          <w:sz w:val="20"/>
          <w:szCs w:val="20"/>
          <w:lang w:eastAsia="es-MX"/>
        </w:rPr>
      </w:pPr>
    </w:p>
    <w:p w14:paraId="456F6C51" w14:textId="77777777" w:rsidR="00410BC4" w:rsidRDefault="00410BC4" w:rsidP="000F4C9D">
      <w:pPr>
        <w:spacing w:line="276" w:lineRule="auto"/>
        <w:jc w:val="both"/>
        <w:rPr>
          <w:rFonts w:ascii="Arial" w:eastAsia="Calibri" w:hAnsi="Arial" w:cs="Arial"/>
          <w:sz w:val="20"/>
          <w:szCs w:val="20"/>
          <w:lang w:eastAsia="es-MX"/>
        </w:rPr>
      </w:pPr>
    </w:p>
    <w:p w14:paraId="06BC772D" w14:textId="77777777" w:rsidR="00410BC4" w:rsidRDefault="00410BC4" w:rsidP="000F4C9D">
      <w:pPr>
        <w:spacing w:line="276" w:lineRule="auto"/>
        <w:jc w:val="both"/>
        <w:rPr>
          <w:rFonts w:ascii="Arial" w:eastAsia="Calibri" w:hAnsi="Arial" w:cs="Arial"/>
          <w:sz w:val="20"/>
          <w:szCs w:val="20"/>
          <w:lang w:eastAsia="es-MX"/>
        </w:rPr>
      </w:pPr>
    </w:p>
    <w:p w14:paraId="41F546C8" w14:textId="77777777" w:rsidR="00410BC4" w:rsidRDefault="00410BC4" w:rsidP="000F4C9D">
      <w:pPr>
        <w:spacing w:line="276" w:lineRule="auto"/>
        <w:jc w:val="both"/>
        <w:rPr>
          <w:rFonts w:ascii="Arial" w:eastAsia="Calibri" w:hAnsi="Arial" w:cs="Arial"/>
          <w:sz w:val="20"/>
          <w:szCs w:val="20"/>
          <w:lang w:eastAsia="es-MX"/>
        </w:rPr>
      </w:pPr>
    </w:p>
    <w:p w14:paraId="6E94A8DD" w14:textId="77777777" w:rsidR="00410BC4" w:rsidRDefault="00410BC4" w:rsidP="000F4C9D">
      <w:pPr>
        <w:spacing w:line="276" w:lineRule="auto"/>
        <w:jc w:val="both"/>
        <w:rPr>
          <w:rFonts w:ascii="Arial" w:eastAsia="Calibri" w:hAnsi="Arial" w:cs="Arial"/>
          <w:sz w:val="20"/>
          <w:szCs w:val="20"/>
          <w:lang w:eastAsia="es-MX"/>
        </w:rPr>
      </w:pPr>
    </w:p>
    <w:p w14:paraId="3D9BA097" w14:textId="77777777" w:rsidR="00410BC4" w:rsidRDefault="00410BC4" w:rsidP="000F4C9D">
      <w:pPr>
        <w:spacing w:line="276" w:lineRule="auto"/>
        <w:jc w:val="both"/>
        <w:rPr>
          <w:rFonts w:ascii="Arial" w:eastAsia="Calibri" w:hAnsi="Arial" w:cs="Arial"/>
          <w:sz w:val="20"/>
          <w:szCs w:val="20"/>
          <w:lang w:eastAsia="es-MX"/>
        </w:rPr>
      </w:pPr>
    </w:p>
    <w:p w14:paraId="5DA2E56A" w14:textId="77777777" w:rsidR="00410BC4" w:rsidRDefault="00410BC4" w:rsidP="000F4C9D">
      <w:pPr>
        <w:spacing w:line="276" w:lineRule="auto"/>
        <w:jc w:val="both"/>
        <w:rPr>
          <w:rFonts w:ascii="Arial" w:eastAsia="Calibri" w:hAnsi="Arial" w:cs="Arial"/>
          <w:sz w:val="20"/>
          <w:szCs w:val="20"/>
          <w:lang w:eastAsia="es-MX"/>
        </w:rPr>
      </w:pPr>
    </w:p>
    <w:p w14:paraId="5E464006" w14:textId="77777777" w:rsidR="00410BC4" w:rsidRDefault="00410BC4" w:rsidP="000F4C9D">
      <w:pPr>
        <w:spacing w:line="276" w:lineRule="auto"/>
        <w:jc w:val="both"/>
        <w:rPr>
          <w:rFonts w:ascii="Arial" w:eastAsia="Calibri" w:hAnsi="Arial" w:cs="Arial"/>
          <w:sz w:val="20"/>
          <w:szCs w:val="20"/>
          <w:lang w:eastAsia="es-MX"/>
        </w:rPr>
      </w:pPr>
    </w:p>
    <w:p w14:paraId="1F614A0C" w14:textId="77777777" w:rsidR="00410BC4" w:rsidRDefault="00410BC4" w:rsidP="000F4C9D">
      <w:pPr>
        <w:spacing w:line="276" w:lineRule="auto"/>
        <w:jc w:val="both"/>
        <w:rPr>
          <w:rFonts w:ascii="Arial" w:eastAsia="Calibri" w:hAnsi="Arial" w:cs="Arial"/>
          <w:sz w:val="20"/>
          <w:szCs w:val="20"/>
          <w:lang w:eastAsia="es-MX"/>
        </w:rPr>
      </w:pPr>
    </w:p>
    <w:p w14:paraId="55088D3E" w14:textId="77777777" w:rsidR="00410BC4" w:rsidRDefault="00410BC4" w:rsidP="000F4C9D">
      <w:pPr>
        <w:spacing w:line="276" w:lineRule="auto"/>
        <w:jc w:val="both"/>
        <w:rPr>
          <w:rFonts w:ascii="Arial" w:eastAsia="Calibri" w:hAnsi="Arial" w:cs="Arial"/>
          <w:sz w:val="20"/>
          <w:szCs w:val="20"/>
          <w:lang w:eastAsia="es-MX"/>
        </w:rPr>
      </w:pPr>
    </w:p>
    <w:p w14:paraId="017E93C6" w14:textId="77777777" w:rsidR="00410BC4" w:rsidRDefault="00410BC4" w:rsidP="000F4C9D">
      <w:pPr>
        <w:spacing w:line="276" w:lineRule="auto"/>
        <w:jc w:val="both"/>
        <w:rPr>
          <w:rFonts w:ascii="Arial" w:eastAsia="Calibri" w:hAnsi="Arial" w:cs="Arial"/>
          <w:sz w:val="20"/>
          <w:szCs w:val="20"/>
          <w:lang w:eastAsia="es-MX"/>
        </w:rPr>
      </w:pPr>
    </w:p>
    <w:p w14:paraId="0DEB27D2" w14:textId="77777777" w:rsidR="00410BC4" w:rsidRDefault="00410BC4" w:rsidP="000F4C9D">
      <w:pPr>
        <w:spacing w:line="276" w:lineRule="auto"/>
        <w:jc w:val="both"/>
        <w:rPr>
          <w:rFonts w:ascii="Arial" w:eastAsia="Calibri" w:hAnsi="Arial" w:cs="Arial"/>
          <w:sz w:val="20"/>
          <w:szCs w:val="20"/>
          <w:lang w:eastAsia="es-MX"/>
        </w:rPr>
      </w:pPr>
    </w:p>
    <w:p w14:paraId="2E238AEC" w14:textId="77777777" w:rsidR="00410BC4" w:rsidRDefault="00410BC4" w:rsidP="000F4C9D">
      <w:pPr>
        <w:spacing w:line="276" w:lineRule="auto"/>
        <w:jc w:val="both"/>
        <w:rPr>
          <w:rFonts w:ascii="Arial" w:eastAsia="Calibri" w:hAnsi="Arial" w:cs="Arial"/>
          <w:sz w:val="20"/>
          <w:szCs w:val="20"/>
          <w:lang w:eastAsia="es-MX"/>
        </w:rPr>
      </w:pPr>
    </w:p>
    <w:p w14:paraId="115225CD" w14:textId="77777777" w:rsidR="00410BC4" w:rsidRDefault="00410BC4" w:rsidP="000F4C9D">
      <w:pPr>
        <w:spacing w:line="276" w:lineRule="auto"/>
        <w:jc w:val="both"/>
        <w:rPr>
          <w:rFonts w:ascii="Arial" w:eastAsia="Calibri" w:hAnsi="Arial" w:cs="Arial"/>
          <w:sz w:val="20"/>
          <w:szCs w:val="20"/>
          <w:lang w:eastAsia="es-MX"/>
        </w:rPr>
      </w:pPr>
    </w:p>
    <w:p w14:paraId="464FE073" w14:textId="77777777" w:rsidR="00410BC4" w:rsidRDefault="00410BC4" w:rsidP="000F4C9D">
      <w:pPr>
        <w:spacing w:line="276" w:lineRule="auto"/>
        <w:jc w:val="both"/>
        <w:rPr>
          <w:rFonts w:ascii="Arial" w:eastAsia="Calibri" w:hAnsi="Arial" w:cs="Arial"/>
          <w:sz w:val="20"/>
          <w:szCs w:val="20"/>
          <w:lang w:eastAsia="es-MX"/>
        </w:rPr>
      </w:pPr>
    </w:p>
    <w:p w14:paraId="728BE3E4" w14:textId="77777777" w:rsidR="00410BC4" w:rsidRDefault="00410BC4" w:rsidP="000F4C9D">
      <w:pPr>
        <w:spacing w:line="276" w:lineRule="auto"/>
        <w:jc w:val="both"/>
        <w:rPr>
          <w:rFonts w:ascii="Arial" w:eastAsia="Calibri" w:hAnsi="Arial" w:cs="Arial"/>
          <w:sz w:val="20"/>
          <w:szCs w:val="20"/>
          <w:lang w:eastAsia="es-MX"/>
        </w:rPr>
      </w:pPr>
    </w:p>
    <w:p w14:paraId="25CCAAE2" w14:textId="77777777" w:rsidR="00410BC4" w:rsidRDefault="00410BC4" w:rsidP="000F4C9D">
      <w:pPr>
        <w:spacing w:line="276" w:lineRule="auto"/>
        <w:jc w:val="both"/>
        <w:rPr>
          <w:rFonts w:ascii="Arial" w:eastAsia="Calibri" w:hAnsi="Arial" w:cs="Arial"/>
          <w:sz w:val="20"/>
          <w:szCs w:val="20"/>
          <w:lang w:eastAsia="es-MX"/>
        </w:rPr>
      </w:pPr>
    </w:p>
    <w:p w14:paraId="05987A78" w14:textId="77777777" w:rsidR="00410BC4" w:rsidRDefault="00410BC4" w:rsidP="000F4C9D">
      <w:pPr>
        <w:spacing w:line="276" w:lineRule="auto"/>
        <w:jc w:val="both"/>
        <w:rPr>
          <w:rFonts w:ascii="Arial" w:eastAsia="Calibri" w:hAnsi="Arial" w:cs="Arial"/>
          <w:sz w:val="20"/>
          <w:szCs w:val="20"/>
          <w:lang w:eastAsia="es-MX"/>
        </w:rPr>
      </w:pPr>
    </w:p>
    <w:p w14:paraId="02A5026F" w14:textId="77777777" w:rsidR="00410BC4" w:rsidRDefault="00410BC4" w:rsidP="000F4C9D">
      <w:pPr>
        <w:spacing w:line="276" w:lineRule="auto"/>
        <w:jc w:val="both"/>
        <w:rPr>
          <w:rFonts w:ascii="Arial" w:eastAsia="Calibri" w:hAnsi="Arial" w:cs="Arial"/>
          <w:sz w:val="20"/>
          <w:szCs w:val="20"/>
          <w:lang w:eastAsia="es-MX"/>
        </w:rPr>
      </w:pPr>
    </w:p>
    <w:p w14:paraId="19FBC234" w14:textId="77777777" w:rsidR="00410BC4" w:rsidRDefault="00410BC4" w:rsidP="000F4C9D">
      <w:pPr>
        <w:spacing w:line="276" w:lineRule="auto"/>
        <w:jc w:val="both"/>
        <w:rPr>
          <w:rFonts w:ascii="Arial" w:eastAsia="Calibri" w:hAnsi="Arial" w:cs="Arial"/>
          <w:sz w:val="20"/>
          <w:szCs w:val="20"/>
          <w:lang w:eastAsia="es-MX"/>
        </w:rPr>
      </w:pPr>
    </w:p>
    <w:p w14:paraId="47277150" w14:textId="77777777" w:rsidR="00410BC4" w:rsidRDefault="00410BC4" w:rsidP="000F4C9D">
      <w:pPr>
        <w:spacing w:line="276" w:lineRule="auto"/>
        <w:jc w:val="both"/>
        <w:rPr>
          <w:rFonts w:ascii="Arial" w:eastAsia="Calibri" w:hAnsi="Arial" w:cs="Arial"/>
          <w:sz w:val="20"/>
          <w:szCs w:val="20"/>
          <w:lang w:eastAsia="es-MX"/>
        </w:rPr>
      </w:pPr>
    </w:p>
    <w:p w14:paraId="602C0D15" w14:textId="77777777" w:rsidR="00410BC4" w:rsidRDefault="00410BC4" w:rsidP="000F4C9D">
      <w:pPr>
        <w:spacing w:line="276" w:lineRule="auto"/>
        <w:jc w:val="both"/>
        <w:rPr>
          <w:rFonts w:ascii="Arial" w:eastAsia="Calibri" w:hAnsi="Arial" w:cs="Arial"/>
          <w:sz w:val="20"/>
          <w:szCs w:val="20"/>
          <w:lang w:eastAsia="es-MX"/>
        </w:rPr>
      </w:pPr>
    </w:p>
    <w:p w14:paraId="146A86D7" w14:textId="63E6EFFB" w:rsidR="000F4C9D" w:rsidRPr="005C4A89" w:rsidRDefault="000F4C9D" w:rsidP="000F4C9D">
      <w:pPr>
        <w:spacing w:line="276" w:lineRule="auto"/>
        <w:jc w:val="both"/>
        <w:rPr>
          <w:rFonts w:ascii="Arial" w:eastAsia="Calibri" w:hAnsi="Arial" w:cs="Arial"/>
          <w:sz w:val="20"/>
          <w:szCs w:val="20"/>
          <w:lang w:eastAsia="es-MX"/>
        </w:rPr>
      </w:pPr>
      <w:r w:rsidRPr="005C4A89">
        <w:rPr>
          <w:rFonts w:ascii="Arial" w:eastAsia="Calibri" w:hAnsi="Arial" w:cs="Arial"/>
          <w:sz w:val="20"/>
          <w:szCs w:val="20"/>
          <w:lang w:eastAsia="es-MX"/>
        </w:rPr>
        <w:t xml:space="preserve">La </w:t>
      </w:r>
      <w:r w:rsidR="009651AD">
        <w:rPr>
          <w:rFonts w:ascii="Arial" w:eastAsia="Calibri" w:hAnsi="Arial" w:cs="Arial"/>
          <w:sz w:val="20"/>
          <w:szCs w:val="20"/>
          <w:lang w:eastAsia="es-MX"/>
        </w:rPr>
        <w:t>C</w:t>
      </w:r>
      <w:r w:rsidR="00CF1037">
        <w:rPr>
          <w:rFonts w:ascii="Arial" w:eastAsia="Calibri" w:hAnsi="Arial" w:cs="Arial"/>
          <w:sz w:val="20"/>
          <w:szCs w:val="20"/>
          <w:lang w:eastAsia="es-MX"/>
        </w:rPr>
        <w:t>MCRT</w:t>
      </w:r>
      <w:r w:rsidRPr="005C4A89">
        <w:rPr>
          <w:rFonts w:ascii="Arial" w:eastAsia="Calibri" w:hAnsi="Arial" w:cs="Arial"/>
          <w:sz w:val="20"/>
          <w:szCs w:val="20"/>
          <w:lang w:eastAsia="es-MX"/>
        </w:rPr>
        <w:t xml:space="preserve"> </w:t>
      </w:r>
      <w:r w:rsidR="00E1073A" w:rsidRPr="005C4A89">
        <w:rPr>
          <w:rFonts w:ascii="Arial" w:eastAsia="Calibri" w:hAnsi="Arial" w:cs="Arial"/>
          <w:sz w:val="20"/>
          <w:szCs w:val="20"/>
          <w:lang w:eastAsia="es-MX"/>
        </w:rPr>
        <w:t>opera actualmente en instalaciones propias del Instituto</w:t>
      </w:r>
      <w:r w:rsidRPr="005C4A89">
        <w:rPr>
          <w:rFonts w:ascii="Arial" w:eastAsia="Calibri" w:hAnsi="Arial" w:cs="Arial"/>
          <w:sz w:val="20"/>
          <w:szCs w:val="20"/>
          <w:lang w:eastAsia="es-MX"/>
        </w:rPr>
        <w:t xml:space="preserve">, </w:t>
      </w:r>
      <w:r w:rsidR="00CF1037">
        <w:rPr>
          <w:rFonts w:ascii="Arial" w:eastAsia="Calibri" w:hAnsi="Arial" w:cs="Arial"/>
          <w:sz w:val="20"/>
          <w:szCs w:val="20"/>
          <w:lang w:eastAsia="es-MX"/>
        </w:rPr>
        <w:t xml:space="preserve">siendo el </w:t>
      </w:r>
      <w:r w:rsidRPr="005C4A89">
        <w:rPr>
          <w:rFonts w:ascii="Arial" w:eastAsia="Calibri" w:hAnsi="Arial" w:cs="Arial"/>
          <w:sz w:val="20"/>
          <w:szCs w:val="20"/>
          <w:lang w:eastAsia="es-MX"/>
        </w:rPr>
        <w:t xml:space="preserve">único punto de contacto </w:t>
      </w:r>
      <w:r w:rsidR="00CF1037">
        <w:rPr>
          <w:rFonts w:ascii="Arial" w:eastAsia="Calibri" w:hAnsi="Arial" w:cs="Arial"/>
          <w:sz w:val="20"/>
          <w:szCs w:val="20"/>
          <w:lang w:eastAsia="es-MX"/>
        </w:rPr>
        <w:t xml:space="preserve">hacia </w:t>
      </w:r>
      <w:r w:rsidRPr="005C4A89">
        <w:rPr>
          <w:rFonts w:ascii="Arial" w:eastAsia="Calibri" w:hAnsi="Arial" w:cs="Arial"/>
          <w:sz w:val="20"/>
          <w:szCs w:val="20"/>
          <w:lang w:eastAsia="es-MX"/>
        </w:rPr>
        <w:t xml:space="preserve"> las áreas internas y </w:t>
      </w:r>
      <w:r w:rsidR="003320D0">
        <w:rPr>
          <w:rFonts w:ascii="Arial" w:eastAsia="Calibri" w:hAnsi="Arial" w:cs="Arial"/>
          <w:sz w:val="20"/>
          <w:szCs w:val="20"/>
          <w:lang w:eastAsia="es-MX"/>
        </w:rPr>
        <w:t xml:space="preserve">los </w:t>
      </w:r>
      <w:r w:rsidRPr="005C4A89">
        <w:rPr>
          <w:rFonts w:ascii="Arial" w:eastAsia="Calibri" w:hAnsi="Arial" w:cs="Arial"/>
          <w:sz w:val="20"/>
          <w:szCs w:val="20"/>
          <w:lang w:eastAsia="es-MX"/>
        </w:rPr>
        <w:t>usuario</w:t>
      </w:r>
      <w:r w:rsidR="003320D0">
        <w:rPr>
          <w:rFonts w:ascii="Arial" w:eastAsia="Calibri" w:hAnsi="Arial" w:cs="Arial"/>
          <w:sz w:val="20"/>
          <w:szCs w:val="20"/>
          <w:lang w:eastAsia="es-MX"/>
        </w:rPr>
        <w:t>s</w:t>
      </w:r>
      <w:r w:rsidRPr="005C4A89">
        <w:rPr>
          <w:rFonts w:ascii="Arial" w:eastAsia="Calibri" w:hAnsi="Arial" w:cs="Arial"/>
          <w:sz w:val="20"/>
          <w:szCs w:val="20"/>
          <w:lang w:eastAsia="es-MX"/>
        </w:rPr>
        <w:t xml:space="preserve"> final</w:t>
      </w:r>
      <w:r w:rsidR="003320D0">
        <w:rPr>
          <w:rFonts w:ascii="Arial" w:eastAsia="Calibri" w:hAnsi="Arial" w:cs="Arial"/>
          <w:sz w:val="20"/>
          <w:szCs w:val="20"/>
          <w:lang w:eastAsia="es-MX"/>
        </w:rPr>
        <w:t>es</w:t>
      </w:r>
      <w:r w:rsidR="007B77EE">
        <w:rPr>
          <w:rFonts w:ascii="Arial" w:eastAsia="Calibri" w:hAnsi="Arial" w:cs="Arial"/>
          <w:sz w:val="20"/>
          <w:szCs w:val="20"/>
          <w:lang w:eastAsia="es-MX"/>
        </w:rPr>
        <w:t xml:space="preserve"> del Instituto</w:t>
      </w:r>
      <w:r w:rsidR="00CF1037">
        <w:rPr>
          <w:rFonts w:ascii="Arial" w:eastAsia="Calibri" w:hAnsi="Arial" w:cs="Arial"/>
          <w:sz w:val="20"/>
          <w:szCs w:val="20"/>
          <w:lang w:eastAsia="es-MX"/>
        </w:rPr>
        <w:t>,</w:t>
      </w:r>
      <w:r w:rsidRPr="005C4A89">
        <w:rPr>
          <w:rFonts w:ascii="Arial" w:eastAsia="Calibri" w:hAnsi="Arial" w:cs="Arial"/>
          <w:sz w:val="20"/>
          <w:szCs w:val="20"/>
          <w:lang w:eastAsia="es-MX"/>
        </w:rPr>
        <w:t xml:space="preserve"> </w:t>
      </w:r>
      <w:r w:rsidR="00E1073A" w:rsidRPr="005C4A89">
        <w:rPr>
          <w:rFonts w:ascii="Arial" w:eastAsia="Calibri" w:hAnsi="Arial" w:cs="Arial"/>
          <w:sz w:val="20"/>
          <w:szCs w:val="20"/>
          <w:lang w:eastAsia="es-MX"/>
        </w:rPr>
        <w:t>así mismo</w:t>
      </w:r>
      <w:r w:rsidR="003320D0">
        <w:rPr>
          <w:rFonts w:ascii="Arial" w:eastAsia="Calibri" w:hAnsi="Arial" w:cs="Arial"/>
          <w:sz w:val="20"/>
          <w:szCs w:val="20"/>
          <w:lang w:eastAsia="es-MX"/>
        </w:rPr>
        <w:t xml:space="preserve">, la CMCRT </w:t>
      </w:r>
      <w:r w:rsidRPr="005C4A89">
        <w:rPr>
          <w:rFonts w:ascii="Arial" w:eastAsia="Calibri" w:hAnsi="Arial" w:cs="Arial"/>
          <w:sz w:val="20"/>
          <w:szCs w:val="20"/>
          <w:lang w:eastAsia="es-MX"/>
        </w:rPr>
        <w:t xml:space="preserve">es la responsable de registrar y dar seguimiento a los diferentes eventos relacionados </w:t>
      </w:r>
      <w:r w:rsidR="00E1073A" w:rsidRPr="005C4A89">
        <w:rPr>
          <w:rFonts w:ascii="Arial" w:eastAsia="Calibri" w:hAnsi="Arial" w:cs="Arial"/>
          <w:sz w:val="20"/>
          <w:szCs w:val="20"/>
          <w:lang w:eastAsia="es-MX"/>
        </w:rPr>
        <w:t xml:space="preserve">con </w:t>
      </w:r>
      <w:r w:rsidR="00AE6EF2">
        <w:rPr>
          <w:rFonts w:ascii="Arial" w:eastAsia="Calibri" w:hAnsi="Arial" w:cs="Arial"/>
          <w:sz w:val="20"/>
          <w:szCs w:val="20"/>
          <w:lang w:eastAsia="es-MX"/>
        </w:rPr>
        <w:t xml:space="preserve">la observabilidad </w:t>
      </w:r>
      <w:r w:rsidRPr="005C4A89">
        <w:rPr>
          <w:rFonts w:ascii="Arial" w:eastAsia="Calibri" w:hAnsi="Arial" w:cs="Arial"/>
          <w:sz w:val="20"/>
          <w:szCs w:val="20"/>
          <w:lang w:eastAsia="es-MX"/>
        </w:rPr>
        <w:t>de los procesos y servicios de Tecnologías de la Información, como son incidentes, requerimientos, atención de problemas y solicitudes de cambio</w:t>
      </w:r>
      <w:r w:rsidR="00AE6EF2">
        <w:rPr>
          <w:rFonts w:ascii="Arial" w:eastAsia="Calibri" w:hAnsi="Arial" w:cs="Arial"/>
          <w:sz w:val="20"/>
          <w:szCs w:val="20"/>
          <w:lang w:eastAsia="es-MX"/>
        </w:rPr>
        <w:t>, entre otros</w:t>
      </w:r>
      <w:r w:rsidRPr="005C4A89">
        <w:rPr>
          <w:rFonts w:ascii="Arial" w:eastAsia="Calibri" w:hAnsi="Arial" w:cs="Arial"/>
          <w:sz w:val="20"/>
          <w:szCs w:val="20"/>
          <w:lang w:eastAsia="es-MX"/>
        </w:rPr>
        <w:t>.</w:t>
      </w:r>
      <w:r w:rsidR="00E1073A" w:rsidRPr="005C4A89">
        <w:rPr>
          <w:rFonts w:ascii="Arial" w:eastAsia="Calibri" w:hAnsi="Arial" w:cs="Arial"/>
          <w:sz w:val="20"/>
          <w:szCs w:val="20"/>
          <w:lang w:eastAsia="es-MX"/>
        </w:rPr>
        <w:t xml:space="preserve"> </w:t>
      </w:r>
      <w:r w:rsidRPr="005C4A89">
        <w:rPr>
          <w:rFonts w:ascii="Arial" w:eastAsia="Calibri" w:hAnsi="Arial" w:cs="Arial"/>
          <w:sz w:val="20"/>
          <w:szCs w:val="20"/>
          <w:lang w:eastAsia="es-MX"/>
        </w:rPr>
        <w:t xml:space="preserve">La </w:t>
      </w:r>
      <w:r w:rsidR="00C37382">
        <w:rPr>
          <w:rFonts w:ascii="Arial" w:eastAsia="Calibri" w:hAnsi="Arial" w:cs="Arial"/>
          <w:sz w:val="20"/>
          <w:szCs w:val="20"/>
          <w:lang w:eastAsia="es-MX"/>
        </w:rPr>
        <w:t>CMCRT</w:t>
      </w:r>
      <w:r w:rsidRPr="005C4A89">
        <w:rPr>
          <w:rFonts w:ascii="Arial" w:eastAsia="Calibri" w:hAnsi="Arial" w:cs="Arial"/>
          <w:sz w:val="20"/>
          <w:szCs w:val="20"/>
          <w:lang w:eastAsia="es-MX"/>
        </w:rPr>
        <w:t>,</w:t>
      </w:r>
      <w:r w:rsidR="003320D0">
        <w:rPr>
          <w:rFonts w:ascii="Arial" w:eastAsia="Calibri" w:hAnsi="Arial" w:cs="Arial"/>
          <w:sz w:val="20"/>
          <w:szCs w:val="20"/>
          <w:lang w:eastAsia="es-MX"/>
        </w:rPr>
        <w:t xml:space="preserve"> cuenta actualmente con una plataforma de productos y herramientas</w:t>
      </w:r>
      <w:r w:rsidR="00452CD3">
        <w:rPr>
          <w:rFonts w:ascii="Arial" w:eastAsia="Calibri" w:hAnsi="Arial" w:cs="Arial"/>
          <w:sz w:val="20"/>
          <w:szCs w:val="20"/>
          <w:lang w:eastAsia="es-MX"/>
        </w:rPr>
        <w:t>,</w:t>
      </w:r>
      <w:r w:rsidR="003320D0">
        <w:rPr>
          <w:rFonts w:ascii="Arial" w:eastAsia="Calibri" w:hAnsi="Arial" w:cs="Arial"/>
          <w:sz w:val="20"/>
          <w:szCs w:val="20"/>
          <w:lang w:eastAsia="es-MX"/>
        </w:rPr>
        <w:t xml:space="preserve"> que permite</w:t>
      </w:r>
      <w:r w:rsidR="00452CD3">
        <w:rPr>
          <w:rFonts w:ascii="Arial" w:eastAsia="Calibri" w:hAnsi="Arial" w:cs="Arial"/>
          <w:sz w:val="20"/>
          <w:szCs w:val="20"/>
          <w:lang w:eastAsia="es-MX"/>
        </w:rPr>
        <w:t>n</w:t>
      </w:r>
      <w:r w:rsidR="003320D0">
        <w:rPr>
          <w:rFonts w:ascii="Arial" w:eastAsia="Calibri" w:hAnsi="Arial" w:cs="Arial"/>
          <w:sz w:val="20"/>
          <w:szCs w:val="20"/>
          <w:lang w:eastAsia="es-MX"/>
        </w:rPr>
        <w:t xml:space="preserve"> llevar a cabo las actividades antes mencionadas</w:t>
      </w:r>
      <w:r w:rsidRPr="005C4A89">
        <w:rPr>
          <w:rFonts w:ascii="Arial" w:eastAsia="Calibri" w:hAnsi="Arial" w:cs="Arial"/>
          <w:sz w:val="20"/>
          <w:szCs w:val="20"/>
          <w:lang w:eastAsia="es-MX"/>
        </w:rPr>
        <w:t>.</w:t>
      </w:r>
    </w:p>
    <w:p w14:paraId="44C308FF" w14:textId="77777777" w:rsidR="00410BC4" w:rsidRDefault="00410BC4" w:rsidP="000F4C9D">
      <w:pPr>
        <w:spacing w:line="276" w:lineRule="auto"/>
        <w:jc w:val="both"/>
        <w:rPr>
          <w:rFonts w:ascii="Arial" w:eastAsia="Calibri" w:hAnsi="Arial" w:cs="Arial"/>
          <w:sz w:val="20"/>
          <w:szCs w:val="20"/>
          <w:lang w:eastAsia="en-US"/>
        </w:rPr>
      </w:pPr>
    </w:p>
    <w:p w14:paraId="1B9B8725" w14:textId="5E18DABF" w:rsidR="000F4C9D" w:rsidRPr="005C4A89" w:rsidRDefault="000F4C9D" w:rsidP="000F4C9D">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00D83860" w:rsidRPr="00D83860">
        <w:rPr>
          <w:rFonts w:ascii="Arial" w:eastAsia="Calibri" w:hAnsi="Arial" w:cs="Arial"/>
          <w:b/>
          <w:bCs/>
          <w:sz w:val="20"/>
          <w:szCs w:val="20"/>
          <w:lang w:eastAsia="en-US"/>
        </w:rPr>
        <w:t>licitante</w:t>
      </w:r>
      <w:r w:rsidR="007230A6">
        <w:rPr>
          <w:rFonts w:ascii="Arial" w:eastAsia="Calibri" w:hAnsi="Arial" w:cs="Arial"/>
          <w:b/>
          <w:bCs/>
          <w:sz w:val="20"/>
          <w:szCs w:val="20"/>
          <w:lang w:eastAsia="en-US"/>
        </w:rPr>
        <w:t xml:space="preserve"> </w:t>
      </w:r>
      <w:r w:rsidR="007230A6" w:rsidRPr="007230A6">
        <w:rPr>
          <w:rFonts w:ascii="Arial" w:eastAsia="Calibri" w:hAnsi="Arial" w:cs="Arial"/>
          <w:b/>
          <w:bCs/>
          <w:sz w:val="20"/>
          <w:szCs w:val="20"/>
          <w:lang w:eastAsia="en-US"/>
        </w:rPr>
        <w:t>adjudicado</w:t>
      </w:r>
      <w:r w:rsidR="00D83860">
        <w:rPr>
          <w:rFonts w:ascii="Arial" w:eastAsia="Calibri" w:hAnsi="Arial" w:cs="Arial"/>
          <w:sz w:val="20"/>
          <w:szCs w:val="20"/>
          <w:lang w:eastAsia="en-US"/>
        </w:rPr>
        <w:t xml:space="preserve"> </w:t>
      </w:r>
      <w:r w:rsidR="0085339E">
        <w:rPr>
          <w:rFonts w:ascii="Arial" w:eastAsia="Calibri" w:hAnsi="Arial" w:cs="Arial"/>
          <w:sz w:val="20"/>
          <w:szCs w:val="20"/>
          <w:lang w:eastAsia="en-US"/>
        </w:rPr>
        <w:t xml:space="preserve">para brindar el </w:t>
      </w:r>
      <w:r w:rsidR="0015172E" w:rsidRPr="00410BC4">
        <w:rPr>
          <w:rFonts w:ascii="Arial" w:eastAsia="Calibri" w:hAnsi="Arial" w:cs="Arial"/>
          <w:b/>
          <w:bCs/>
          <w:sz w:val="20"/>
          <w:szCs w:val="20"/>
          <w:lang w:eastAsia="en-US"/>
        </w:rPr>
        <w:t>Servicio Administrado para la Gestión Operativa de la Coordinación de Monitoreo, Contacto y Riesgo Tecnológico</w:t>
      </w:r>
      <w:r w:rsidR="0085339E">
        <w:rPr>
          <w:rFonts w:ascii="Arial" w:eastAsia="Calibri" w:hAnsi="Arial" w:cs="Arial"/>
          <w:sz w:val="20"/>
          <w:szCs w:val="20"/>
          <w:lang w:eastAsia="en-US"/>
        </w:rPr>
        <w:t xml:space="preserve"> </w:t>
      </w:r>
      <w:r w:rsidRPr="005C4A89">
        <w:rPr>
          <w:rFonts w:ascii="Arial" w:eastAsia="Calibri" w:hAnsi="Arial" w:cs="Arial"/>
          <w:sz w:val="20"/>
          <w:szCs w:val="20"/>
          <w:lang w:eastAsia="en-US"/>
        </w:rPr>
        <w:t>deberá apegarse a las políticas</w:t>
      </w:r>
      <w:r w:rsidR="00E1073A" w:rsidRPr="005C4A89">
        <w:rPr>
          <w:rFonts w:ascii="Arial" w:eastAsia="Calibri" w:hAnsi="Arial" w:cs="Arial"/>
          <w:sz w:val="20"/>
          <w:szCs w:val="20"/>
          <w:lang w:eastAsia="en-US"/>
        </w:rPr>
        <w:t xml:space="preserve">, lineamientos </w:t>
      </w:r>
      <w:r w:rsidRPr="005C4A89">
        <w:rPr>
          <w:rFonts w:ascii="Arial" w:eastAsia="Calibri" w:hAnsi="Arial" w:cs="Arial"/>
          <w:sz w:val="20"/>
          <w:szCs w:val="20"/>
          <w:lang w:eastAsia="en-US"/>
        </w:rPr>
        <w:t xml:space="preserve">y procedimientos establecidos presentes o futuros por el Instituto para integrar las categorizaciones de los síntomas más comunes en los eventos relacionados con los procesos y servicios de seguridad de la información y deberá </w:t>
      </w:r>
      <w:r w:rsidR="00E1073A" w:rsidRPr="005C4A89">
        <w:rPr>
          <w:rFonts w:ascii="Arial" w:eastAsia="Calibri" w:hAnsi="Arial" w:cs="Arial"/>
          <w:sz w:val="20"/>
          <w:szCs w:val="20"/>
          <w:lang w:eastAsia="en-US"/>
        </w:rPr>
        <w:t xml:space="preserve">estar </w:t>
      </w:r>
      <w:r w:rsidRPr="005C4A89">
        <w:rPr>
          <w:rFonts w:ascii="Arial" w:eastAsia="Calibri" w:hAnsi="Arial" w:cs="Arial"/>
          <w:sz w:val="20"/>
          <w:szCs w:val="20"/>
          <w:lang w:eastAsia="en-US"/>
        </w:rPr>
        <w:t>ubica</w:t>
      </w:r>
      <w:r w:rsidR="00E1073A" w:rsidRPr="005C4A89">
        <w:rPr>
          <w:rFonts w:ascii="Arial" w:eastAsia="Calibri" w:hAnsi="Arial" w:cs="Arial"/>
          <w:sz w:val="20"/>
          <w:szCs w:val="20"/>
          <w:lang w:eastAsia="en-US"/>
        </w:rPr>
        <w:t>do</w:t>
      </w:r>
      <w:r w:rsidRPr="005C4A89">
        <w:rPr>
          <w:rFonts w:ascii="Arial" w:eastAsia="Calibri" w:hAnsi="Arial" w:cs="Arial"/>
          <w:sz w:val="20"/>
          <w:szCs w:val="20"/>
          <w:lang w:eastAsia="en-US"/>
        </w:rPr>
        <w:t xml:space="preserve"> físicamente en Territorio Nacional.</w:t>
      </w:r>
    </w:p>
    <w:p w14:paraId="389C52D6" w14:textId="77777777" w:rsidR="000F4C9D" w:rsidRPr="005C4A89" w:rsidRDefault="000F4C9D" w:rsidP="000F4C9D">
      <w:pPr>
        <w:spacing w:line="276" w:lineRule="auto"/>
        <w:jc w:val="both"/>
        <w:rPr>
          <w:rFonts w:ascii="Arial" w:eastAsia="Calibri" w:hAnsi="Arial" w:cs="Arial"/>
          <w:sz w:val="20"/>
          <w:szCs w:val="20"/>
          <w:lang w:eastAsia="en-US"/>
        </w:rPr>
      </w:pPr>
    </w:p>
    <w:p w14:paraId="60229EA7" w14:textId="48AD2858" w:rsidR="000F4C9D" w:rsidRPr="005C4A89" w:rsidRDefault="000F4C9D" w:rsidP="000F4C9D">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lastRenderedPageBreak/>
        <w:t xml:space="preserve">El </w:t>
      </w:r>
      <w:r w:rsidR="00D83860" w:rsidRPr="00D83860">
        <w:rPr>
          <w:rFonts w:ascii="Arial" w:eastAsia="Calibri" w:hAnsi="Arial" w:cs="Arial"/>
          <w:b/>
          <w:bCs/>
          <w:sz w:val="20"/>
          <w:szCs w:val="20"/>
          <w:lang w:eastAsia="en-US"/>
        </w:rPr>
        <w:t>licitante</w:t>
      </w:r>
      <w:r w:rsidR="007230A6">
        <w:rPr>
          <w:rFonts w:ascii="Arial" w:eastAsia="Calibri" w:hAnsi="Arial" w:cs="Arial"/>
          <w:b/>
          <w:bCs/>
          <w:sz w:val="20"/>
          <w:szCs w:val="20"/>
          <w:lang w:eastAsia="en-US"/>
        </w:rPr>
        <w:t xml:space="preserve"> </w:t>
      </w:r>
      <w:r w:rsidR="007230A6" w:rsidRPr="007230A6">
        <w:rPr>
          <w:rFonts w:ascii="Arial" w:eastAsia="Calibri" w:hAnsi="Arial" w:cs="Arial"/>
          <w:b/>
          <w:bCs/>
          <w:sz w:val="20"/>
          <w:szCs w:val="20"/>
          <w:lang w:eastAsia="en-US"/>
        </w:rPr>
        <w:t>adjudicado</w:t>
      </w:r>
      <w:r w:rsidR="0085339E" w:rsidRPr="005C4A89">
        <w:rPr>
          <w:rFonts w:ascii="Arial" w:eastAsia="Calibri" w:hAnsi="Arial" w:cs="Arial"/>
          <w:sz w:val="20"/>
          <w:szCs w:val="20"/>
          <w:lang w:eastAsia="en-US"/>
        </w:rPr>
        <w:t xml:space="preserve"> </w:t>
      </w:r>
      <w:r w:rsidR="0085339E">
        <w:rPr>
          <w:rFonts w:ascii="Arial" w:eastAsia="Calibri" w:hAnsi="Arial" w:cs="Arial"/>
          <w:sz w:val="20"/>
          <w:szCs w:val="20"/>
          <w:lang w:eastAsia="en-US"/>
        </w:rPr>
        <w:t xml:space="preserve">para brindar el </w:t>
      </w:r>
      <w:r w:rsidR="0015172E" w:rsidRPr="00410BC4">
        <w:rPr>
          <w:rFonts w:ascii="Arial" w:eastAsia="Calibri" w:hAnsi="Arial" w:cs="Arial"/>
          <w:b/>
          <w:bCs/>
          <w:sz w:val="20"/>
          <w:szCs w:val="20"/>
          <w:lang w:eastAsia="en-US"/>
        </w:rPr>
        <w:t>Servicio Administrado para la Gestión Operativa de la Coordinación de Monitoreo, Contacto y Riesgo Tecnológico</w:t>
      </w:r>
      <w:r w:rsidR="0085339E">
        <w:rPr>
          <w:rFonts w:ascii="Arial" w:eastAsia="Calibri" w:hAnsi="Arial" w:cs="Arial"/>
          <w:sz w:val="20"/>
          <w:szCs w:val="20"/>
          <w:lang w:eastAsia="en-US"/>
        </w:rPr>
        <w:t xml:space="preserve"> </w:t>
      </w:r>
      <w:r w:rsidRPr="005C4A89">
        <w:rPr>
          <w:rFonts w:ascii="Arial" w:eastAsia="Calibri" w:hAnsi="Arial" w:cs="Arial"/>
          <w:sz w:val="20"/>
          <w:szCs w:val="20"/>
          <w:lang w:eastAsia="en-US"/>
        </w:rPr>
        <w:t xml:space="preserve">será responsable de asegurar </w:t>
      </w:r>
      <w:r w:rsidR="00B45C0D" w:rsidRPr="005C4A89">
        <w:rPr>
          <w:rFonts w:ascii="Arial" w:eastAsia="Calibri" w:hAnsi="Arial" w:cs="Arial"/>
          <w:sz w:val="20"/>
          <w:szCs w:val="20"/>
          <w:lang w:eastAsia="en-US"/>
        </w:rPr>
        <w:t>que los</w:t>
      </w:r>
      <w:r w:rsidRPr="005C4A89">
        <w:rPr>
          <w:rFonts w:ascii="Arial" w:eastAsia="Calibri" w:hAnsi="Arial" w:cs="Arial"/>
          <w:sz w:val="20"/>
          <w:szCs w:val="20"/>
          <w:lang w:eastAsia="en-US"/>
        </w:rPr>
        <w:t xml:space="preserve"> recursos especializados se </w:t>
      </w:r>
      <w:r w:rsidR="00E1073A" w:rsidRPr="005C4A89">
        <w:rPr>
          <w:rFonts w:ascii="Arial" w:eastAsia="Calibri" w:hAnsi="Arial" w:cs="Arial"/>
          <w:sz w:val="20"/>
          <w:szCs w:val="20"/>
          <w:lang w:eastAsia="en-US"/>
        </w:rPr>
        <w:t xml:space="preserve">integren </w:t>
      </w:r>
      <w:r w:rsidR="003505AF" w:rsidRPr="005C4A89">
        <w:rPr>
          <w:rFonts w:ascii="Arial" w:eastAsia="Calibri" w:hAnsi="Arial" w:cs="Arial"/>
          <w:sz w:val="20"/>
          <w:szCs w:val="20"/>
          <w:lang w:eastAsia="en-US"/>
        </w:rPr>
        <w:t>dentro</w:t>
      </w:r>
      <w:r w:rsidRPr="005C4A89">
        <w:rPr>
          <w:rFonts w:ascii="Arial" w:eastAsia="Calibri" w:hAnsi="Arial" w:cs="Arial"/>
          <w:sz w:val="20"/>
          <w:szCs w:val="20"/>
          <w:lang w:eastAsia="en-US"/>
        </w:rPr>
        <w:t xml:space="preserve"> del flujo de los procesos y servicios instrumentados por el Instituto y los definidos como parte de los servicios del presente anexo técnico coadyuvando a la implementación y mejora de </w:t>
      </w:r>
      <w:r w:rsidR="00452CD3">
        <w:rPr>
          <w:rFonts w:ascii="Arial" w:eastAsia="Calibri" w:hAnsi="Arial" w:cs="Arial"/>
          <w:sz w:val="20"/>
          <w:szCs w:val="20"/>
          <w:lang w:eastAsia="en-US"/>
        </w:rPr>
        <w:t>los mismos</w:t>
      </w:r>
      <w:r w:rsidRPr="005C4A89">
        <w:rPr>
          <w:rFonts w:ascii="Arial" w:eastAsia="Calibri" w:hAnsi="Arial" w:cs="Arial"/>
          <w:sz w:val="20"/>
          <w:szCs w:val="20"/>
          <w:lang w:eastAsia="en-US"/>
        </w:rPr>
        <w:t>.</w:t>
      </w:r>
    </w:p>
    <w:p w14:paraId="2B2D4E60" w14:textId="77777777" w:rsidR="000F4C9D" w:rsidRPr="005C4A89" w:rsidRDefault="000F4C9D" w:rsidP="000F4C9D">
      <w:pPr>
        <w:spacing w:line="276" w:lineRule="auto"/>
        <w:jc w:val="both"/>
        <w:rPr>
          <w:rFonts w:ascii="Arial" w:eastAsia="Calibri" w:hAnsi="Arial" w:cs="Arial"/>
          <w:sz w:val="20"/>
          <w:szCs w:val="20"/>
          <w:lang w:eastAsia="en-US"/>
        </w:rPr>
      </w:pPr>
    </w:p>
    <w:p w14:paraId="04248D53" w14:textId="6446CC90" w:rsidR="000F4C9D" w:rsidRPr="005C4A89" w:rsidRDefault="000F4C9D" w:rsidP="000F4C9D">
      <w:pPr>
        <w:autoSpaceDE w:val="0"/>
        <w:autoSpaceDN w:val="0"/>
        <w:adjustRightInd w:val="0"/>
        <w:jc w:val="both"/>
        <w:rPr>
          <w:rFonts w:ascii="Arial" w:hAnsi="Arial" w:cs="Arial"/>
          <w:sz w:val="20"/>
          <w:szCs w:val="20"/>
        </w:rPr>
      </w:pPr>
      <w:r w:rsidRPr="005C4A89">
        <w:rPr>
          <w:rFonts w:ascii="Arial" w:hAnsi="Arial" w:cs="Arial"/>
          <w:sz w:val="20"/>
          <w:szCs w:val="20"/>
        </w:rPr>
        <w:t xml:space="preserve">El </w:t>
      </w:r>
      <w:r w:rsidR="00D83860" w:rsidRPr="00D83860">
        <w:rPr>
          <w:rFonts w:ascii="Arial" w:eastAsia="Calibri" w:hAnsi="Arial" w:cs="Arial"/>
          <w:b/>
          <w:bCs/>
          <w:sz w:val="20"/>
          <w:szCs w:val="20"/>
          <w:lang w:eastAsia="en-US"/>
        </w:rPr>
        <w:t>licitante</w:t>
      </w:r>
      <w:r w:rsidR="00D83860">
        <w:rPr>
          <w:rFonts w:ascii="Arial" w:eastAsia="Calibri" w:hAnsi="Arial" w:cs="Arial"/>
          <w:sz w:val="20"/>
          <w:szCs w:val="20"/>
          <w:lang w:eastAsia="en-US"/>
        </w:rPr>
        <w:t xml:space="preserve"> </w:t>
      </w:r>
      <w:r w:rsidR="007230A6" w:rsidRPr="007230A6">
        <w:rPr>
          <w:rFonts w:ascii="Arial" w:eastAsia="Calibri" w:hAnsi="Arial" w:cs="Arial"/>
          <w:b/>
          <w:bCs/>
          <w:sz w:val="20"/>
          <w:szCs w:val="20"/>
          <w:lang w:eastAsia="en-US"/>
        </w:rPr>
        <w:t>adjudicado</w:t>
      </w:r>
      <w:r w:rsidR="007230A6">
        <w:rPr>
          <w:rFonts w:ascii="Arial" w:eastAsia="Calibri" w:hAnsi="Arial" w:cs="Arial"/>
          <w:sz w:val="20"/>
          <w:szCs w:val="20"/>
          <w:lang w:eastAsia="en-US"/>
        </w:rPr>
        <w:t xml:space="preserve"> </w:t>
      </w:r>
      <w:r w:rsidR="0085339E">
        <w:rPr>
          <w:rFonts w:ascii="Arial" w:eastAsia="Calibri" w:hAnsi="Arial" w:cs="Arial"/>
          <w:sz w:val="20"/>
          <w:szCs w:val="20"/>
          <w:lang w:eastAsia="en-US"/>
        </w:rPr>
        <w:t xml:space="preserve">para brindar el </w:t>
      </w:r>
      <w:r w:rsidR="0015172E" w:rsidRPr="00410BC4">
        <w:rPr>
          <w:rFonts w:ascii="Arial" w:eastAsia="Calibri" w:hAnsi="Arial" w:cs="Arial"/>
          <w:b/>
          <w:bCs/>
          <w:sz w:val="20"/>
          <w:szCs w:val="20"/>
          <w:lang w:eastAsia="en-US"/>
        </w:rPr>
        <w:t>Servicio Administrado para la Gestión Operativa de la Coordinación de Monitoreo, Contacto y Riesgo Tecnológico</w:t>
      </w:r>
      <w:r w:rsidRPr="005C4A89">
        <w:rPr>
          <w:rFonts w:ascii="Arial" w:hAnsi="Arial" w:cs="Arial"/>
          <w:sz w:val="20"/>
          <w:szCs w:val="20"/>
        </w:rPr>
        <w:t xml:space="preserve"> </w:t>
      </w:r>
      <w:r w:rsidR="00452CD3">
        <w:rPr>
          <w:rFonts w:ascii="Arial" w:hAnsi="Arial" w:cs="Arial"/>
          <w:sz w:val="20"/>
          <w:szCs w:val="20"/>
        </w:rPr>
        <w:t xml:space="preserve">deberá </w:t>
      </w:r>
      <w:r w:rsidRPr="005C4A89">
        <w:rPr>
          <w:rFonts w:ascii="Arial" w:hAnsi="Arial" w:cs="Arial"/>
          <w:sz w:val="20"/>
          <w:szCs w:val="20"/>
        </w:rPr>
        <w:t>proporcionar los siguientes servicios de manera enunciativa más no limitativa:</w:t>
      </w:r>
    </w:p>
    <w:p w14:paraId="094E5178" w14:textId="77777777" w:rsidR="000F4C9D" w:rsidRPr="005C4A89" w:rsidRDefault="000F4C9D" w:rsidP="000F4C9D">
      <w:pPr>
        <w:autoSpaceDE w:val="0"/>
        <w:autoSpaceDN w:val="0"/>
        <w:adjustRightInd w:val="0"/>
        <w:jc w:val="both"/>
        <w:rPr>
          <w:rFonts w:ascii="Arial" w:hAnsi="Arial" w:cs="Arial"/>
          <w:sz w:val="20"/>
          <w:szCs w:val="20"/>
        </w:rPr>
      </w:pPr>
    </w:p>
    <w:p w14:paraId="1C98116F" w14:textId="187E3F9F" w:rsidR="000F4C9D" w:rsidRPr="005C4A89" w:rsidRDefault="000F4C9D" w:rsidP="000F4C9D">
      <w:pPr>
        <w:pStyle w:val="Prrafodelista"/>
        <w:numPr>
          <w:ilvl w:val="0"/>
          <w:numId w:val="55"/>
        </w:numPr>
        <w:jc w:val="both"/>
        <w:rPr>
          <w:rFonts w:ascii="Arial" w:hAnsi="Arial" w:cs="Arial"/>
          <w:color w:val="000000"/>
          <w:sz w:val="20"/>
          <w:szCs w:val="20"/>
          <w:lang w:eastAsia="es-MX"/>
        </w:rPr>
      </w:pPr>
      <w:r w:rsidRPr="005C4A89">
        <w:rPr>
          <w:rFonts w:ascii="Arial" w:hAnsi="Arial" w:cs="Arial"/>
          <w:color w:val="000000"/>
          <w:sz w:val="20"/>
          <w:szCs w:val="20"/>
          <w:lang w:eastAsia="es-MX"/>
        </w:rPr>
        <w:t xml:space="preserve">Atención, </w:t>
      </w:r>
      <w:r w:rsidR="00E1073A" w:rsidRPr="005C4A89">
        <w:rPr>
          <w:rFonts w:ascii="Arial" w:hAnsi="Arial" w:cs="Arial"/>
          <w:color w:val="000000"/>
          <w:sz w:val="20"/>
          <w:szCs w:val="20"/>
          <w:lang w:eastAsia="es-MX"/>
        </w:rPr>
        <w:t>s</w:t>
      </w:r>
      <w:r w:rsidRPr="005C4A89">
        <w:rPr>
          <w:rFonts w:ascii="Arial" w:hAnsi="Arial" w:cs="Arial"/>
          <w:color w:val="000000"/>
          <w:sz w:val="20"/>
          <w:szCs w:val="20"/>
          <w:lang w:eastAsia="es-MX"/>
        </w:rPr>
        <w:t xml:space="preserve">olución y documentación de </w:t>
      </w:r>
      <w:r w:rsidR="00E1073A" w:rsidRPr="005C4A89">
        <w:rPr>
          <w:rFonts w:ascii="Arial" w:hAnsi="Arial" w:cs="Arial"/>
          <w:color w:val="000000"/>
          <w:sz w:val="20"/>
          <w:szCs w:val="20"/>
          <w:lang w:eastAsia="es-MX"/>
        </w:rPr>
        <w:t>i</w:t>
      </w:r>
      <w:r w:rsidRPr="005C4A89">
        <w:rPr>
          <w:rFonts w:ascii="Arial" w:hAnsi="Arial" w:cs="Arial"/>
          <w:color w:val="000000"/>
          <w:sz w:val="20"/>
          <w:szCs w:val="20"/>
          <w:lang w:eastAsia="es-MX"/>
        </w:rPr>
        <w:t>ncidentes/</w:t>
      </w:r>
      <w:r w:rsidR="00E1073A" w:rsidRPr="005C4A89">
        <w:rPr>
          <w:rFonts w:ascii="Arial" w:hAnsi="Arial" w:cs="Arial"/>
          <w:color w:val="000000"/>
          <w:sz w:val="20"/>
          <w:szCs w:val="20"/>
          <w:lang w:eastAsia="es-MX"/>
        </w:rPr>
        <w:t>r</w:t>
      </w:r>
      <w:r w:rsidRPr="005C4A89">
        <w:rPr>
          <w:rFonts w:ascii="Arial" w:hAnsi="Arial" w:cs="Arial"/>
          <w:color w:val="000000"/>
          <w:sz w:val="20"/>
          <w:szCs w:val="20"/>
          <w:lang w:eastAsia="es-MX"/>
        </w:rPr>
        <w:t xml:space="preserve">equerimientos del </w:t>
      </w:r>
      <w:r w:rsidR="00E1073A" w:rsidRPr="005C4A89">
        <w:rPr>
          <w:rFonts w:ascii="Arial" w:hAnsi="Arial" w:cs="Arial"/>
          <w:color w:val="000000"/>
          <w:sz w:val="20"/>
          <w:szCs w:val="20"/>
          <w:lang w:eastAsia="es-MX"/>
        </w:rPr>
        <w:t>u</w:t>
      </w:r>
      <w:r w:rsidRPr="005C4A89">
        <w:rPr>
          <w:rFonts w:ascii="Arial" w:hAnsi="Arial" w:cs="Arial"/>
          <w:color w:val="000000"/>
          <w:sz w:val="20"/>
          <w:szCs w:val="20"/>
          <w:lang w:eastAsia="es-MX"/>
        </w:rPr>
        <w:t xml:space="preserve">suario </w:t>
      </w:r>
      <w:r w:rsidR="00E1073A" w:rsidRPr="005C4A89">
        <w:rPr>
          <w:rFonts w:ascii="Arial" w:hAnsi="Arial" w:cs="Arial"/>
          <w:color w:val="000000"/>
          <w:sz w:val="20"/>
          <w:szCs w:val="20"/>
          <w:lang w:eastAsia="es-MX"/>
        </w:rPr>
        <w:t>f</w:t>
      </w:r>
      <w:r w:rsidRPr="005C4A89">
        <w:rPr>
          <w:rFonts w:ascii="Arial" w:hAnsi="Arial" w:cs="Arial"/>
          <w:color w:val="000000"/>
          <w:sz w:val="20"/>
          <w:szCs w:val="20"/>
          <w:lang w:eastAsia="es-MX"/>
        </w:rPr>
        <w:t xml:space="preserve">inal mediante llamada telefónica / chat / mail / self service con opción si es requerido, de realizar conexión </w:t>
      </w:r>
      <w:r w:rsidR="00E1073A" w:rsidRPr="005C4A89">
        <w:rPr>
          <w:rFonts w:ascii="Arial" w:hAnsi="Arial" w:cs="Arial"/>
          <w:color w:val="000000"/>
          <w:sz w:val="20"/>
          <w:szCs w:val="20"/>
          <w:lang w:eastAsia="es-MX"/>
        </w:rPr>
        <w:t>r</w:t>
      </w:r>
      <w:r w:rsidRPr="005C4A89">
        <w:rPr>
          <w:rFonts w:ascii="Arial" w:hAnsi="Arial" w:cs="Arial"/>
          <w:color w:val="000000"/>
          <w:sz w:val="20"/>
          <w:szCs w:val="20"/>
          <w:lang w:eastAsia="es-MX"/>
        </w:rPr>
        <w:t>emota</w:t>
      </w:r>
    </w:p>
    <w:p w14:paraId="10E18294" w14:textId="1CA28D73" w:rsidR="000F4C9D" w:rsidRPr="005C4A89" w:rsidRDefault="000F4C9D" w:rsidP="00EC5428">
      <w:pPr>
        <w:pStyle w:val="Prrafodelista"/>
        <w:numPr>
          <w:ilvl w:val="0"/>
          <w:numId w:val="55"/>
        </w:numPr>
        <w:jc w:val="both"/>
        <w:rPr>
          <w:rFonts w:ascii="Arial" w:hAnsi="Arial" w:cs="Arial"/>
          <w:color w:val="000000"/>
          <w:sz w:val="20"/>
          <w:szCs w:val="20"/>
          <w:lang w:eastAsia="es-MX"/>
        </w:rPr>
      </w:pPr>
      <w:r w:rsidRPr="005C4A89">
        <w:rPr>
          <w:rFonts w:ascii="Arial" w:hAnsi="Arial" w:cs="Arial"/>
          <w:color w:val="000000"/>
          <w:sz w:val="20"/>
          <w:szCs w:val="20"/>
          <w:lang w:eastAsia="es-MX"/>
        </w:rPr>
        <w:t>Documentación detallada</w:t>
      </w:r>
      <w:r w:rsidR="00EC5428" w:rsidRPr="005C4A89">
        <w:rPr>
          <w:rFonts w:ascii="Arial" w:hAnsi="Arial" w:cs="Arial"/>
          <w:color w:val="000000"/>
          <w:sz w:val="20"/>
          <w:szCs w:val="20"/>
          <w:lang w:eastAsia="es-MX"/>
        </w:rPr>
        <w:t xml:space="preserve">, pormenorizada, legible </w:t>
      </w:r>
      <w:r w:rsidRPr="005C4A89">
        <w:rPr>
          <w:rFonts w:ascii="Arial" w:hAnsi="Arial" w:cs="Arial"/>
          <w:color w:val="000000"/>
          <w:sz w:val="20"/>
          <w:szCs w:val="20"/>
          <w:lang w:eastAsia="es-MX"/>
        </w:rPr>
        <w:t xml:space="preserve">y adecuada de los reportes resueltos </w:t>
      </w:r>
      <w:r w:rsidR="00EC5428" w:rsidRPr="005C4A89">
        <w:rPr>
          <w:rFonts w:ascii="Arial" w:hAnsi="Arial" w:cs="Arial"/>
          <w:color w:val="000000"/>
          <w:sz w:val="20"/>
          <w:szCs w:val="20"/>
          <w:lang w:eastAsia="es-MX"/>
        </w:rPr>
        <w:t xml:space="preserve">y su registro </w:t>
      </w:r>
      <w:r w:rsidR="00410BC4">
        <w:rPr>
          <w:rFonts w:ascii="Arial" w:hAnsi="Arial" w:cs="Arial"/>
          <w:color w:val="000000"/>
          <w:sz w:val="20"/>
          <w:szCs w:val="20"/>
          <w:lang w:eastAsia="es-MX"/>
        </w:rPr>
        <w:t>en Remedy</w:t>
      </w:r>
      <w:r w:rsidR="00EC5428" w:rsidRPr="005C4A89">
        <w:rPr>
          <w:rFonts w:ascii="Arial" w:hAnsi="Arial" w:cs="Arial"/>
          <w:color w:val="000000"/>
          <w:sz w:val="20"/>
          <w:szCs w:val="20"/>
          <w:lang w:eastAsia="es-MX"/>
        </w:rPr>
        <w:t>.</w:t>
      </w:r>
    </w:p>
    <w:p w14:paraId="365B2489" w14:textId="7E19F7AB" w:rsidR="000F4C9D" w:rsidRPr="005C4A89" w:rsidRDefault="000F4C9D" w:rsidP="000F4C9D">
      <w:pPr>
        <w:pStyle w:val="Prrafodelista"/>
        <w:numPr>
          <w:ilvl w:val="0"/>
          <w:numId w:val="55"/>
        </w:numPr>
        <w:jc w:val="both"/>
        <w:rPr>
          <w:rFonts w:ascii="Arial" w:hAnsi="Arial" w:cs="Arial"/>
          <w:color w:val="000000"/>
          <w:sz w:val="20"/>
          <w:szCs w:val="20"/>
          <w:lang w:eastAsia="es-MX"/>
        </w:rPr>
      </w:pPr>
      <w:r w:rsidRPr="005C4A89">
        <w:rPr>
          <w:rFonts w:ascii="Arial" w:hAnsi="Arial" w:cs="Arial"/>
          <w:color w:val="000000"/>
          <w:sz w:val="20"/>
          <w:szCs w:val="20"/>
          <w:lang w:eastAsia="es-MX"/>
        </w:rPr>
        <w:t xml:space="preserve">Cierre y documentación de acuerdo con </w:t>
      </w:r>
      <w:r w:rsidR="00EC5428" w:rsidRPr="005C4A89">
        <w:rPr>
          <w:rFonts w:ascii="Arial" w:hAnsi="Arial" w:cs="Arial"/>
          <w:color w:val="000000"/>
          <w:sz w:val="20"/>
          <w:szCs w:val="20"/>
          <w:lang w:eastAsia="es-MX"/>
        </w:rPr>
        <w:t xml:space="preserve">las mejores prácticas recomendadas por </w:t>
      </w:r>
      <w:r w:rsidRPr="005C4A89">
        <w:rPr>
          <w:rFonts w:ascii="Arial" w:hAnsi="Arial" w:cs="Arial"/>
          <w:color w:val="000000"/>
          <w:sz w:val="20"/>
          <w:szCs w:val="20"/>
          <w:lang w:eastAsia="es-MX"/>
        </w:rPr>
        <w:t>ITIL</w:t>
      </w:r>
      <w:r w:rsidR="00EC5428" w:rsidRPr="005C4A89">
        <w:rPr>
          <w:rFonts w:ascii="Arial" w:hAnsi="Arial" w:cs="Arial"/>
          <w:color w:val="000000"/>
          <w:sz w:val="20"/>
          <w:szCs w:val="20"/>
          <w:lang w:eastAsia="es-MX"/>
        </w:rPr>
        <w:t xml:space="preserve"> V4</w:t>
      </w:r>
      <w:r w:rsidRPr="005C4A89">
        <w:rPr>
          <w:rFonts w:ascii="Arial" w:hAnsi="Arial" w:cs="Arial"/>
          <w:color w:val="000000"/>
          <w:sz w:val="20"/>
          <w:szCs w:val="20"/>
          <w:lang w:eastAsia="es-MX"/>
        </w:rPr>
        <w:t xml:space="preserve"> de los </w:t>
      </w:r>
      <w:r w:rsidR="00E1073A" w:rsidRPr="005C4A89">
        <w:rPr>
          <w:rFonts w:ascii="Arial" w:hAnsi="Arial" w:cs="Arial"/>
          <w:color w:val="000000"/>
          <w:sz w:val="20"/>
          <w:szCs w:val="20"/>
          <w:lang w:eastAsia="es-MX"/>
        </w:rPr>
        <w:t>i</w:t>
      </w:r>
      <w:r w:rsidRPr="005C4A89">
        <w:rPr>
          <w:rFonts w:ascii="Arial" w:hAnsi="Arial" w:cs="Arial"/>
          <w:color w:val="000000"/>
          <w:sz w:val="20"/>
          <w:szCs w:val="20"/>
          <w:lang w:eastAsia="es-MX"/>
        </w:rPr>
        <w:t>ncidentes</w:t>
      </w:r>
      <w:r w:rsidR="00EC5428" w:rsidRPr="005C4A89">
        <w:rPr>
          <w:rFonts w:ascii="Arial" w:hAnsi="Arial" w:cs="Arial"/>
          <w:color w:val="000000"/>
          <w:sz w:val="20"/>
          <w:szCs w:val="20"/>
          <w:lang w:eastAsia="es-MX"/>
        </w:rPr>
        <w:t xml:space="preserve"> y/o </w:t>
      </w:r>
      <w:r w:rsidR="00E1073A" w:rsidRPr="005C4A89">
        <w:rPr>
          <w:rFonts w:ascii="Arial" w:hAnsi="Arial" w:cs="Arial"/>
          <w:color w:val="000000"/>
          <w:sz w:val="20"/>
          <w:szCs w:val="20"/>
          <w:lang w:eastAsia="es-MX"/>
        </w:rPr>
        <w:t>r</w:t>
      </w:r>
      <w:r w:rsidRPr="005C4A89">
        <w:rPr>
          <w:rFonts w:ascii="Arial" w:hAnsi="Arial" w:cs="Arial"/>
          <w:color w:val="000000"/>
          <w:sz w:val="20"/>
          <w:szCs w:val="20"/>
          <w:lang w:eastAsia="es-MX"/>
        </w:rPr>
        <w:t>equerimientos</w:t>
      </w:r>
      <w:r w:rsidR="00EC5428" w:rsidRPr="005C4A89">
        <w:rPr>
          <w:rFonts w:ascii="Arial" w:hAnsi="Arial" w:cs="Arial"/>
          <w:color w:val="000000"/>
          <w:sz w:val="20"/>
          <w:szCs w:val="20"/>
          <w:lang w:eastAsia="es-MX"/>
        </w:rPr>
        <w:t>, cambios y problemas</w:t>
      </w:r>
      <w:r w:rsidRPr="005C4A89">
        <w:rPr>
          <w:rFonts w:ascii="Arial" w:hAnsi="Arial" w:cs="Arial"/>
          <w:color w:val="000000"/>
          <w:sz w:val="20"/>
          <w:szCs w:val="20"/>
          <w:lang w:eastAsia="es-MX"/>
        </w:rPr>
        <w:t>.</w:t>
      </w:r>
    </w:p>
    <w:p w14:paraId="61955B28" w14:textId="4C7DAD49" w:rsidR="000F4C9D" w:rsidRPr="005C4A89" w:rsidRDefault="000F4C9D" w:rsidP="000F4C9D">
      <w:pPr>
        <w:pStyle w:val="Prrafodelista"/>
        <w:numPr>
          <w:ilvl w:val="0"/>
          <w:numId w:val="55"/>
        </w:numPr>
        <w:jc w:val="both"/>
        <w:rPr>
          <w:rFonts w:ascii="Arial" w:hAnsi="Arial" w:cs="Arial"/>
          <w:sz w:val="20"/>
          <w:szCs w:val="20"/>
        </w:rPr>
      </w:pPr>
      <w:r w:rsidRPr="005C4A89">
        <w:rPr>
          <w:rFonts w:ascii="Arial" w:hAnsi="Arial" w:cs="Arial"/>
          <w:sz w:val="20"/>
          <w:szCs w:val="20"/>
        </w:rPr>
        <w:t>Apoyo en las pruebas y durante la liberación de un nuevo software, aplicaciones, integración, parches y pruebas de software desarrolladas por el Instituto</w:t>
      </w:r>
      <w:r w:rsidR="00EC5428" w:rsidRPr="005C4A89">
        <w:rPr>
          <w:rFonts w:ascii="Arial" w:hAnsi="Arial" w:cs="Arial"/>
          <w:sz w:val="20"/>
          <w:szCs w:val="20"/>
        </w:rPr>
        <w:t xml:space="preserve"> </w:t>
      </w:r>
      <w:r w:rsidR="0085339E">
        <w:rPr>
          <w:rFonts w:ascii="Arial" w:hAnsi="Arial" w:cs="Arial"/>
          <w:sz w:val="20"/>
          <w:szCs w:val="20"/>
        </w:rPr>
        <w:t>y/</w:t>
      </w:r>
      <w:r w:rsidR="00EC5428" w:rsidRPr="005C4A89">
        <w:rPr>
          <w:rFonts w:ascii="Arial" w:hAnsi="Arial" w:cs="Arial"/>
          <w:sz w:val="20"/>
          <w:szCs w:val="20"/>
        </w:rPr>
        <w:t>o por terceros</w:t>
      </w:r>
      <w:r w:rsidRPr="005C4A89">
        <w:rPr>
          <w:rFonts w:ascii="Arial" w:hAnsi="Arial" w:cs="Arial"/>
          <w:sz w:val="20"/>
          <w:szCs w:val="20"/>
        </w:rPr>
        <w:t>.</w:t>
      </w:r>
    </w:p>
    <w:p w14:paraId="39D700FF" w14:textId="55AB3E14" w:rsidR="000F4C9D" w:rsidRPr="005C4A89" w:rsidRDefault="000F4C9D" w:rsidP="000F4C9D">
      <w:pPr>
        <w:pStyle w:val="Prrafodelista"/>
        <w:numPr>
          <w:ilvl w:val="0"/>
          <w:numId w:val="53"/>
        </w:numPr>
        <w:autoSpaceDE w:val="0"/>
        <w:autoSpaceDN w:val="0"/>
        <w:adjustRightInd w:val="0"/>
        <w:jc w:val="both"/>
        <w:rPr>
          <w:rFonts w:ascii="Arial" w:hAnsi="Arial" w:cs="Arial"/>
          <w:sz w:val="20"/>
          <w:szCs w:val="20"/>
          <w:lang w:eastAsia="en-US"/>
        </w:rPr>
      </w:pPr>
      <w:r w:rsidRPr="005C4A89">
        <w:rPr>
          <w:rFonts w:ascii="Arial" w:hAnsi="Arial" w:cs="Arial"/>
          <w:sz w:val="20"/>
          <w:szCs w:val="20"/>
          <w:lang w:eastAsia="en-US"/>
        </w:rPr>
        <w:t xml:space="preserve">Apoyo de manera inmediata en </w:t>
      </w:r>
      <w:r w:rsidR="00EC5428" w:rsidRPr="005C4A89">
        <w:rPr>
          <w:rFonts w:ascii="Arial" w:hAnsi="Arial" w:cs="Arial"/>
          <w:sz w:val="20"/>
          <w:szCs w:val="20"/>
          <w:lang w:eastAsia="en-US"/>
        </w:rPr>
        <w:t xml:space="preserve">los sets de </w:t>
      </w:r>
      <w:r w:rsidRPr="005C4A89">
        <w:rPr>
          <w:rFonts w:ascii="Arial" w:hAnsi="Arial" w:cs="Arial"/>
          <w:sz w:val="20"/>
          <w:szCs w:val="20"/>
          <w:lang w:eastAsia="en-US"/>
        </w:rPr>
        <w:t xml:space="preserve">pruebas </w:t>
      </w:r>
      <w:r w:rsidR="00EC5428" w:rsidRPr="005C4A89">
        <w:rPr>
          <w:rFonts w:ascii="Arial" w:hAnsi="Arial" w:cs="Arial"/>
          <w:sz w:val="20"/>
          <w:szCs w:val="20"/>
          <w:lang w:eastAsia="en-US"/>
        </w:rPr>
        <w:t xml:space="preserve">previas y posteriores en </w:t>
      </w:r>
      <w:r w:rsidRPr="005C4A89">
        <w:rPr>
          <w:rFonts w:ascii="Arial" w:hAnsi="Arial" w:cs="Arial"/>
          <w:sz w:val="20"/>
          <w:szCs w:val="20"/>
          <w:lang w:eastAsia="en-US"/>
        </w:rPr>
        <w:t>caso</w:t>
      </w:r>
      <w:r w:rsidR="00EC5428" w:rsidRPr="005C4A89">
        <w:rPr>
          <w:rFonts w:ascii="Arial" w:hAnsi="Arial" w:cs="Arial"/>
          <w:sz w:val="20"/>
          <w:szCs w:val="20"/>
          <w:lang w:eastAsia="en-US"/>
        </w:rPr>
        <w:t>s</w:t>
      </w:r>
      <w:r w:rsidRPr="005C4A89">
        <w:rPr>
          <w:rFonts w:ascii="Arial" w:hAnsi="Arial" w:cs="Arial"/>
          <w:sz w:val="20"/>
          <w:szCs w:val="20"/>
          <w:lang w:eastAsia="en-US"/>
        </w:rPr>
        <w:t xml:space="preserve"> de desastre y en su ejecución.</w:t>
      </w:r>
    </w:p>
    <w:p w14:paraId="084E0CF5" w14:textId="190809C0" w:rsidR="000F4C9D" w:rsidRPr="005C4A89" w:rsidRDefault="000F4C9D" w:rsidP="00EC5428">
      <w:pPr>
        <w:pStyle w:val="Prrafodelista"/>
        <w:numPr>
          <w:ilvl w:val="0"/>
          <w:numId w:val="53"/>
        </w:numPr>
        <w:autoSpaceDE w:val="0"/>
        <w:autoSpaceDN w:val="0"/>
        <w:adjustRightInd w:val="0"/>
        <w:jc w:val="both"/>
        <w:rPr>
          <w:rFonts w:ascii="Arial" w:hAnsi="Arial" w:cs="Arial"/>
          <w:sz w:val="20"/>
          <w:szCs w:val="20"/>
          <w:lang w:eastAsia="en-US"/>
        </w:rPr>
      </w:pPr>
      <w:r w:rsidRPr="005C4A89">
        <w:rPr>
          <w:rFonts w:ascii="Arial" w:hAnsi="Arial" w:cs="Arial"/>
          <w:sz w:val="20"/>
          <w:szCs w:val="20"/>
          <w:lang w:eastAsia="en-US"/>
        </w:rPr>
        <w:t>Atención, solución y documentación detallada</w:t>
      </w:r>
      <w:r w:rsidR="00EC5428" w:rsidRPr="005C4A89">
        <w:rPr>
          <w:rFonts w:ascii="Arial" w:hAnsi="Arial" w:cs="Arial"/>
          <w:sz w:val="20"/>
          <w:szCs w:val="20"/>
          <w:lang w:eastAsia="en-US"/>
        </w:rPr>
        <w:t xml:space="preserve"> y legible</w:t>
      </w:r>
      <w:r w:rsidRPr="005C4A89">
        <w:rPr>
          <w:rFonts w:ascii="Arial" w:hAnsi="Arial" w:cs="Arial"/>
          <w:sz w:val="20"/>
          <w:szCs w:val="20"/>
          <w:lang w:eastAsia="en-US"/>
        </w:rPr>
        <w:t xml:space="preserve"> de los reportes o tickets enviados </w:t>
      </w:r>
      <w:r w:rsidR="00EC5428" w:rsidRPr="005C4A89">
        <w:rPr>
          <w:rFonts w:ascii="Arial" w:hAnsi="Arial" w:cs="Arial"/>
          <w:sz w:val="20"/>
          <w:szCs w:val="20"/>
          <w:lang w:eastAsia="en-US"/>
        </w:rPr>
        <w:t xml:space="preserve">a los recursos especializados </w:t>
      </w:r>
      <w:r w:rsidRPr="005C4A89">
        <w:rPr>
          <w:rFonts w:ascii="Arial" w:hAnsi="Arial" w:cs="Arial"/>
          <w:sz w:val="20"/>
          <w:szCs w:val="20"/>
          <w:lang w:eastAsia="en-US"/>
        </w:rPr>
        <w:t xml:space="preserve">para </w:t>
      </w:r>
      <w:r w:rsidR="00EC5428" w:rsidRPr="005C4A89">
        <w:rPr>
          <w:rFonts w:ascii="Arial" w:hAnsi="Arial" w:cs="Arial"/>
          <w:sz w:val="20"/>
          <w:szCs w:val="20"/>
          <w:lang w:eastAsia="en-US"/>
        </w:rPr>
        <w:t xml:space="preserve">la </w:t>
      </w:r>
      <w:r w:rsidRPr="005C4A89">
        <w:rPr>
          <w:rFonts w:ascii="Arial" w:hAnsi="Arial" w:cs="Arial"/>
          <w:sz w:val="20"/>
          <w:szCs w:val="20"/>
          <w:lang w:eastAsia="en-US"/>
        </w:rPr>
        <w:t>atención</w:t>
      </w:r>
      <w:r w:rsidR="00EC5428" w:rsidRPr="005C4A89">
        <w:rPr>
          <w:rFonts w:ascii="Arial" w:hAnsi="Arial" w:cs="Arial"/>
          <w:sz w:val="20"/>
          <w:szCs w:val="20"/>
          <w:lang w:eastAsia="en-US"/>
        </w:rPr>
        <w:t xml:space="preserve"> y observabilidad de</w:t>
      </w:r>
      <w:r w:rsidRPr="005C4A89">
        <w:rPr>
          <w:rFonts w:ascii="Arial" w:hAnsi="Arial" w:cs="Arial"/>
          <w:sz w:val="20"/>
          <w:szCs w:val="20"/>
          <w:lang w:eastAsia="en-US"/>
        </w:rPr>
        <w:t xml:space="preserve"> </w:t>
      </w:r>
      <w:r w:rsidR="00EC5428" w:rsidRPr="005C4A89">
        <w:rPr>
          <w:rFonts w:ascii="Arial" w:hAnsi="Arial" w:cs="Arial"/>
          <w:sz w:val="20"/>
          <w:szCs w:val="20"/>
          <w:lang w:eastAsia="en-US"/>
        </w:rPr>
        <w:t>la salud de las herramientas</w:t>
      </w:r>
      <w:r w:rsidR="00BA17E3">
        <w:rPr>
          <w:rFonts w:ascii="Arial" w:hAnsi="Arial" w:cs="Arial"/>
          <w:sz w:val="20"/>
          <w:szCs w:val="20"/>
          <w:lang w:eastAsia="en-US"/>
        </w:rPr>
        <w:t xml:space="preserve">,  </w:t>
      </w:r>
      <w:r w:rsidR="00994F8C" w:rsidRPr="005C4A89">
        <w:rPr>
          <w:rFonts w:ascii="Arial" w:hAnsi="Arial" w:cs="Arial"/>
          <w:sz w:val="20"/>
          <w:szCs w:val="20"/>
          <w:lang w:eastAsia="en-US"/>
        </w:rPr>
        <w:t xml:space="preserve">así como del </w:t>
      </w:r>
      <w:r w:rsidRPr="005C4A89">
        <w:rPr>
          <w:rFonts w:ascii="Arial" w:hAnsi="Arial" w:cs="Arial"/>
          <w:sz w:val="20"/>
          <w:szCs w:val="20"/>
          <w:lang w:eastAsia="en-US"/>
        </w:rPr>
        <w:t>hardware</w:t>
      </w:r>
      <w:r w:rsidR="00994F8C" w:rsidRPr="005C4A89">
        <w:rPr>
          <w:rFonts w:ascii="Arial" w:hAnsi="Arial" w:cs="Arial"/>
          <w:sz w:val="20"/>
          <w:szCs w:val="20"/>
          <w:lang w:eastAsia="en-US"/>
        </w:rPr>
        <w:t xml:space="preserve"> donde se </w:t>
      </w:r>
      <w:r w:rsidR="00672903" w:rsidRPr="005C4A89">
        <w:rPr>
          <w:rFonts w:ascii="Arial" w:hAnsi="Arial" w:cs="Arial"/>
          <w:sz w:val="20"/>
          <w:szCs w:val="20"/>
          <w:lang w:eastAsia="en-US"/>
        </w:rPr>
        <w:t>despliegan.</w:t>
      </w:r>
      <w:r w:rsidRPr="005C4A89">
        <w:rPr>
          <w:rFonts w:ascii="Arial" w:hAnsi="Arial" w:cs="Arial"/>
          <w:sz w:val="20"/>
          <w:szCs w:val="20"/>
          <w:lang w:eastAsia="en-US"/>
        </w:rPr>
        <w:t xml:space="preserve"> </w:t>
      </w:r>
    </w:p>
    <w:p w14:paraId="3553D012" w14:textId="0C6DA0BD" w:rsidR="000F4C9D" w:rsidRDefault="000F4C9D" w:rsidP="000F4C9D">
      <w:pPr>
        <w:pStyle w:val="Prrafodelista"/>
        <w:numPr>
          <w:ilvl w:val="0"/>
          <w:numId w:val="53"/>
        </w:numPr>
        <w:autoSpaceDE w:val="0"/>
        <w:autoSpaceDN w:val="0"/>
        <w:adjustRightInd w:val="0"/>
        <w:jc w:val="both"/>
        <w:rPr>
          <w:rFonts w:ascii="Arial" w:hAnsi="Arial" w:cs="Arial"/>
          <w:sz w:val="20"/>
          <w:szCs w:val="20"/>
          <w:lang w:eastAsia="en-US"/>
        </w:rPr>
      </w:pPr>
      <w:r w:rsidRPr="005C4A89">
        <w:rPr>
          <w:rFonts w:ascii="Arial" w:hAnsi="Arial" w:cs="Arial"/>
          <w:sz w:val="20"/>
          <w:szCs w:val="20"/>
          <w:lang w:eastAsia="en-US"/>
        </w:rPr>
        <w:t>Atención, solución y documentación de incidentes de software a los usuarios de</w:t>
      </w:r>
      <w:r w:rsidR="00EC5428" w:rsidRPr="005C4A89">
        <w:rPr>
          <w:rFonts w:ascii="Arial" w:hAnsi="Arial" w:cs="Arial"/>
          <w:sz w:val="20"/>
          <w:szCs w:val="20"/>
          <w:lang w:eastAsia="en-US"/>
        </w:rPr>
        <w:t>l</w:t>
      </w:r>
      <w:r w:rsidRPr="005C4A89">
        <w:rPr>
          <w:rFonts w:ascii="Arial" w:hAnsi="Arial" w:cs="Arial"/>
          <w:sz w:val="20"/>
          <w:szCs w:val="20"/>
          <w:lang w:eastAsia="en-US"/>
        </w:rPr>
        <w:t xml:space="preserve"> Instituto (hardware, sistemas operativos, aplicaciones comerciales y aplicaciones desarrolladas por el Instituto)</w:t>
      </w:r>
      <w:r w:rsidR="0085339E">
        <w:rPr>
          <w:rFonts w:ascii="Arial" w:hAnsi="Arial" w:cs="Arial"/>
          <w:sz w:val="20"/>
          <w:szCs w:val="20"/>
          <w:lang w:eastAsia="en-US"/>
        </w:rPr>
        <w:t>.</w:t>
      </w:r>
    </w:p>
    <w:p w14:paraId="238841F0" w14:textId="0B81918E" w:rsidR="0085339E" w:rsidRDefault="0085339E" w:rsidP="000F4C9D">
      <w:pPr>
        <w:pStyle w:val="Prrafodelista"/>
        <w:numPr>
          <w:ilvl w:val="0"/>
          <w:numId w:val="53"/>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Mantener</w:t>
      </w:r>
      <w:r w:rsidR="001F1BAE">
        <w:rPr>
          <w:rFonts w:ascii="Arial" w:hAnsi="Arial" w:cs="Arial"/>
          <w:sz w:val="20"/>
          <w:szCs w:val="20"/>
          <w:lang w:eastAsia="en-US"/>
        </w:rPr>
        <w:t xml:space="preserve"> y</w:t>
      </w:r>
      <w:r>
        <w:rPr>
          <w:rFonts w:ascii="Arial" w:hAnsi="Arial" w:cs="Arial"/>
          <w:sz w:val="20"/>
          <w:szCs w:val="20"/>
          <w:lang w:eastAsia="en-US"/>
        </w:rPr>
        <w:t xml:space="preserve"> dar seguimiento a la observabilidad de los servicios y aplicaciones </w:t>
      </w:r>
      <w:r w:rsidR="001F1BAE">
        <w:rPr>
          <w:rFonts w:ascii="Arial" w:hAnsi="Arial" w:cs="Arial"/>
          <w:sz w:val="20"/>
          <w:szCs w:val="20"/>
          <w:lang w:eastAsia="en-US"/>
        </w:rPr>
        <w:t>que brinda el Instituto a sus usuarios finales, tanto internos como externos.</w:t>
      </w:r>
    </w:p>
    <w:p w14:paraId="7EF49CB3" w14:textId="5A17E560" w:rsidR="001F1BAE" w:rsidRPr="001F1BAE" w:rsidRDefault="001F1BAE" w:rsidP="000F4C9D">
      <w:pPr>
        <w:pStyle w:val="Prrafodelista"/>
        <w:numPr>
          <w:ilvl w:val="0"/>
          <w:numId w:val="53"/>
        </w:numPr>
        <w:autoSpaceDE w:val="0"/>
        <w:autoSpaceDN w:val="0"/>
        <w:adjustRightInd w:val="0"/>
        <w:jc w:val="both"/>
        <w:rPr>
          <w:rFonts w:ascii="Arial" w:hAnsi="Arial" w:cs="Arial"/>
          <w:sz w:val="20"/>
          <w:szCs w:val="20"/>
          <w:lang w:eastAsia="en-US"/>
        </w:rPr>
      </w:pPr>
      <w:r>
        <w:rPr>
          <w:rFonts w:ascii="Arial" w:hAnsi="Arial" w:cs="Arial"/>
          <w:sz w:val="20"/>
          <w:szCs w:val="20"/>
          <w:lang w:eastAsia="en-US"/>
        </w:rPr>
        <w:t xml:space="preserve">Informar sobre los </w:t>
      </w:r>
      <w:r w:rsidRPr="005C4A89">
        <w:rPr>
          <w:rFonts w:ascii="Arial" w:hAnsi="Arial" w:cs="Arial"/>
          <w:color w:val="000000"/>
          <w:sz w:val="20"/>
          <w:szCs w:val="20"/>
        </w:rPr>
        <w:t>cambios de estado</w:t>
      </w:r>
      <w:r>
        <w:rPr>
          <w:rFonts w:ascii="Arial" w:hAnsi="Arial" w:cs="Arial"/>
          <w:color w:val="000000"/>
          <w:sz w:val="20"/>
          <w:szCs w:val="20"/>
        </w:rPr>
        <w:t xml:space="preserve"> de salud de la infraestructura donde se encuentran desplegados los servicios y aplicaciones del Instituto.</w:t>
      </w:r>
    </w:p>
    <w:p w14:paraId="7611A3E0" w14:textId="7F7D1843" w:rsidR="001F1BAE" w:rsidRPr="005C4A89" w:rsidRDefault="001F1BAE" w:rsidP="000F4C9D">
      <w:pPr>
        <w:pStyle w:val="Prrafodelista"/>
        <w:numPr>
          <w:ilvl w:val="0"/>
          <w:numId w:val="53"/>
        </w:numPr>
        <w:autoSpaceDE w:val="0"/>
        <w:autoSpaceDN w:val="0"/>
        <w:adjustRightInd w:val="0"/>
        <w:jc w:val="both"/>
        <w:rPr>
          <w:rFonts w:ascii="Arial" w:hAnsi="Arial" w:cs="Arial"/>
          <w:sz w:val="20"/>
          <w:szCs w:val="20"/>
          <w:lang w:eastAsia="en-US"/>
        </w:rPr>
      </w:pPr>
      <w:r>
        <w:rPr>
          <w:rFonts w:ascii="Arial" w:hAnsi="Arial" w:cs="Arial"/>
          <w:color w:val="000000"/>
          <w:sz w:val="20"/>
          <w:szCs w:val="20"/>
        </w:rPr>
        <w:t>Configurar y mantener actualizadas las métricas y umbrales de observabilidad de las herramientas tecnológicas.</w:t>
      </w:r>
    </w:p>
    <w:p w14:paraId="6B621DCD" w14:textId="77777777" w:rsidR="000F4C9D" w:rsidRPr="005C4A89" w:rsidRDefault="000F4C9D" w:rsidP="000F4C9D">
      <w:pPr>
        <w:pStyle w:val="Prrafodelista"/>
        <w:autoSpaceDE w:val="0"/>
        <w:autoSpaceDN w:val="0"/>
        <w:adjustRightInd w:val="0"/>
        <w:jc w:val="both"/>
        <w:rPr>
          <w:rFonts w:ascii="Arial" w:hAnsi="Arial" w:cs="Arial"/>
          <w:szCs w:val="20"/>
          <w:lang w:eastAsia="en-US"/>
        </w:rPr>
      </w:pPr>
    </w:p>
    <w:p w14:paraId="2E1E2474" w14:textId="41F8335D" w:rsidR="000F4C9D" w:rsidRPr="005C4A89" w:rsidRDefault="005F3F9C" w:rsidP="000F4C9D">
      <w:p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 xml:space="preserve">Los </w:t>
      </w:r>
      <w:r w:rsidR="004006B7" w:rsidRPr="005C4A89">
        <w:rPr>
          <w:rFonts w:ascii="Arial" w:eastAsia="MS Mincho" w:hAnsi="Arial" w:cs="Arial"/>
          <w:sz w:val="20"/>
          <w:szCs w:val="20"/>
        </w:rPr>
        <w:t>recursos especializados</w:t>
      </w:r>
      <w:r w:rsidR="000F4C9D" w:rsidRPr="005C4A89">
        <w:rPr>
          <w:rFonts w:ascii="Arial" w:eastAsia="MS Mincho" w:hAnsi="Arial" w:cs="Arial"/>
          <w:sz w:val="20"/>
          <w:szCs w:val="20"/>
        </w:rPr>
        <w:t xml:space="preserve"> que el </w:t>
      </w:r>
      <w:r w:rsidR="00D83860">
        <w:rPr>
          <w:rFonts w:ascii="Arial" w:eastAsia="MS Mincho" w:hAnsi="Arial" w:cs="Arial"/>
          <w:b/>
          <w:bCs/>
          <w:sz w:val="20"/>
          <w:szCs w:val="20"/>
        </w:rPr>
        <w:t xml:space="preserve">licitante </w:t>
      </w:r>
      <w:r w:rsidR="007230A6">
        <w:rPr>
          <w:rFonts w:ascii="Arial" w:eastAsia="MS Mincho" w:hAnsi="Arial" w:cs="Arial"/>
          <w:b/>
          <w:bCs/>
          <w:sz w:val="20"/>
          <w:szCs w:val="20"/>
        </w:rPr>
        <w:t xml:space="preserve">adjudicado </w:t>
      </w:r>
      <w:r w:rsidR="000F4C9D" w:rsidRPr="005C4A89">
        <w:rPr>
          <w:rFonts w:ascii="Arial" w:eastAsia="MS Mincho" w:hAnsi="Arial" w:cs="Arial"/>
          <w:sz w:val="20"/>
          <w:szCs w:val="20"/>
        </w:rPr>
        <w:t>designe</w:t>
      </w:r>
      <w:r w:rsidR="001F1BAE">
        <w:rPr>
          <w:rFonts w:ascii="Arial" w:eastAsia="MS Mincho" w:hAnsi="Arial" w:cs="Arial"/>
          <w:sz w:val="20"/>
          <w:szCs w:val="20"/>
        </w:rPr>
        <w:t>,</w:t>
      </w:r>
      <w:r w:rsidR="000F4C9D" w:rsidRPr="005C4A89">
        <w:rPr>
          <w:rFonts w:ascii="Arial" w:eastAsia="MS Mincho" w:hAnsi="Arial" w:cs="Arial"/>
          <w:sz w:val="20"/>
          <w:szCs w:val="20"/>
        </w:rPr>
        <w:t xml:space="preserve"> deberá</w:t>
      </w:r>
      <w:r w:rsidR="00994F8C" w:rsidRPr="005C4A89">
        <w:rPr>
          <w:rFonts w:ascii="Arial" w:eastAsia="MS Mincho" w:hAnsi="Arial" w:cs="Arial"/>
          <w:sz w:val="20"/>
          <w:szCs w:val="20"/>
        </w:rPr>
        <w:t>n</w:t>
      </w:r>
      <w:r w:rsidR="000F4C9D" w:rsidRPr="005C4A89">
        <w:rPr>
          <w:rFonts w:ascii="Arial" w:eastAsia="MS Mincho" w:hAnsi="Arial" w:cs="Arial"/>
          <w:sz w:val="20"/>
          <w:szCs w:val="20"/>
        </w:rPr>
        <w:t xml:space="preserve"> estar debidamente capacitado</w:t>
      </w:r>
      <w:r w:rsidR="00994F8C" w:rsidRPr="005C4A89">
        <w:rPr>
          <w:rFonts w:ascii="Arial" w:eastAsia="MS Mincho" w:hAnsi="Arial" w:cs="Arial"/>
          <w:sz w:val="20"/>
          <w:szCs w:val="20"/>
        </w:rPr>
        <w:t>s</w:t>
      </w:r>
      <w:r w:rsidR="00AF4553">
        <w:rPr>
          <w:rFonts w:ascii="Arial" w:eastAsia="MS Mincho" w:hAnsi="Arial" w:cs="Arial"/>
          <w:sz w:val="20"/>
          <w:szCs w:val="20"/>
        </w:rPr>
        <w:t xml:space="preserve">, </w:t>
      </w:r>
      <w:r w:rsidR="000F4C9D" w:rsidRPr="00452CD3">
        <w:rPr>
          <w:rFonts w:ascii="Arial" w:eastAsia="MS Mincho" w:hAnsi="Arial" w:cs="Arial"/>
          <w:b/>
          <w:bCs/>
          <w:sz w:val="20"/>
          <w:szCs w:val="20"/>
        </w:rPr>
        <w:t>certificado</w:t>
      </w:r>
      <w:r w:rsidR="00994F8C" w:rsidRPr="00452CD3">
        <w:rPr>
          <w:rFonts w:ascii="Arial" w:eastAsia="MS Mincho" w:hAnsi="Arial" w:cs="Arial"/>
          <w:b/>
          <w:bCs/>
          <w:sz w:val="20"/>
          <w:szCs w:val="20"/>
        </w:rPr>
        <w:t>s</w:t>
      </w:r>
      <w:r w:rsidR="000F4C9D" w:rsidRPr="00452CD3">
        <w:rPr>
          <w:rFonts w:ascii="Arial" w:eastAsia="MS Mincho" w:hAnsi="Arial" w:cs="Arial"/>
          <w:b/>
          <w:bCs/>
          <w:sz w:val="20"/>
          <w:szCs w:val="20"/>
        </w:rPr>
        <w:t xml:space="preserve"> preferente</w:t>
      </w:r>
      <w:r w:rsidR="00994F8C" w:rsidRPr="00452CD3">
        <w:rPr>
          <w:rFonts w:ascii="Arial" w:eastAsia="MS Mincho" w:hAnsi="Arial" w:cs="Arial"/>
          <w:b/>
          <w:bCs/>
          <w:sz w:val="20"/>
          <w:szCs w:val="20"/>
        </w:rPr>
        <w:t>mente</w:t>
      </w:r>
      <w:r w:rsidR="000F4C9D" w:rsidRPr="005C4A89">
        <w:rPr>
          <w:rFonts w:ascii="Arial" w:eastAsia="MS Mincho" w:hAnsi="Arial" w:cs="Arial"/>
          <w:sz w:val="20"/>
          <w:szCs w:val="20"/>
        </w:rPr>
        <w:t xml:space="preserve"> </w:t>
      </w:r>
      <w:r w:rsidR="00607DB1">
        <w:rPr>
          <w:rFonts w:ascii="Arial" w:eastAsia="MS Mincho" w:hAnsi="Arial" w:cs="Arial"/>
          <w:sz w:val="20"/>
          <w:szCs w:val="20"/>
        </w:rPr>
        <w:t>y</w:t>
      </w:r>
      <w:r w:rsidR="000F4C9D" w:rsidRPr="005C4A89">
        <w:rPr>
          <w:rFonts w:ascii="Arial" w:eastAsia="MS Mincho" w:hAnsi="Arial" w:cs="Arial"/>
          <w:sz w:val="20"/>
          <w:szCs w:val="20"/>
        </w:rPr>
        <w:t xml:space="preserve"> calificado</w:t>
      </w:r>
      <w:r w:rsidR="00994F8C" w:rsidRPr="005C4A89">
        <w:rPr>
          <w:rFonts w:ascii="Arial" w:eastAsia="MS Mincho" w:hAnsi="Arial" w:cs="Arial"/>
          <w:sz w:val="20"/>
          <w:szCs w:val="20"/>
        </w:rPr>
        <w:t>s</w:t>
      </w:r>
      <w:r w:rsidR="000F4C9D" w:rsidRPr="005C4A89">
        <w:rPr>
          <w:rFonts w:ascii="Arial" w:eastAsia="MS Mincho" w:hAnsi="Arial" w:cs="Arial"/>
          <w:sz w:val="20"/>
          <w:szCs w:val="20"/>
        </w:rPr>
        <w:t xml:space="preserve"> para el servicio y tareas encomendadas</w:t>
      </w:r>
      <w:r w:rsidR="00994F8C" w:rsidRPr="005C4A89">
        <w:rPr>
          <w:rFonts w:ascii="Arial" w:eastAsia="MS Mincho" w:hAnsi="Arial" w:cs="Arial"/>
          <w:sz w:val="20"/>
          <w:szCs w:val="20"/>
        </w:rPr>
        <w:t>.</w:t>
      </w:r>
      <w:r w:rsidR="000F4C9D" w:rsidRPr="005C4A89">
        <w:rPr>
          <w:rFonts w:ascii="Arial" w:eastAsia="MS Mincho" w:hAnsi="Arial" w:cs="Arial"/>
          <w:sz w:val="20"/>
          <w:szCs w:val="20"/>
        </w:rPr>
        <w:t xml:space="preserve"> El </w:t>
      </w:r>
      <w:r w:rsidR="00D83860" w:rsidRPr="00D83860">
        <w:rPr>
          <w:rFonts w:ascii="Arial" w:eastAsia="Calibri" w:hAnsi="Arial" w:cs="Arial"/>
          <w:b/>
          <w:bCs/>
          <w:sz w:val="20"/>
          <w:szCs w:val="20"/>
          <w:lang w:eastAsia="en-US"/>
        </w:rPr>
        <w:t>licitante</w:t>
      </w:r>
      <w:r w:rsidR="00D83860">
        <w:rPr>
          <w:rFonts w:ascii="Arial" w:eastAsia="Calibri" w:hAnsi="Arial" w:cs="Arial"/>
          <w:sz w:val="20"/>
          <w:szCs w:val="20"/>
          <w:lang w:eastAsia="en-US"/>
        </w:rPr>
        <w:t xml:space="preserve"> </w:t>
      </w:r>
      <w:r w:rsidR="007230A6" w:rsidRPr="007230A6">
        <w:rPr>
          <w:rFonts w:ascii="Arial" w:eastAsia="Calibri" w:hAnsi="Arial" w:cs="Arial"/>
          <w:b/>
          <w:bCs/>
          <w:sz w:val="20"/>
          <w:szCs w:val="20"/>
          <w:lang w:eastAsia="en-US"/>
        </w:rPr>
        <w:t>adjudicado</w:t>
      </w:r>
      <w:r w:rsidR="007230A6">
        <w:rPr>
          <w:rFonts w:ascii="Arial" w:eastAsia="Calibri" w:hAnsi="Arial" w:cs="Arial"/>
          <w:sz w:val="20"/>
          <w:szCs w:val="20"/>
          <w:lang w:eastAsia="en-US"/>
        </w:rPr>
        <w:t xml:space="preserve"> </w:t>
      </w:r>
      <w:r w:rsidR="00994F8C" w:rsidRPr="005C4A89">
        <w:rPr>
          <w:rFonts w:ascii="Arial" w:eastAsia="MS Mincho" w:hAnsi="Arial" w:cs="Arial"/>
          <w:sz w:val="20"/>
          <w:szCs w:val="20"/>
        </w:rPr>
        <w:t xml:space="preserve">brindará la capacitación </w:t>
      </w:r>
      <w:r w:rsidR="000F4C9D" w:rsidRPr="005C4A89">
        <w:rPr>
          <w:rFonts w:ascii="Arial" w:eastAsia="MS Mincho" w:hAnsi="Arial" w:cs="Arial"/>
          <w:sz w:val="20"/>
          <w:szCs w:val="20"/>
        </w:rPr>
        <w:t>adecuad</w:t>
      </w:r>
      <w:r w:rsidR="00994F8C" w:rsidRPr="005C4A89">
        <w:rPr>
          <w:rFonts w:ascii="Arial" w:eastAsia="MS Mincho" w:hAnsi="Arial" w:cs="Arial"/>
          <w:sz w:val="20"/>
          <w:szCs w:val="20"/>
        </w:rPr>
        <w:t>a</w:t>
      </w:r>
      <w:r w:rsidR="000F4C9D" w:rsidRPr="005C4A89">
        <w:rPr>
          <w:rFonts w:ascii="Arial" w:eastAsia="MS Mincho" w:hAnsi="Arial" w:cs="Arial"/>
          <w:sz w:val="20"/>
          <w:szCs w:val="20"/>
        </w:rPr>
        <w:t xml:space="preserve"> para </w:t>
      </w:r>
      <w:r w:rsidR="00994F8C" w:rsidRPr="005C4A89">
        <w:rPr>
          <w:rFonts w:ascii="Arial" w:eastAsia="MS Mincho" w:hAnsi="Arial" w:cs="Arial"/>
          <w:sz w:val="20"/>
          <w:szCs w:val="20"/>
        </w:rPr>
        <w:t xml:space="preserve">el conocimiento en la actualización de las herramientas </w:t>
      </w:r>
      <w:r w:rsidR="00127B21">
        <w:rPr>
          <w:rFonts w:ascii="Arial" w:eastAsia="MS Mincho" w:hAnsi="Arial" w:cs="Arial"/>
          <w:sz w:val="20"/>
          <w:szCs w:val="20"/>
        </w:rPr>
        <w:t>Remedy</w:t>
      </w:r>
      <w:r w:rsidR="00994F8C" w:rsidRPr="005C4A89">
        <w:rPr>
          <w:rFonts w:ascii="Arial" w:eastAsia="MS Mincho" w:hAnsi="Arial" w:cs="Arial"/>
          <w:sz w:val="20"/>
          <w:szCs w:val="20"/>
        </w:rPr>
        <w:t xml:space="preserve"> </w:t>
      </w:r>
      <w:r w:rsidR="000F4C9D" w:rsidRPr="005C4A89">
        <w:rPr>
          <w:rFonts w:ascii="Arial" w:eastAsia="MS Mincho" w:hAnsi="Arial" w:cs="Arial"/>
          <w:sz w:val="20"/>
          <w:szCs w:val="20"/>
        </w:rPr>
        <w:t>el cual debe</w:t>
      </w:r>
      <w:r w:rsidR="00994F8C" w:rsidRPr="005C4A89">
        <w:rPr>
          <w:rFonts w:ascii="Arial" w:eastAsia="MS Mincho" w:hAnsi="Arial" w:cs="Arial"/>
          <w:sz w:val="20"/>
          <w:szCs w:val="20"/>
        </w:rPr>
        <w:t>rá</w:t>
      </w:r>
      <w:r w:rsidR="000F4C9D" w:rsidRPr="005C4A89">
        <w:rPr>
          <w:rFonts w:ascii="Arial" w:eastAsia="MS Mincho" w:hAnsi="Arial" w:cs="Arial"/>
          <w:sz w:val="20"/>
          <w:szCs w:val="20"/>
        </w:rPr>
        <w:t xml:space="preserve"> cumplir con por lo menos </w:t>
      </w:r>
      <w:r w:rsidR="00607DB1">
        <w:rPr>
          <w:rFonts w:ascii="Arial" w:eastAsia="MS Mincho" w:hAnsi="Arial" w:cs="Arial"/>
          <w:sz w:val="20"/>
          <w:szCs w:val="20"/>
        </w:rPr>
        <w:t>dos (</w:t>
      </w:r>
      <w:r w:rsidR="000F4C9D" w:rsidRPr="005C4A89">
        <w:rPr>
          <w:rFonts w:ascii="Arial" w:eastAsia="MS Mincho" w:hAnsi="Arial" w:cs="Arial"/>
          <w:sz w:val="20"/>
          <w:szCs w:val="20"/>
        </w:rPr>
        <w:t>2</w:t>
      </w:r>
      <w:r w:rsidR="00607DB1">
        <w:rPr>
          <w:rFonts w:ascii="Arial" w:eastAsia="MS Mincho" w:hAnsi="Arial" w:cs="Arial"/>
          <w:sz w:val="20"/>
          <w:szCs w:val="20"/>
        </w:rPr>
        <w:t>)</w:t>
      </w:r>
      <w:r w:rsidR="000F4C9D" w:rsidRPr="005C4A89">
        <w:rPr>
          <w:rFonts w:ascii="Arial" w:eastAsia="MS Mincho" w:hAnsi="Arial" w:cs="Arial"/>
          <w:sz w:val="20"/>
          <w:szCs w:val="20"/>
        </w:rPr>
        <w:t xml:space="preserve"> cursos técnicos y uno de trabajo en equipo. </w:t>
      </w:r>
    </w:p>
    <w:p w14:paraId="55694E08" w14:textId="77777777" w:rsidR="000F4C9D" w:rsidRPr="005C4A89" w:rsidRDefault="000F4C9D" w:rsidP="000F4C9D">
      <w:pPr>
        <w:autoSpaceDE w:val="0"/>
        <w:autoSpaceDN w:val="0"/>
        <w:adjustRightInd w:val="0"/>
        <w:jc w:val="both"/>
        <w:rPr>
          <w:rFonts w:ascii="Arial" w:eastAsia="MS Mincho" w:hAnsi="Arial" w:cs="Arial"/>
          <w:sz w:val="20"/>
          <w:szCs w:val="20"/>
        </w:rPr>
      </w:pPr>
    </w:p>
    <w:p w14:paraId="43E36538" w14:textId="16035DEE" w:rsidR="000F4C9D" w:rsidRPr="005C4A89" w:rsidRDefault="00994F8C" w:rsidP="000F4C9D">
      <w:p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P</w:t>
      </w:r>
      <w:r w:rsidR="000F4C9D" w:rsidRPr="005C4A89">
        <w:rPr>
          <w:rFonts w:ascii="Arial" w:eastAsia="MS Mincho" w:hAnsi="Arial" w:cs="Arial"/>
          <w:sz w:val="20"/>
          <w:szCs w:val="20"/>
        </w:rPr>
        <w:t xml:space="preserve">or causas de indisciplina o bajo rendimiento del recurso </w:t>
      </w:r>
      <w:r w:rsidR="005F3F9C" w:rsidRPr="005C4A89">
        <w:rPr>
          <w:rFonts w:ascii="Arial" w:eastAsia="MS Mincho" w:hAnsi="Arial" w:cs="Arial"/>
          <w:sz w:val="20"/>
          <w:szCs w:val="20"/>
        </w:rPr>
        <w:t>especializado del</w:t>
      </w:r>
      <w:r w:rsidR="000F4C9D" w:rsidRPr="005C4A89">
        <w:rPr>
          <w:rFonts w:ascii="Arial" w:eastAsia="MS Mincho" w:hAnsi="Arial" w:cs="Arial"/>
          <w:sz w:val="20"/>
          <w:szCs w:val="20"/>
        </w:rPr>
        <w:t xml:space="preserve"> </w:t>
      </w:r>
      <w:r w:rsidR="00D83860" w:rsidRPr="007230A6">
        <w:rPr>
          <w:rFonts w:ascii="Arial" w:eastAsia="MS Mincho" w:hAnsi="Arial" w:cs="Arial"/>
          <w:b/>
          <w:bCs/>
          <w:sz w:val="20"/>
          <w:szCs w:val="20"/>
        </w:rPr>
        <w:t>licitante</w:t>
      </w:r>
      <w:r w:rsidR="007230A6" w:rsidRPr="007230A6">
        <w:rPr>
          <w:rFonts w:ascii="Arial" w:eastAsia="MS Mincho" w:hAnsi="Arial" w:cs="Arial"/>
          <w:b/>
          <w:bCs/>
          <w:sz w:val="20"/>
          <w:szCs w:val="20"/>
        </w:rPr>
        <w:t xml:space="preserve"> adjudicado</w:t>
      </w:r>
      <w:r w:rsidR="000F4C9D" w:rsidRPr="005C4A89">
        <w:rPr>
          <w:rFonts w:ascii="Arial" w:eastAsia="MS Mincho" w:hAnsi="Arial" w:cs="Arial"/>
          <w:sz w:val="20"/>
          <w:szCs w:val="20"/>
        </w:rPr>
        <w:t xml:space="preserve"> del servicio, el Instituto podrá solicitar su reemplazo</w:t>
      </w:r>
      <w:r w:rsidR="00607DB1">
        <w:rPr>
          <w:rFonts w:ascii="Arial" w:eastAsia="MS Mincho" w:hAnsi="Arial" w:cs="Arial"/>
          <w:sz w:val="20"/>
          <w:szCs w:val="20"/>
        </w:rPr>
        <w:t>,</w:t>
      </w:r>
      <w:r w:rsidR="000F4C9D" w:rsidRPr="005C4A89">
        <w:rPr>
          <w:rFonts w:ascii="Arial" w:eastAsia="MS Mincho" w:hAnsi="Arial" w:cs="Arial"/>
          <w:sz w:val="20"/>
          <w:szCs w:val="20"/>
        </w:rPr>
        <w:t xml:space="preserve"> </w:t>
      </w:r>
      <w:r w:rsidR="00607DB1">
        <w:rPr>
          <w:rFonts w:ascii="Arial" w:eastAsia="MS Mincho" w:hAnsi="Arial" w:cs="Arial"/>
          <w:sz w:val="20"/>
          <w:szCs w:val="20"/>
        </w:rPr>
        <w:t xml:space="preserve">por ende, </w:t>
      </w:r>
      <w:r w:rsidR="000F4C9D" w:rsidRPr="005C4A89">
        <w:rPr>
          <w:rFonts w:ascii="Arial" w:eastAsia="MS Mincho" w:hAnsi="Arial" w:cs="Arial"/>
          <w:sz w:val="20"/>
          <w:szCs w:val="20"/>
        </w:rPr>
        <w:t xml:space="preserve">el </w:t>
      </w:r>
      <w:r w:rsidR="00D83860" w:rsidRPr="007230A6">
        <w:rPr>
          <w:rFonts w:ascii="Arial" w:eastAsia="MS Mincho" w:hAnsi="Arial" w:cs="Arial"/>
          <w:b/>
          <w:bCs/>
          <w:sz w:val="20"/>
          <w:szCs w:val="20"/>
        </w:rPr>
        <w:t>licitante</w:t>
      </w:r>
      <w:r w:rsidR="007230A6" w:rsidRPr="007230A6">
        <w:rPr>
          <w:rFonts w:ascii="Arial" w:eastAsia="MS Mincho" w:hAnsi="Arial" w:cs="Arial"/>
          <w:b/>
          <w:bCs/>
          <w:sz w:val="20"/>
          <w:szCs w:val="20"/>
        </w:rPr>
        <w:t xml:space="preserve"> adjudicado</w:t>
      </w:r>
      <w:r w:rsidR="000F4C9D" w:rsidRPr="005C4A89">
        <w:rPr>
          <w:rFonts w:ascii="Arial" w:eastAsia="MS Mincho" w:hAnsi="Arial" w:cs="Arial"/>
          <w:sz w:val="20"/>
          <w:szCs w:val="20"/>
        </w:rPr>
        <w:t xml:space="preserve"> del </w:t>
      </w:r>
      <w:r w:rsidR="004006B7" w:rsidRPr="005C4A89">
        <w:rPr>
          <w:rFonts w:ascii="Arial" w:eastAsia="MS Mincho" w:hAnsi="Arial" w:cs="Arial"/>
          <w:sz w:val="20"/>
          <w:szCs w:val="20"/>
        </w:rPr>
        <w:t>servicio</w:t>
      </w:r>
      <w:r w:rsidR="004006B7" w:rsidRPr="005C4A89" w:rsidDel="001E39B0">
        <w:rPr>
          <w:rFonts w:ascii="Arial" w:eastAsia="MS Mincho" w:hAnsi="Arial" w:cs="Arial"/>
          <w:sz w:val="20"/>
          <w:szCs w:val="20"/>
        </w:rPr>
        <w:t xml:space="preserve"> </w:t>
      </w:r>
      <w:r w:rsidR="004006B7" w:rsidRPr="005C4A89">
        <w:rPr>
          <w:rFonts w:ascii="Arial" w:eastAsia="MS Mincho" w:hAnsi="Arial" w:cs="Arial"/>
          <w:sz w:val="20"/>
          <w:szCs w:val="20"/>
        </w:rPr>
        <w:t>reemplazará</w:t>
      </w:r>
      <w:r w:rsidR="000F4C9D" w:rsidRPr="005C4A89">
        <w:rPr>
          <w:rFonts w:ascii="Arial" w:eastAsia="MS Mincho" w:hAnsi="Arial" w:cs="Arial"/>
          <w:sz w:val="20"/>
          <w:szCs w:val="20"/>
        </w:rPr>
        <w:t xml:space="preserve"> al recurso especializado de manera inmediata sin impacto al servicio o cargo adicional para el Instituto. Además, el </w:t>
      </w:r>
      <w:r w:rsidR="00D83860" w:rsidRPr="007230A6">
        <w:rPr>
          <w:rFonts w:ascii="Arial" w:eastAsia="MS Mincho" w:hAnsi="Arial" w:cs="Arial"/>
          <w:b/>
          <w:bCs/>
          <w:sz w:val="20"/>
          <w:szCs w:val="20"/>
        </w:rPr>
        <w:t>licitante</w:t>
      </w:r>
      <w:r w:rsidR="000F4C9D" w:rsidRPr="007230A6">
        <w:rPr>
          <w:rFonts w:ascii="Arial" w:eastAsia="MS Mincho" w:hAnsi="Arial" w:cs="Arial"/>
          <w:b/>
          <w:bCs/>
          <w:sz w:val="20"/>
          <w:szCs w:val="20"/>
        </w:rPr>
        <w:t xml:space="preserve"> </w:t>
      </w:r>
      <w:r w:rsidR="007230A6" w:rsidRPr="007230A6">
        <w:rPr>
          <w:rFonts w:ascii="Arial" w:eastAsia="MS Mincho" w:hAnsi="Arial" w:cs="Arial"/>
          <w:b/>
          <w:bCs/>
          <w:sz w:val="20"/>
          <w:szCs w:val="20"/>
        </w:rPr>
        <w:t>adjudicado</w:t>
      </w:r>
      <w:r w:rsidR="007230A6" w:rsidRPr="007230A6">
        <w:rPr>
          <w:rFonts w:ascii="Arial" w:eastAsia="MS Mincho" w:hAnsi="Arial" w:cs="Arial"/>
          <w:sz w:val="20"/>
          <w:szCs w:val="20"/>
        </w:rPr>
        <w:t xml:space="preserve"> </w:t>
      </w:r>
      <w:r w:rsidR="000F4C9D" w:rsidRPr="005C4A89">
        <w:rPr>
          <w:rFonts w:ascii="Arial" w:eastAsia="MS Mincho" w:hAnsi="Arial" w:cs="Arial"/>
          <w:sz w:val="20"/>
          <w:szCs w:val="20"/>
        </w:rPr>
        <w:t>del servicio</w:t>
      </w:r>
      <w:r w:rsidR="000F4C9D" w:rsidRPr="005C4A89" w:rsidDel="003F06B8">
        <w:rPr>
          <w:rFonts w:ascii="Arial" w:eastAsia="MS Mincho" w:hAnsi="Arial" w:cs="Arial"/>
          <w:sz w:val="20"/>
          <w:szCs w:val="20"/>
        </w:rPr>
        <w:t xml:space="preserve"> </w:t>
      </w:r>
      <w:r w:rsidR="000F4C9D" w:rsidRPr="005C4A89">
        <w:rPr>
          <w:rFonts w:ascii="Arial" w:eastAsia="MS Mincho" w:hAnsi="Arial" w:cs="Arial"/>
          <w:sz w:val="20"/>
          <w:szCs w:val="20"/>
        </w:rPr>
        <w:t xml:space="preserve">deberá contar con los recursos </w:t>
      </w:r>
      <w:r w:rsidR="004006B7" w:rsidRPr="005C4A89">
        <w:rPr>
          <w:rFonts w:ascii="Arial" w:eastAsia="MS Mincho" w:hAnsi="Arial" w:cs="Arial"/>
          <w:sz w:val="20"/>
          <w:szCs w:val="20"/>
        </w:rPr>
        <w:t>especializados de</w:t>
      </w:r>
      <w:r w:rsidR="000F4C9D" w:rsidRPr="005C4A89">
        <w:rPr>
          <w:rFonts w:ascii="Arial" w:eastAsia="MS Mincho" w:hAnsi="Arial" w:cs="Arial"/>
          <w:sz w:val="20"/>
          <w:szCs w:val="20"/>
        </w:rPr>
        <w:t xml:space="preserve"> reemplazo sin costo alguno.</w:t>
      </w:r>
    </w:p>
    <w:p w14:paraId="05AEE6CB" w14:textId="77777777" w:rsidR="000F4C9D" w:rsidRPr="005C4A89" w:rsidRDefault="000F4C9D" w:rsidP="000F4C9D">
      <w:pPr>
        <w:autoSpaceDE w:val="0"/>
        <w:autoSpaceDN w:val="0"/>
        <w:adjustRightInd w:val="0"/>
        <w:jc w:val="both"/>
        <w:rPr>
          <w:rFonts w:ascii="Arial" w:eastAsia="MS Mincho" w:hAnsi="Arial" w:cs="Arial"/>
          <w:sz w:val="20"/>
          <w:szCs w:val="20"/>
        </w:rPr>
      </w:pPr>
    </w:p>
    <w:p w14:paraId="21D8BE3C" w14:textId="0E278268" w:rsidR="000F4C9D" w:rsidRPr="005C4A89" w:rsidRDefault="000F4C9D" w:rsidP="000F4C9D">
      <w:p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 xml:space="preserve">El </w:t>
      </w:r>
      <w:r w:rsidR="00D83860" w:rsidRPr="00D83860">
        <w:rPr>
          <w:rFonts w:ascii="Arial" w:eastAsia="Calibri" w:hAnsi="Arial" w:cs="Arial"/>
          <w:b/>
          <w:bCs/>
          <w:sz w:val="20"/>
          <w:szCs w:val="20"/>
          <w:lang w:eastAsia="en-US"/>
        </w:rPr>
        <w:t>licitante</w:t>
      </w:r>
      <w:r w:rsidR="00D83860">
        <w:rPr>
          <w:rFonts w:ascii="Arial" w:eastAsia="Calibri" w:hAnsi="Arial" w:cs="Arial"/>
          <w:sz w:val="20"/>
          <w:szCs w:val="20"/>
          <w:lang w:eastAsia="en-US"/>
        </w:rPr>
        <w:t xml:space="preserve"> </w:t>
      </w:r>
      <w:r w:rsidR="008525DF" w:rsidRPr="008525DF">
        <w:rPr>
          <w:rFonts w:ascii="Arial" w:eastAsia="Calibri" w:hAnsi="Arial" w:cs="Arial"/>
          <w:b/>
          <w:bCs/>
          <w:sz w:val="20"/>
          <w:szCs w:val="20"/>
          <w:lang w:eastAsia="en-US"/>
        </w:rPr>
        <w:t>adjudicado</w:t>
      </w:r>
      <w:r w:rsidR="008525DF" w:rsidRPr="008525DF">
        <w:rPr>
          <w:rFonts w:ascii="Arial" w:eastAsia="Calibri" w:hAnsi="Arial" w:cs="Arial"/>
          <w:sz w:val="20"/>
          <w:szCs w:val="20"/>
          <w:lang w:eastAsia="en-US"/>
        </w:rPr>
        <w:t xml:space="preserve"> </w:t>
      </w:r>
      <w:r w:rsidR="00607DB1">
        <w:rPr>
          <w:rFonts w:ascii="Arial" w:eastAsia="Calibri" w:hAnsi="Arial" w:cs="Arial"/>
          <w:sz w:val="20"/>
          <w:szCs w:val="20"/>
          <w:lang w:eastAsia="en-US"/>
        </w:rPr>
        <w:t xml:space="preserve">para brindar el </w:t>
      </w:r>
      <w:r w:rsidR="0015172E" w:rsidRPr="00452CD3">
        <w:rPr>
          <w:rFonts w:ascii="Arial" w:eastAsia="Calibri" w:hAnsi="Arial" w:cs="Arial"/>
          <w:b/>
          <w:bCs/>
          <w:sz w:val="20"/>
          <w:szCs w:val="20"/>
          <w:lang w:eastAsia="en-US"/>
        </w:rPr>
        <w:t>Servicio Administrado para la Gestión Operativa de la Coordinación de Monitoreo, Contacto y Riesgo Tecnológico</w:t>
      </w:r>
      <w:r w:rsidR="00607DB1" w:rsidRPr="005C4A89">
        <w:rPr>
          <w:rFonts w:ascii="Arial" w:hAnsi="Arial" w:cs="Arial"/>
          <w:sz w:val="20"/>
          <w:szCs w:val="20"/>
        </w:rPr>
        <w:t xml:space="preserve"> </w:t>
      </w:r>
      <w:r w:rsidRPr="005C4A89">
        <w:rPr>
          <w:rFonts w:ascii="Arial" w:eastAsia="MS Mincho" w:hAnsi="Arial" w:cs="Arial"/>
          <w:sz w:val="20"/>
          <w:szCs w:val="20"/>
        </w:rPr>
        <w:t xml:space="preserve">se obliga a no </w:t>
      </w:r>
      <w:r w:rsidR="00607DB1">
        <w:rPr>
          <w:rFonts w:ascii="Arial" w:eastAsia="MS Mincho" w:hAnsi="Arial" w:cs="Arial"/>
          <w:sz w:val="20"/>
          <w:szCs w:val="20"/>
        </w:rPr>
        <w:t>re</w:t>
      </w:r>
      <w:r w:rsidRPr="005C4A89">
        <w:rPr>
          <w:rFonts w:ascii="Arial" w:eastAsia="MS Mincho" w:hAnsi="Arial" w:cs="Arial"/>
          <w:sz w:val="20"/>
          <w:szCs w:val="20"/>
        </w:rPr>
        <w:t>asignar</w:t>
      </w:r>
      <w:r w:rsidR="00607DB1">
        <w:rPr>
          <w:rFonts w:ascii="Arial" w:eastAsia="MS Mincho" w:hAnsi="Arial" w:cs="Arial"/>
          <w:sz w:val="20"/>
          <w:szCs w:val="20"/>
        </w:rPr>
        <w:t xml:space="preserve"> a</w:t>
      </w:r>
      <w:r w:rsidRPr="005C4A89">
        <w:rPr>
          <w:rFonts w:ascii="Arial" w:eastAsia="MS Mincho" w:hAnsi="Arial" w:cs="Arial"/>
          <w:sz w:val="20"/>
          <w:szCs w:val="20"/>
        </w:rPr>
        <w:t xml:space="preserve"> los recursos especializados clave </w:t>
      </w:r>
      <w:r w:rsidR="00607DB1">
        <w:rPr>
          <w:rFonts w:ascii="Arial" w:eastAsia="MS Mincho" w:hAnsi="Arial" w:cs="Arial"/>
          <w:sz w:val="20"/>
          <w:szCs w:val="20"/>
        </w:rPr>
        <w:t xml:space="preserve">y previamente destinados </w:t>
      </w:r>
      <w:r w:rsidRPr="005C4A89">
        <w:rPr>
          <w:rFonts w:ascii="Arial" w:eastAsia="MS Mincho" w:hAnsi="Arial" w:cs="Arial"/>
          <w:sz w:val="20"/>
          <w:szCs w:val="20"/>
        </w:rPr>
        <w:t>al Instituto a la atención de cuentas de terceros, proyectos u otros clientes sin previa autorización del Instituto</w:t>
      </w:r>
      <w:r w:rsidR="00F82BBA">
        <w:rPr>
          <w:rFonts w:ascii="Arial" w:eastAsia="MS Mincho" w:hAnsi="Arial" w:cs="Arial"/>
          <w:sz w:val="20"/>
          <w:szCs w:val="20"/>
        </w:rPr>
        <w:t xml:space="preserve">. </w:t>
      </w:r>
    </w:p>
    <w:p w14:paraId="03CE88D0" w14:textId="673E38C5" w:rsidR="000F4C9D" w:rsidRDefault="00AF030E" w:rsidP="000F4C9D">
      <w:p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lastRenderedPageBreak/>
        <w:t xml:space="preserve">Los recursos especializados </w:t>
      </w:r>
      <w:r w:rsidR="00D83860">
        <w:rPr>
          <w:rFonts w:ascii="Arial" w:eastAsia="MS Mincho" w:hAnsi="Arial" w:cs="Arial"/>
          <w:sz w:val="20"/>
          <w:szCs w:val="20"/>
        </w:rPr>
        <w:t xml:space="preserve">que el </w:t>
      </w:r>
      <w:r w:rsidR="00D83860" w:rsidRPr="00D83860">
        <w:rPr>
          <w:rFonts w:ascii="Arial" w:eastAsia="Calibri" w:hAnsi="Arial" w:cs="Arial"/>
          <w:b/>
          <w:bCs/>
          <w:sz w:val="20"/>
          <w:szCs w:val="20"/>
          <w:lang w:eastAsia="en-US"/>
        </w:rPr>
        <w:t>licitante</w:t>
      </w:r>
      <w:r w:rsidR="00D83860">
        <w:rPr>
          <w:rFonts w:ascii="Arial" w:eastAsia="Calibri" w:hAnsi="Arial" w:cs="Arial"/>
          <w:sz w:val="20"/>
          <w:szCs w:val="20"/>
          <w:lang w:eastAsia="en-US"/>
        </w:rPr>
        <w:t xml:space="preserve"> </w:t>
      </w:r>
      <w:r w:rsidR="00B622CC" w:rsidRPr="008525DF">
        <w:rPr>
          <w:rFonts w:ascii="Arial" w:eastAsia="Calibri" w:hAnsi="Arial" w:cs="Arial"/>
          <w:b/>
          <w:bCs/>
          <w:sz w:val="20"/>
          <w:szCs w:val="20"/>
          <w:lang w:eastAsia="en-US"/>
        </w:rPr>
        <w:t>adjudicado</w:t>
      </w:r>
      <w:r w:rsidR="00B622CC" w:rsidRPr="008525DF">
        <w:rPr>
          <w:rFonts w:ascii="Arial" w:eastAsia="Calibri" w:hAnsi="Arial" w:cs="Arial"/>
          <w:sz w:val="20"/>
          <w:szCs w:val="20"/>
          <w:lang w:eastAsia="en-US"/>
        </w:rPr>
        <w:t xml:space="preserve"> </w:t>
      </w:r>
      <w:r w:rsidR="00D83860">
        <w:rPr>
          <w:rFonts w:ascii="Arial" w:eastAsia="Calibri" w:hAnsi="Arial" w:cs="Arial"/>
          <w:sz w:val="20"/>
          <w:szCs w:val="20"/>
          <w:lang w:eastAsia="en-US"/>
        </w:rPr>
        <w:t xml:space="preserve">proponga </w:t>
      </w:r>
      <w:r w:rsidR="00F82BBA">
        <w:rPr>
          <w:rFonts w:ascii="Arial" w:eastAsia="Calibri" w:hAnsi="Arial" w:cs="Arial"/>
          <w:sz w:val="20"/>
          <w:szCs w:val="20"/>
          <w:lang w:eastAsia="en-US"/>
        </w:rPr>
        <w:t xml:space="preserve">para brindar el </w:t>
      </w:r>
      <w:r w:rsidR="0015172E" w:rsidRPr="00452CD3">
        <w:rPr>
          <w:rFonts w:ascii="Arial" w:eastAsia="Calibri" w:hAnsi="Arial" w:cs="Arial"/>
          <w:b/>
          <w:bCs/>
          <w:sz w:val="20"/>
          <w:szCs w:val="20"/>
          <w:lang w:eastAsia="en-US"/>
        </w:rPr>
        <w:t>Servicio Administrado para la Gestión Operativa de la Coordinación de Monitoreo, Contacto y Riesgo Tecnológico</w:t>
      </w:r>
      <w:r w:rsidR="00F82BBA" w:rsidRPr="005C4A89">
        <w:rPr>
          <w:rFonts w:ascii="Arial" w:hAnsi="Arial" w:cs="Arial"/>
          <w:sz w:val="20"/>
          <w:szCs w:val="20"/>
        </w:rPr>
        <w:t xml:space="preserve"> </w:t>
      </w:r>
      <w:r w:rsidRPr="005C4A89">
        <w:rPr>
          <w:rFonts w:ascii="Arial" w:eastAsia="MS Mincho" w:hAnsi="Arial" w:cs="Arial"/>
          <w:sz w:val="20"/>
          <w:szCs w:val="20"/>
        </w:rPr>
        <w:t>realizarán</w:t>
      </w:r>
      <w:r w:rsidR="000F4C9D" w:rsidRPr="005C4A89">
        <w:rPr>
          <w:rFonts w:ascii="Arial" w:eastAsia="MS Mincho" w:hAnsi="Arial" w:cs="Arial"/>
          <w:sz w:val="20"/>
          <w:szCs w:val="20"/>
        </w:rPr>
        <w:t xml:space="preserve"> de forma amplia y detallada de manera técnica y no técnica el análisis PROACTIVO Y REACTIVO de incidencias, solicitudes, diagnósticos de monitoreo y problemas para identificar y prevenir de manera efectiva la recurrencia de estos, así como problemas inherentes. </w:t>
      </w:r>
    </w:p>
    <w:p w14:paraId="3667BE1E" w14:textId="77777777" w:rsidR="00BE035F" w:rsidRDefault="00BE035F" w:rsidP="000F4C9D">
      <w:pPr>
        <w:autoSpaceDE w:val="0"/>
        <w:autoSpaceDN w:val="0"/>
        <w:adjustRightInd w:val="0"/>
        <w:jc w:val="both"/>
        <w:rPr>
          <w:rFonts w:ascii="Arial" w:eastAsia="MS Mincho" w:hAnsi="Arial" w:cs="Arial"/>
          <w:sz w:val="20"/>
          <w:szCs w:val="20"/>
        </w:rPr>
      </w:pPr>
    </w:p>
    <w:p w14:paraId="6A6E2CBE" w14:textId="69CE2821" w:rsidR="00BE035F" w:rsidRPr="005C4A89" w:rsidRDefault="00BE035F" w:rsidP="000F4C9D">
      <w:p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 xml:space="preserve">El </w:t>
      </w:r>
      <w:r w:rsidR="00D83860" w:rsidRPr="00D83860">
        <w:rPr>
          <w:rFonts w:ascii="Arial" w:eastAsia="MS Mincho" w:hAnsi="Arial" w:cs="Arial"/>
          <w:b/>
          <w:bCs/>
          <w:sz w:val="20"/>
          <w:szCs w:val="20"/>
        </w:rPr>
        <w:t>licitante</w:t>
      </w:r>
      <w:r w:rsidRPr="005C4A89">
        <w:rPr>
          <w:rFonts w:ascii="Arial" w:eastAsia="MS Mincho" w:hAnsi="Arial" w:cs="Arial"/>
          <w:sz w:val="20"/>
          <w:szCs w:val="20"/>
        </w:rPr>
        <w:t xml:space="preserve"> </w:t>
      </w:r>
      <w:r w:rsidR="008525DF" w:rsidRPr="008525DF">
        <w:rPr>
          <w:rFonts w:ascii="Arial" w:eastAsia="MS Mincho" w:hAnsi="Arial" w:cs="Arial"/>
          <w:b/>
          <w:bCs/>
          <w:sz w:val="20"/>
          <w:szCs w:val="20"/>
        </w:rPr>
        <w:t>adjudicado</w:t>
      </w:r>
      <w:r w:rsidR="008525DF" w:rsidRPr="008525DF">
        <w:rPr>
          <w:rFonts w:ascii="Arial" w:eastAsia="MS Mincho" w:hAnsi="Arial" w:cs="Arial"/>
          <w:sz w:val="20"/>
          <w:szCs w:val="20"/>
        </w:rPr>
        <w:t xml:space="preserve"> </w:t>
      </w:r>
      <w:r w:rsidRPr="005C4A89">
        <w:rPr>
          <w:rFonts w:ascii="Arial" w:eastAsia="MS Mincho" w:hAnsi="Arial" w:cs="Arial"/>
          <w:sz w:val="20"/>
          <w:szCs w:val="20"/>
        </w:rPr>
        <w:t xml:space="preserve">del </w:t>
      </w:r>
      <w:r w:rsidRPr="00D83860">
        <w:rPr>
          <w:rFonts w:ascii="Arial" w:eastAsia="MS Mincho" w:hAnsi="Arial" w:cs="Arial"/>
          <w:b/>
          <w:sz w:val="20"/>
          <w:szCs w:val="20"/>
        </w:rPr>
        <w:t>Servicio Administrado para la Gestión Operativa de la Coordinación de Monitoreo, Contacto y Riesgo Tecnológico</w:t>
      </w:r>
      <w:r>
        <w:rPr>
          <w:rFonts w:ascii="Arial" w:eastAsia="MS Mincho" w:hAnsi="Arial" w:cs="Arial"/>
          <w:bCs/>
          <w:sz w:val="20"/>
          <w:szCs w:val="20"/>
        </w:rPr>
        <w:t xml:space="preserve"> </w:t>
      </w:r>
      <w:r w:rsidRPr="005C4A89">
        <w:rPr>
          <w:rFonts w:ascii="Arial" w:eastAsia="MS Mincho" w:hAnsi="Arial" w:cs="Arial"/>
          <w:sz w:val="20"/>
          <w:szCs w:val="20"/>
        </w:rPr>
        <w:t>deberá asegurarse de realizar sus actividades bajo las premisas de servicio que el Instituto implemente y asegurar la correcta documentación.</w:t>
      </w:r>
    </w:p>
    <w:p w14:paraId="256343BE" w14:textId="77777777" w:rsidR="000F4C9D" w:rsidRPr="005C4A89" w:rsidRDefault="000F4C9D" w:rsidP="000F4C9D">
      <w:pPr>
        <w:autoSpaceDE w:val="0"/>
        <w:autoSpaceDN w:val="0"/>
        <w:adjustRightInd w:val="0"/>
        <w:jc w:val="both"/>
        <w:rPr>
          <w:rFonts w:ascii="Arial" w:eastAsia="MS Mincho" w:hAnsi="Arial" w:cs="Arial"/>
          <w:sz w:val="20"/>
          <w:szCs w:val="20"/>
        </w:rPr>
      </w:pPr>
    </w:p>
    <w:p w14:paraId="0A5281C5" w14:textId="1980DB90" w:rsidR="00766CA1" w:rsidRPr="005C4A89" w:rsidRDefault="00841491" w:rsidP="000F4C9D">
      <w:p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 xml:space="preserve">Los recursos especializados que el </w:t>
      </w:r>
      <w:r w:rsidR="00D83860" w:rsidRPr="00D83860">
        <w:rPr>
          <w:rFonts w:ascii="Arial" w:eastAsia="Calibri" w:hAnsi="Arial" w:cs="Arial"/>
          <w:b/>
          <w:bCs/>
          <w:sz w:val="20"/>
          <w:szCs w:val="20"/>
          <w:lang w:eastAsia="en-US"/>
        </w:rPr>
        <w:t>licitante</w:t>
      </w:r>
      <w:r w:rsidR="00D83860">
        <w:rPr>
          <w:rFonts w:ascii="Arial" w:eastAsia="Calibri" w:hAnsi="Arial" w:cs="Arial"/>
          <w:sz w:val="20"/>
          <w:szCs w:val="20"/>
          <w:lang w:eastAsia="en-US"/>
        </w:rPr>
        <w:t xml:space="preserve"> </w:t>
      </w:r>
      <w:r w:rsidRPr="005C4A89">
        <w:rPr>
          <w:rFonts w:ascii="Arial" w:eastAsia="MS Mincho" w:hAnsi="Arial" w:cs="Arial"/>
          <w:sz w:val="20"/>
          <w:szCs w:val="20"/>
        </w:rPr>
        <w:t xml:space="preserve">designe al </w:t>
      </w:r>
      <w:r w:rsidR="00672903" w:rsidRPr="00452CD3">
        <w:rPr>
          <w:rFonts w:ascii="Arial" w:eastAsia="MS Mincho" w:hAnsi="Arial" w:cs="Arial"/>
          <w:b/>
          <w:sz w:val="20"/>
          <w:szCs w:val="20"/>
        </w:rPr>
        <w:t>Servicio Administrado para la Gestión Operativa de la Coordinación de Monitoreo, Contacto y Riesgo Tecnológico</w:t>
      </w:r>
      <w:r w:rsidR="00672903">
        <w:rPr>
          <w:rFonts w:ascii="Arial" w:eastAsia="MS Mincho" w:hAnsi="Arial" w:cs="Arial"/>
          <w:bCs/>
          <w:sz w:val="20"/>
          <w:szCs w:val="20"/>
        </w:rPr>
        <w:t xml:space="preserve"> </w:t>
      </w:r>
      <w:r w:rsidR="00672903" w:rsidRPr="005C4A89" w:rsidDel="00603A6B">
        <w:rPr>
          <w:rFonts w:ascii="Arial" w:eastAsia="MS Mincho" w:hAnsi="Arial" w:cs="Arial"/>
          <w:sz w:val="20"/>
          <w:szCs w:val="20"/>
        </w:rPr>
        <w:t>deberán</w:t>
      </w:r>
      <w:r w:rsidR="000F4C9D" w:rsidRPr="005C4A89">
        <w:rPr>
          <w:rFonts w:ascii="Arial" w:eastAsia="MS Mincho" w:hAnsi="Arial" w:cs="Arial"/>
          <w:sz w:val="20"/>
          <w:szCs w:val="20"/>
        </w:rPr>
        <w:t xml:space="preserve"> </w:t>
      </w:r>
      <w:r w:rsidR="00A243C7">
        <w:rPr>
          <w:rFonts w:ascii="Arial" w:eastAsia="MS Mincho" w:hAnsi="Arial" w:cs="Arial"/>
          <w:sz w:val="20"/>
          <w:szCs w:val="20"/>
        </w:rPr>
        <w:t xml:space="preserve">registrar, </w:t>
      </w:r>
      <w:r w:rsidR="000F4C9D" w:rsidRPr="005C4A89">
        <w:rPr>
          <w:rFonts w:ascii="Arial" w:eastAsia="MS Mincho" w:hAnsi="Arial" w:cs="Arial"/>
          <w:sz w:val="20"/>
          <w:szCs w:val="20"/>
        </w:rPr>
        <w:t>atender, documentar, monitorear, dar seguimiento, asignar</w:t>
      </w:r>
      <w:r w:rsidRPr="005C4A89">
        <w:rPr>
          <w:rFonts w:ascii="Arial" w:eastAsia="MS Mincho" w:hAnsi="Arial" w:cs="Arial"/>
          <w:sz w:val="20"/>
          <w:szCs w:val="20"/>
        </w:rPr>
        <w:t xml:space="preserve"> y</w:t>
      </w:r>
      <w:r w:rsidR="000F4C9D" w:rsidRPr="005C4A89">
        <w:rPr>
          <w:rFonts w:ascii="Arial" w:eastAsia="MS Mincho" w:hAnsi="Arial" w:cs="Arial"/>
          <w:sz w:val="20"/>
          <w:szCs w:val="20"/>
        </w:rPr>
        <w:t xml:space="preserve"> resolver los incidentes</w:t>
      </w:r>
      <w:r w:rsidR="00766CA1" w:rsidRPr="005C4A89">
        <w:rPr>
          <w:rFonts w:ascii="Arial" w:eastAsia="MS Mincho" w:hAnsi="Arial" w:cs="Arial"/>
          <w:sz w:val="20"/>
          <w:szCs w:val="20"/>
        </w:rPr>
        <w:t xml:space="preserve">, cambios, problemas </w:t>
      </w:r>
      <w:r w:rsidR="000F4C9D" w:rsidRPr="005C4A89">
        <w:rPr>
          <w:rFonts w:ascii="Arial" w:eastAsia="MS Mincho" w:hAnsi="Arial" w:cs="Arial"/>
          <w:sz w:val="20"/>
          <w:szCs w:val="20"/>
        </w:rPr>
        <w:t>y requerimientos</w:t>
      </w:r>
      <w:r w:rsidR="00A243C7">
        <w:rPr>
          <w:rFonts w:ascii="Arial" w:eastAsia="MS Mincho" w:hAnsi="Arial" w:cs="Arial"/>
          <w:sz w:val="20"/>
          <w:szCs w:val="20"/>
        </w:rPr>
        <w:t xml:space="preserve">, </w:t>
      </w:r>
      <w:r w:rsidR="00452CD3">
        <w:rPr>
          <w:rFonts w:ascii="Arial" w:eastAsia="MS Mincho" w:hAnsi="Arial" w:cs="Arial"/>
          <w:sz w:val="20"/>
          <w:szCs w:val="20"/>
        </w:rPr>
        <w:t xml:space="preserve">con las herramientas de software presentes y futuras que se mencionan de manera enunciativa más no limitativa en la siguiente </w:t>
      </w:r>
      <w:r w:rsidR="00BE035F">
        <w:rPr>
          <w:rFonts w:ascii="Arial" w:eastAsia="MS Mincho" w:hAnsi="Arial" w:cs="Arial"/>
          <w:sz w:val="20"/>
          <w:szCs w:val="20"/>
        </w:rPr>
        <w:t>“</w:t>
      </w:r>
      <w:r w:rsidR="00BE035F" w:rsidRPr="00D10D7B">
        <w:rPr>
          <w:rFonts w:ascii="Arial" w:eastAsia="MS Mincho" w:hAnsi="Arial" w:cs="Arial"/>
          <w:b/>
          <w:bCs/>
          <w:sz w:val="20"/>
          <w:szCs w:val="20"/>
        </w:rPr>
        <w:t>Lista de productos y herramientas de software</w:t>
      </w:r>
      <w:r w:rsidR="00BE035F">
        <w:rPr>
          <w:rFonts w:ascii="Arial" w:eastAsia="MS Mincho" w:hAnsi="Arial" w:cs="Arial"/>
          <w:b/>
          <w:bCs/>
          <w:sz w:val="20"/>
          <w:szCs w:val="20"/>
        </w:rPr>
        <w:t xml:space="preserve"> </w:t>
      </w:r>
      <w:r w:rsidR="00015B46">
        <w:rPr>
          <w:rFonts w:ascii="Arial" w:eastAsia="MS Mincho" w:hAnsi="Arial" w:cs="Arial"/>
          <w:b/>
          <w:bCs/>
          <w:sz w:val="20"/>
          <w:szCs w:val="20"/>
        </w:rPr>
        <w:t xml:space="preserve">con los que cuenta y opera </w:t>
      </w:r>
      <w:r w:rsidR="00BE035F">
        <w:rPr>
          <w:rFonts w:ascii="Arial" w:eastAsia="MS Mincho" w:hAnsi="Arial" w:cs="Arial"/>
          <w:b/>
          <w:bCs/>
          <w:sz w:val="20"/>
          <w:szCs w:val="20"/>
        </w:rPr>
        <w:t xml:space="preserve">por el Instituto”: </w:t>
      </w:r>
    </w:p>
    <w:p w14:paraId="59406003" w14:textId="77777777" w:rsidR="00A243C7" w:rsidRDefault="00A243C7" w:rsidP="000F4C9D">
      <w:pPr>
        <w:autoSpaceDE w:val="0"/>
        <w:autoSpaceDN w:val="0"/>
        <w:adjustRightInd w:val="0"/>
        <w:jc w:val="both"/>
        <w:rPr>
          <w:rFonts w:ascii="Arial" w:eastAsia="MS Mincho" w:hAnsi="Arial" w:cs="Arial"/>
          <w:sz w:val="20"/>
          <w:szCs w:val="20"/>
        </w:rPr>
      </w:pPr>
    </w:p>
    <w:p w14:paraId="518DA07A" w14:textId="07CF19B6" w:rsidR="00AF4553" w:rsidRDefault="00AF4553" w:rsidP="00A243C7">
      <w:pPr>
        <w:autoSpaceDE w:val="0"/>
        <w:autoSpaceDN w:val="0"/>
        <w:adjustRightInd w:val="0"/>
        <w:ind w:firstLine="720"/>
        <w:jc w:val="both"/>
        <w:rPr>
          <w:rFonts w:ascii="Arial" w:eastAsia="MS Mincho" w:hAnsi="Arial" w:cs="Arial"/>
          <w:b/>
          <w:bCs/>
          <w:sz w:val="20"/>
          <w:szCs w:val="20"/>
        </w:rPr>
      </w:pPr>
      <w:r w:rsidRPr="00A243C7">
        <w:rPr>
          <w:rFonts w:ascii="Arial" w:eastAsia="MS Mincho" w:hAnsi="Arial" w:cs="Arial"/>
          <w:b/>
          <w:bCs/>
          <w:sz w:val="20"/>
          <w:szCs w:val="20"/>
        </w:rPr>
        <w:t>Lista de productos y herramientas de software</w:t>
      </w:r>
      <w:r>
        <w:rPr>
          <w:rFonts w:ascii="Arial" w:eastAsia="MS Mincho" w:hAnsi="Arial" w:cs="Arial"/>
          <w:b/>
          <w:bCs/>
          <w:sz w:val="20"/>
          <w:szCs w:val="20"/>
        </w:rPr>
        <w:t xml:space="preserve"> administrad</w:t>
      </w:r>
      <w:r w:rsidR="00BA17E3">
        <w:rPr>
          <w:rFonts w:ascii="Arial" w:eastAsia="MS Mincho" w:hAnsi="Arial" w:cs="Arial"/>
          <w:b/>
          <w:bCs/>
          <w:sz w:val="20"/>
          <w:szCs w:val="20"/>
        </w:rPr>
        <w:t>as</w:t>
      </w:r>
      <w:r>
        <w:rPr>
          <w:rFonts w:ascii="Arial" w:eastAsia="MS Mincho" w:hAnsi="Arial" w:cs="Arial"/>
          <w:b/>
          <w:bCs/>
          <w:sz w:val="20"/>
          <w:szCs w:val="20"/>
        </w:rPr>
        <w:t xml:space="preserve"> por el Instituto.</w:t>
      </w:r>
    </w:p>
    <w:p w14:paraId="6049DD32" w14:textId="77777777" w:rsidR="006C6BBA" w:rsidRPr="005C4A89" w:rsidRDefault="006C6BBA" w:rsidP="006C6BBA">
      <w:pPr>
        <w:jc w:val="both"/>
        <w:rPr>
          <w:rFonts w:ascii="Arial" w:eastAsia="Calibri" w:hAnsi="Arial" w:cs="Arial"/>
          <w:sz w:val="20"/>
          <w:szCs w:val="20"/>
          <w:lang w:eastAsia="en-US"/>
        </w:rPr>
      </w:pPr>
    </w:p>
    <w:p w14:paraId="0CB7C127" w14:textId="612CB6DA" w:rsidR="006C6BBA" w:rsidRPr="005C4A89" w:rsidRDefault="006C6BBA" w:rsidP="00FD59EE">
      <w:pPr>
        <w:numPr>
          <w:ilvl w:val="0"/>
          <w:numId w:val="83"/>
        </w:numPr>
        <w:spacing w:line="276" w:lineRule="auto"/>
        <w:ind w:left="1080"/>
        <w:contextualSpacing/>
        <w:jc w:val="both"/>
        <w:rPr>
          <w:rFonts w:ascii="Arial" w:eastAsia="Calibri" w:hAnsi="Arial" w:cs="Arial"/>
          <w:sz w:val="20"/>
          <w:szCs w:val="20"/>
          <w:lang w:eastAsia="en-US"/>
        </w:rPr>
      </w:pPr>
      <w:bookmarkStart w:id="7" w:name="_Hlk193989444"/>
      <w:r w:rsidRPr="005C4A89">
        <w:rPr>
          <w:rFonts w:ascii="Arial" w:eastAsia="Calibri" w:hAnsi="Arial" w:cs="Arial"/>
          <w:sz w:val="20"/>
          <w:szCs w:val="20"/>
          <w:lang w:eastAsia="en-US"/>
        </w:rPr>
        <w:t>Herramienta</w:t>
      </w:r>
      <w:r w:rsidR="005A197B">
        <w:rPr>
          <w:rFonts w:ascii="Arial" w:eastAsia="Calibri" w:hAnsi="Arial" w:cs="Arial"/>
          <w:sz w:val="20"/>
          <w:szCs w:val="20"/>
          <w:lang w:eastAsia="en-US"/>
        </w:rPr>
        <w:t xml:space="preserve"> </w:t>
      </w:r>
      <w:bookmarkEnd w:id="7"/>
      <w:r w:rsidR="005A197B">
        <w:rPr>
          <w:rFonts w:ascii="Arial" w:eastAsia="Calibri" w:hAnsi="Arial" w:cs="Arial"/>
          <w:sz w:val="20"/>
          <w:szCs w:val="20"/>
          <w:lang w:eastAsia="en-US"/>
        </w:rPr>
        <w:t>R</w:t>
      </w:r>
      <w:r w:rsidR="00856205">
        <w:rPr>
          <w:rFonts w:ascii="Arial" w:eastAsia="Calibri" w:hAnsi="Arial" w:cs="Arial"/>
          <w:sz w:val="20"/>
          <w:szCs w:val="20"/>
          <w:lang w:eastAsia="en-US"/>
        </w:rPr>
        <w:t>emedy</w:t>
      </w:r>
    </w:p>
    <w:p w14:paraId="52418F9B" w14:textId="77777777" w:rsidR="006C6BBA" w:rsidRPr="005C4A89" w:rsidRDefault="006C6BBA" w:rsidP="006C6BBA">
      <w:pPr>
        <w:numPr>
          <w:ilvl w:val="1"/>
          <w:numId w:val="83"/>
        </w:numPr>
        <w:spacing w:line="276" w:lineRule="auto"/>
        <w:ind w:left="1560"/>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Incidentes.</w:t>
      </w:r>
    </w:p>
    <w:p w14:paraId="382F1C47" w14:textId="77777777" w:rsidR="006C6BBA" w:rsidRPr="005C4A89" w:rsidRDefault="006C6BBA" w:rsidP="006C6BBA">
      <w:pPr>
        <w:numPr>
          <w:ilvl w:val="1"/>
          <w:numId w:val="83"/>
        </w:numPr>
        <w:spacing w:line="276" w:lineRule="auto"/>
        <w:ind w:left="1560"/>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Problemas.</w:t>
      </w:r>
    </w:p>
    <w:p w14:paraId="025CAA03" w14:textId="77777777" w:rsidR="006C6BBA" w:rsidRPr="005C4A89" w:rsidRDefault="006C6BBA" w:rsidP="006C6BBA">
      <w:pPr>
        <w:numPr>
          <w:ilvl w:val="1"/>
          <w:numId w:val="83"/>
        </w:numPr>
        <w:spacing w:line="276" w:lineRule="auto"/>
        <w:ind w:left="1560"/>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Cambios.</w:t>
      </w:r>
    </w:p>
    <w:p w14:paraId="37F2DCE1" w14:textId="77777777" w:rsidR="006C6BBA" w:rsidRPr="005C4A89" w:rsidRDefault="006C6BBA" w:rsidP="006C6BBA">
      <w:pPr>
        <w:numPr>
          <w:ilvl w:val="1"/>
          <w:numId w:val="83"/>
        </w:numPr>
        <w:spacing w:line="276" w:lineRule="auto"/>
        <w:ind w:left="1560"/>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Base de datos de conocimiento.</w:t>
      </w:r>
    </w:p>
    <w:p w14:paraId="7B106886" w14:textId="77777777" w:rsidR="006C6BBA" w:rsidRPr="005C4A89" w:rsidRDefault="006C6BBA" w:rsidP="006C6BBA">
      <w:pPr>
        <w:numPr>
          <w:ilvl w:val="1"/>
          <w:numId w:val="83"/>
        </w:numPr>
        <w:spacing w:line="276" w:lineRule="auto"/>
        <w:ind w:left="1560"/>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Niveles de servicio.</w:t>
      </w:r>
    </w:p>
    <w:p w14:paraId="3F86C3C8" w14:textId="77777777" w:rsidR="006C6BBA" w:rsidRPr="005C4A89" w:rsidRDefault="006C6BBA" w:rsidP="006C6BBA">
      <w:pPr>
        <w:numPr>
          <w:ilvl w:val="1"/>
          <w:numId w:val="83"/>
        </w:numPr>
        <w:spacing w:line="276" w:lineRule="auto"/>
        <w:ind w:left="1560"/>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CMDB</w:t>
      </w:r>
    </w:p>
    <w:p w14:paraId="2A43A89F" w14:textId="77777777" w:rsidR="00BB50F1" w:rsidRDefault="00BB50F1" w:rsidP="00BB50F1">
      <w:pPr>
        <w:spacing w:line="276" w:lineRule="auto"/>
        <w:ind w:left="993"/>
        <w:contextualSpacing/>
        <w:jc w:val="both"/>
        <w:rPr>
          <w:rFonts w:ascii="Arial" w:eastAsia="Calibri" w:hAnsi="Arial" w:cs="Arial"/>
          <w:sz w:val="20"/>
          <w:szCs w:val="20"/>
          <w:lang w:eastAsia="en-US"/>
        </w:rPr>
      </w:pPr>
    </w:p>
    <w:p w14:paraId="73027A29" w14:textId="0212F7BF" w:rsidR="00BB50F1" w:rsidRPr="00BB50F1" w:rsidRDefault="006C6BBA" w:rsidP="00BB50F1">
      <w:pPr>
        <w:numPr>
          <w:ilvl w:val="0"/>
          <w:numId w:val="83"/>
        </w:numPr>
        <w:spacing w:line="276" w:lineRule="auto"/>
        <w:ind w:left="993"/>
        <w:contextualSpacing/>
        <w:jc w:val="both"/>
        <w:rPr>
          <w:rFonts w:ascii="Arial" w:eastAsia="Calibri" w:hAnsi="Arial" w:cs="Arial"/>
          <w:sz w:val="20"/>
          <w:szCs w:val="20"/>
          <w:lang w:eastAsia="en-US"/>
        </w:rPr>
      </w:pPr>
      <w:bookmarkStart w:id="8" w:name="_Hlk193989417"/>
      <w:r>
        <w:rPr>
          <w:rFonts w:ascii="Arial" w:eastAsia="Calibri" w:hAnsi="Arial" w:cs="Arial"/>
          <w:sz w:val="20"/>
          <w:szCs w:val="20"/>
          <w:lang w:eastAsia="en-US"/>
        </w:rPr>
        <w:t>H</w:t>
      </w:r>
      <w:r w:rsidRPr="005C4A89">
        <w:rPr>
          <w:rFonts w:ascii="Arial" w:eastAsia="Calibri" w:hAnsi="Arial" w:cs="Arial"/>
          <w:sz w:val="20"/>
          <w:szCs w:val="20"/>
          <w:lang w:eastAsia="en-US"/>
        </w:rPr>
        <w:t>erramienta</w:t>
      </w:r>
      <w:r>
        <w:rPr>
          <w:rFonts w:ascii="Arial" w:eastAsia="Calibri" w:hAnsi="Arial" w:cs="Arial"/>
          <w:sz w:val="20"/>
          <w:szCs w:val="20"/>
          <w:lang w:eastAsia="en-US"/>
        </w:rPr>
        <w:t>s</w:t>
      </w:r>
      <w:r w:rsidRPr="005C4A89">
        <w:rPr>
          <w:rFonts w:ascii="Arial" w:eastAsia="Calibri" w:hAnsi="Arial" w:cs="Arial"/>
          <w:sz w:val="20"/>
          <w:szCs w:val="20"/>
          <w:lang w:eastAsia="en-US"/>
        </w:rPr>
        <w:t xml:space="preserve"> </w:t>
      </w:r>
      <w:r>
        <w:rPr>
          <w:rFonts w:ascii="Arial" w:eastAsia="Calibri" w:hAnsi="Arial" w:cs="Arial"/>
          <w:sz w:val="20"/>
          <w:szCs w:val="20"/>
          <w:lang w:eastAsia="en-US"/>
        </w:rPr>
        <w:t>de Observabilidad</w:t>
      </w:r>
      <w:r w:rsidR="00233FCD">
        <w:rPr>
          <w:rFonts w:ascii="Arial" w:eastAsia="Calibri" w:hAnsi="Arial" w:cs="Arial"/>
          <w:sz w:val="20"/>
          <w:szCs w:val="20"/>
          <w:lang w:eastAsia="en-US"/>
        </w:rPr>
        <w:t xml:space="preserve"> y</w:t>
      </w:r>
      <w:r>
        <w:rPr>
          <w:rFonts w:ascii="Arial" w:eastAsia="Calibri" w:hAnsi="Arial" w:cs="Arial"/>
          <w:sz w:val="20"/>
          <w:szCs w:val="20"/>
          <w:lang w:eastAsia="en-US"/>
        </w:rPr>
        <w:t xml:space="preserve"> Notificación</w:t>
      </w:r>
      <w:bookmarkEnd w:id="8"/>
      <w:r w:rsidR="00233FCD">
        <w:rPr>
          <w:rFonts w:ascii="Arial" w:eastAsia="Calibri" w:hAnsi="Arial" w:cs="Arial"/>
          <w:sz w:val="20"/>
          <w:szCs w:val="20"/>
          <w:lang w:eastAsia="en-US"/>
        </w:rPr>
        <w:t>.</w:t>
      </w:r>
    </w:p>
    <w:p w14:paraId="38F6A370" w14:textId="34CA12B2" w:rsidR="00233FCD" w:rsidRPr="005C4A89" w:rsidRDefault="00233FCD" w:rsidP="00BB50F1">
      <w:pPr>
        <w:pStyle w:val="Prrafodelista"/>
        <w:numPr>
          <w:ilvl w:val="1"/>
          <w:numId w:val="119"/>
        </w:num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Zabbix.</w:t>
      </w:r>
    </w:p>
    <w:p w14:paraId="68E8C73E" w14:textId="2B6F069C" w:rsidR="00233FCD" w:rsidRPr="005C4A89" w:rsidRDefault="00233FCD" w:rsidP="00BB50F1">
      <w:pPr>
        <w:pStyle w:val="Prrafodelista"/>
        <w:numPr>
          <w:ilvl w:val="1"/>
          <w:numId w:val="119"/>
        </w:num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 xml:space="preserve">Sitescope. </w:t>
      </w:r>
    </w:p>
    <w:p w14:paraId="45308145" w14:textId="109BF6E3" w:rsidR="00233FCD" w:rsidRPr="00BB50F1" w:rsidRDefault="00233FCD"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BSM.</w:t>
      </w:r>
    </w:p>
    <w:p w14:paraId="70DC158C" w14:textId="289C59B3" w:rsidR="00233FCD" w:rsidRPr="00BB50F1" w:rsidRDefault="00233FCD"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Cloud control.</w:t>
      </w:r>
    </w:p>
    <w:p w14:paraId="463381C3" w14:textId="64397102" w:rsidR="00233FCD" w:rsidRPr="00BB50F1" w:rsidRDefault="00233FCD"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Dynatrace</w:t>
      </w:r>
    </w:p>
    <w:p w14:paraId="4105F0E1" w14:textId="6F6D1278" w:rsidR="00233FCD" w:rsidRPr="00BB50F1" w:rsidRDefault="00233FCD"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Oracle Weblogic</w:t>
      </w:r>
    </w:p>
    <w:p w14:paraId="1BF6B5D1" w14:textId="507B4FC4" w:rsidR="00233FCD" w:rsidRPr="00BB50F1" w:rsidRDefault="00233FCD"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 xml:space="preserve">Site 24x7. </w:t>
      </w:r>
    </w:p>
    <w:p w14:paraId="62A9D0BD" w14:textId="7A5FEEEE" w:rsidR="00233FCD" w:rsidRPr="00BB50F1" w:rsidRDefault="00233FCD"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Nagios.</w:t>
      </w:r>
    </w:p>
    <w:p w14:paraId="3FBAA56F" w14:textId="352FCADE" w:rsidR="00233FCD" w:rsidRPr="00BB50F1" w:rsidRDefault="00BB50F1"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 xml:space="preserve">Inteligencia Artificial </w:t>
      </w:r>
    </w:p>
    <w:p w14:paraId="42351C78" w14:textId="77777777" w:rsidR="00233FCD" w:rsidRDefault="00233FCD" w:rsidP="00233FCD">
      <w:pPr>
        <w:spacing w:line="276" w:lineRule="auto"/>
        <w:ind w:left="993"/>
        <w:contextualSpacing/>
        <w:jc w:val="both"/>
        <w:rPr>
          <w:rFonts w:ascii="Arial" w:eastAsia="Calibri" w:hAnsi="Arial" w:cs="Arial"/>
          <w:sz w:val="20"/>
          <w:szCs w:val="20"/>
          <w:lang w:eastAsia="en-US"/>
        </w:rPr>
      </w:pPr>
    </w:p>
    <w:p w14:paraId="606A93D4" w14:textId="344F6A8B" w:rsidR="00233FCD" w:rsidRPr="00233FCD" w:rsidRDefault="00233FCD" w:rsidP="00BB50F1">
      <w:pPr>
        <w:numPr>
          <w:ilvl w:val="0"/>
          <w:numId w:val="119"/>
        </w:numPr>
        <w:spacing w:line="276" w:lineRule="auto"/>
        <w:ind w:left="993"/>
        <w:contextualSpacing/>
        <w:jc w:val="both"/>
        <w:rPr>
          <w:rFonts w:ascii="Arial" w:eastAsia="Calibri" w:hAnsi="Arial" w:cs="Arial"/>
          <w:sz w:val="20"/>
          <w:szCs w:val="20"/>
          <w:lang w:eastAsia="en-US"/>
        </w:rPr>
      </w:pPr>
      <w:bookmarkStart w:id="9" w:name="_Hlk193989470"/>
      <w:r>
        <w:rPr>
          <w:rFonts w:ascii="Arial" w:eastAsia="Calibri" w:hAnsi="Arial" w:cs="Arial"/>
          <w:sz w:val="20"/>
          <w:szCs w:val="20"/>
          <w:lang w:eastAsia="en-US"/>
        </w:rPr>
        <w:t>Software Base complementario.</w:t>
      </w:r>
    </w:p>
    <w:bookmarkEnd w:id="9"/>
    <w:p w14:paraId="304442F3" w14:textId="0C97739D" w:rsidR="006C6BBA" w:rsidRPr="00BB50F1" w:rsidRDefault="006C6BBA" w:rsidP="00BB50F1">
      <w:pPr>
        <w:pStyle w:val="Prrafodelista"/>
        <w:numPr>
          <w:ilvl w:val="1"/>
          <w:numId w:val="119"/>
        </w:numPr>
        <w:autoSpaceDE w:val="0"/>
        <w:autoSpaceDN w:val="0"/>
        <w:adjustRightInd w:val="0"/>
        <w:jc w:val="both"/>
        <w:rPr>
          <w:rFonts w:ascii="Arial" w:eastAsia="MS Mincho" w:hAnsi="Arial" w:cs="Arial"/>
          <w:sz w:val="20"/>
          <w:szCs w:val="20"/>
          <w:lang w:val="pt-PT"/>
        </w:rPr>
      </w:pPr>
      <w:r w:rsidRPr="00BB50F1">
        <w:rPr>
          <w:rFonts w:ascii="Arial" w:eastAsia="MS Mincho" w:hAnsi="Arial" w:cs="Arial"/>
          <w:sz w:val="20"/>
          <w:szCs w:val="20"/>
          <w:lang w:val="pt-PT"/>
        </w:rPr>
        <w:t>Sistemas operativos (Windows, IOS, Android, Linux, Unix)</w:t>
      </w:r>
    </w:p>
    <w:p w14:paraId="45C92816" w14:textId="77777777" w:rsidR="006C6BBA" w:rsidRPr="005C4A89" w:rsidRDefault="006C6BBA" w:rsidP="00BB50F1">
      <w:pPr>
        <w:pStyle w:val="Prrafodelista"/>
        <w:numPr>
          <w:ilvl w:val="1"/>
          <w:numId w:val="119"/>
        </w:num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Aplicaciones de correo electrónico vía web y cliente (Outlook).</w:t>
      </w:r>
    </w:p>
    <w:p w14:paraId="5113BC97" w14:textId="32819BAC" w:rsidR="006C6BBA" w:rsidRPr="00BB50F1" w:rsidRDefault="006C6BBA"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Aplicativos de oficina y desarrollos del Instituto.</w:t>
      </w:r>
    </w:p>
    <w:p w14:paraId="7D36DC92" w14:textId="77777777" w:rsidR="006C6BBA" w:rsidRPr="005C4A89" w:rsidRDefault="006C6BBA" w:rsidP="00BB50F1">
      <w:pPr>
        <w:pStyle w:val="Prrafodelista"/>
        <w:numPr>
          <w:ilvl w:val="1"/>
          <w:numId w:val="119"/>
        </w:numPr>
        <w:autoSpaceDE w:val="0"/>
        <w:autoSpaceDN w:val="0"/>
        <w:adjustRightInd w:val="0"/>
        <w:jc w:val="both"/>
        <w:rPr>
          <w:rFonts w:ascii="Arial" w:eastAsia="MS Mincho" w:hAnsi="Arial" w:cs="Arial"/>
          <w:sz w:val="20"/>
          <w:szCs w:val="20"/>
          <w:lang w:val="pt-PT"/>
        </w:rPr>
      </w:pPr>
      <w:r w:rsidRPr="005C4A89">
        <w:rPr>
          <w:rFonts w:ascii="Arial" w:eastAsia="MS Mincho" w:hAnsi="Arial" w:cs="Arial"/>
          <w:sz w:val="20"/>
          <w:szCs w:val="20"/>
          <w:lang w:val="pt-PT"/>
        </w:rPr>
        <w:t>Software comercial (Microsoft Office, Navegadores Web, Adobe, etc.)</w:t>
      </w:r>
    </w:p>
    <w:p w14:paraId="3CB8C693" w14:textId="0A319562" w:rsidR="006C6BBA" w:rsidRPr="00BB50F1" w:rsidRDefault="006C6BBA"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Drivers.</w:t>
      </w:r>
    </w:p>
    <w:p w14:paraId="17A6C0DC" w14:textId="77777777" w:rsidR="006C6BBA" w:rsidRPr="005C4A89" w:rsidRDefault="006C6BBA" w:rsidP="00BB50F1">
      <w:pPr>
        <w:pStyle w:val="Prrafodelista"/>
        <w:numPr>
          <w:ilvl w:val="1"/>
          <w:numId w:val="119"/>
        </w:num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Antivirus.</w:t>
      </w:r>
    </w:p>
    <w:p w14:paraId="719674EA" w14:textId="791B5570" w:rsidR="006C6BBA" w:rsidRPr="00BB50F1" w:rsidRDefault="006C6BBA"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Linux.</w:t>
      </w:r>
    </w:p>
    <w:p w14:paraId="34103895" w14:textId="77777777" w:rsidR="006C6BBA" w:rsidRPr="005C4A89" w:rsidRDefault="006C6BBA" w:rsidP="00BB50F1">
      <w:pPr>
        <w:pStyle w:val="Prrafodelista"/>
        <w:numPr>
          <w:ilvl w:val="1"/>
          <w:numId w:val="119"/>
        </w:num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Parches.</w:t>
      </w:r>
    </w:p>
    <w:p w14:paraId="6D578478" w14:textId="31344660" w:rsidR="006C6BBA" w:rsidRPr="00BB50F1" w:rsidRDefault="006C6BBA" w:rsidP="00BB50F1">
      <w:pPr>
        <w:pStyle w:val="Prrafodelista"/>
        <w:numPr>
          <w:ilvl w:val="1"/>
          <w:numId w:val="119"/>
        </w:numPr>
        <w:autoSpaceDE w:val="0"/>
        <w:autoSpaceDN w:val="0"/>
        <w:adjustRightInd w:val="0"/>
        <w:jc w:val="both"/>
        <w:rPr>
          <w:rFonts w:ascii="Arial" w:eastAsia="MS Mincho" w:hAnsi="Arial" w:cs="Arial"/>
          <w:sz w:val="20"/>
          <w:szCs w:val="20"/>
        </w:rPr>
      </w:pPr>
      <w:r w:rsidRPr="00BB50F1">
        <w:rPr>
          <w:rFonts w:ascii="Arial" w:eastAsia="MS Mincho" w:hAnsi="Arial" w:cs="Arial"/>
          <w:sz w:val="20"/>
          <w:szCs w:val="20"/>
        </w:rPr>
        <w:t>Plug in.</w:t>
      </w:r>
    </w:p>
    <w:p w14:paraId="5181CF5A" w14:textId="0B54EA28" w:rsidR="006C6BBA" w:rsidRPr="00BB50F1" w:rsidRDefault="00BB50F1" w:rsidP="00BB50F1">
      <w:pPr>
        <w:autoSpaceDE w:val="0"/>
        <w:autoSpaceDN w:val="0"/>
        <w:adjustRightInd w:val="0"/>
        <w:ind w:left="1134"/>
        <w:jc w:val="both"/>
        <w:rPr>
          <w:rFonts w:ascii="Arial" w:eastAsia="MS Mincho" w:hAnsi="Arial" w:cs="Arial"/>
          <w:sz w:val="20"/>
          <w:szCs w:val="20"/>
        </w:rPr>
      </w:pPr>
      <w:r>
        <w:rPr>
          <w:rFonts w:ascii="Arial" w:eastAsia="MS Mincho" w:hAnsi="Arial" w:cs="Arial"/>
          <w:sz w:val="20"/>
          <w:szCs w:val="20"/>
        </w:rPr>
        <w:t>3.10</w:t>
      </w:r>
      <w:r w:rsidR="006C6BBA" w:rsidRPr="00BB50F1">
        <w:rPr>
          <w:rFonts w:ascii="Arial" w:eastAsia="MS Mincho" w:hAnsi="Arial" w:cs="Arial"/>
          <w:sz w:val="20"/>
          <w:szCs w:val="20"/>
        </w:rPr>
        <w:t>BIOS y firmware.</w:t>
      </w:r>
    </w:p>
    <w:p w14:paraId="23041522" w14:textId="09ABEAA8" w:rsidR="006C6BBA" w:rsidRPr="00BB50F1" w:rsidRDefault="00BB50F1" w:rsidP="00BB50F1">
      <w:pPr>
        <w:autoSpaceDE w:val="0"/>
        <w:autoSpaceDN w:val="0"/>
        <w:adjustRightInd w:val="0"/>
        <w:ind w:left="414" w:firstLine="720"/>
        <w:jc w:val="both"/>
        <w:rPr>
          <w:rFonts w:ascii="Arial" w:eastAsia="MS Mincho" w:hAnsi="Arial" w:cs="Arial"/>
          <w:sz w:val="20"/>
          <w:szCs w:val="20"/>
        </w:rPr>
      </w:pPr>
      <w:r>
        <w:rPr>
          <w:rFonts w:ascii="Arial" w:eastAsia="MS Mincho" w:hAnsi="Arial" w:cs="Arial"/>
          <w:sz w:val="20"/>
          <w:szCs w:val="20"/>
        </w:rPr>
        <w:t>3.11</w:t>
      </w:r>
      <w:r w:rsidR="006C6BBA" w:rsidRPr="00BB50F1">
        <w:rPr>
          <w:rFonts w:ascii="Arial" w:eastAsia="MS Mincho" w:hAnsi="Arial" w:cs="Arial"/>
          <w:sz w:val="20"/>
          <w:szCs w:val="20"/>
        </w:rPr>
        <w:t>Chat Box</w:t>
      </w:r>
    </w:p>
    <w:p w14:paraId="6EAB76B7" w14:textId="5B8F20FD" w:rsidR="006C6BBA" w:rsidRDefault="00BB50F1" w:rsidP="00BB50F1">
      <w:pPr>
        <w:autoSpaceDE w:val="0"/>
        <w:autoSpaceDN w:val="0"/>
        <w:adjustRightInd w:val="0"/>
        <w:ind w:left="414" w:firstLine="720"/>
        <w:jc w:val="both"/>
        <w:rPr>
          <w:rFonts w:ascii="Arial" w:eastAsia="MS Mincho" w:hAnsi="Arial" w:cs="Arial"/>
          <w:sz w:val="20"/>
          <w:szCs w:val="20"/>
          <w:lang w:val="en-US"/>
        </w:rPr>
      </w:pPr>
      <w:r>
        <w:rPr>
          <w:rFonts w:ascii="Arial" w:eastAsia="MS Mincho" w:hAnsi="Arial" w:cs="Arial"/>
          <w:sz w:val="20"/>
          <w:szCs w:val="20"/>
          <w:lang w:val="en-US"/>
        </w:rPr>
        <w:lastRenderedPageBreak/>
        <w:t>3.12</w:t>
      </w:r>
      <w:r w:rsidR="006C6BBA" w:rsidRPr="00BB50F1">
        <w:rPr>
          <w:rFonts w:ascii="Arial" w:eastAsia="MS Mincho" w:hAnsi="Arial" w:cs="Arial"/>
          <w:sz w:val="20"/>
          <w:szCs w:val="20"/>
          <w:lang w:val="en-US"/>
        </w:rPr>
        <w:t>Redes sociales (whats app, teams, telegram, entre otras)</w:t>
      </w:r>
    </w:p>
    <w:p w14:paraId="61B46369" w14:textId="77777777" w:rsidR="005A197B" w:rsidRPr="00BB50F1" w:rsidRDefault="005A197B" w:rsidP="00BB50F1">
      <w:pPr>
        <w:autoSpaceDE w:val="0"/>
        <w:autoSpaceDN w:val="0"/>
        <w:adjustRightInd w:val="0"/>
        <w:ind w:left="414" w:firstLine="720"/>
        <w:jc w:val="both"/>
        <w:rPr>
          <w:rFonts w:ascii="Arial" w:eastAsia="Calibri" w:hAnsi="Arial" w:cs="Arial"/>
          <w:sz w:val="20"/>
          <w:szCs w:val="20"/>
          <w:lang w:val="en-US" w:eastAsia="en-US"/>
        </w:rPr>
      </w:pPr>
    </w:p>
    <w:p w14:paraId="4BF6B0FE" w14:textId="0ABDB2E7" w:rsidR="007764EC" w:rsidRPr="005C4A89" w:rsidRDefault="007764EC" w:rsidP="00A243C7">
      <w:pPr>
        <w:spacing w:line="276" w:lineRule="auto"/>
        <w:contextualSpacing/>
        <w:jc w:val="both"/>
        <w:rPr>
          <w:rFonts w:ascii="Arial" w:eastAsia="Calibri" w:hAnsi="Arial" w:cs="Arial"/>
          <w:b/>
          <w:bCs/>
          <w:sz w:val="20"/>
          <w:szCs w:val="20"/>
          <w:lang w:eastAsia="en-US"/>
        </w:rPr>
      </w:pPr>
      <w:r w:rsidRPr="005C4A89">
        <w:rPr>
          <w:rFonts w:ascii="Arial" w:eastAsia="Calibri" w:hAnsi="Arial" w:cs="Arial"/>
          <w:b/>
          <w:bCs/>
          <w:sz w:val="20"/>
          <w:szCs w:val="20"/>
          <w:lang w:eastAsia="en-US"/>
        </w:rPr>
        <w:t>Perfiles</w:t>
      </w:r>
      <w:r w:rsidR="00D33645" w:rsidRPr="005C4A89">
        <w:rPr>
          <w:rFonts w:ascii="Arial" w:eastAsia="Calibri" w:hAnsi="Arial" w:cs="Arial"/>
          <w:b/>
          <w:bCs/>
          <w:sz w:val="20"/>
          <w:szCs w:val="20"/>
          <w:lang w:eastAsia="en-US"/>
        </w:rPr>
        <w:t xml:space="preserve"> </w:t>
      </w:r>
      <w:r w:rsidR="00B622CC">
        <w:rPr>
          <w:rFonts w:ascii="Arial" w:eastAsia="Calibri" w:hAnsi="Arial" w:cs="Arial"/>
          <w:b/>
          <w:bCs/>
          <w:sz w:val="20"/>
          <w:szCs w:val="20"/>
          <w:lang w:eastAsia="en-US"/>
        </w:rPr>
        <w:t>para el</w:t>
      </w:r>
      <w:r w:rsidRPr="005C4A89">
        <w:rPr>
          <w:rFonts w:ascii="Arial" w:eastAsia="Calibri" w:hAnsi="Arial" w:cs="Arial"/>
          <w:b/>
          <w:bCs/>
          <w:sz w:val="20"/>
          <w:szCs w:val="20"/>
          <w:lang w:eastAsia="en-US"/>
        </w:rPr>
        <w:t xml:space="preserve"> </w:t>
      </w:r>
      <w:r w:rsidR="00672903">
        <w:rPr>
          <w:rFonts w:ascii="Arial" w:eastAsia="Calibri" w:hAnsi="Arial" w:cs="Arial"/>
          <w:b/>
          <w:bCs/>
          <w:sz w:val="20"/>
          <w:szCs w:val="20"/>
          <w:lang w:eastAsia="en-US"/>
        </w:rPr>
        <w:t>Servicio Administrado para la Gestión Operativa de la Coordinación de Monitoreo, Contacto y Riesgo Tecnológico.</w:t>
      </w:r>
    </w:p>
    <w:p w14:paraId="7D10DA6A" w14:textId="77777777" w:rsidR="00335071" w:rsidRPr="005C4A89" w:rsidRDefault="00335071" w:rsidP="00BF040E">
      <w:pPr>
        <w:autoSpaceDE w:val="0"/>
        <w:autoSpaceDN w:val="0"/>
        <w:adjustRightInd w:val="0"/>
        <w:jc w:val="both"/>
        <w:rPr>
          <w:rFonts w:ascii="Arial" w:eastAsia="MS Mincho" w:hAnsi="Arial" w:cs="Arial"/>
          <w:sz w:val="20"/>
          <w:szCs w:val="20"/>
        </w:rPr>
      </w:pPr>
    </w:p>
    <w:tbl>
      <w:tblPr>
        <w:tblStyle w:val="Tablaconcuadrcula1clara-nfasis1"/>
        <w:tblW w:w="0" w:type="auto"/>
        <w:tblLook w:val="04A0" w:firstRow="1" w:lastRow="0" w:firstColumn="1" w:lastColumn="0" w:noHBand="0" w:noVBand="1"/>
      </w:tblPr>
      <w:tblGrid>
        <w:gridCol w:w="4673"/>
        <w:gridCol w:w="992"/>
        <w:gridCol w:w="992"/>
        <w:gridCol w:w="1139"/>
        <w:gridCol w:w="1032"/>
      </w:tblGrid>
      <w:tr w:rsidR="00E249F1" w:rsidRPr="005C4A89" w14:paraId="05A4A301" w14:textId="77777777" w:rsidTr="00E249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shd w:val="clear" w:color="auto" w:fill="B4C6E7" w:themeFill="accent1" w:themeFillTint="66"/>
            <w:vAlign w:val="center"/>
          </w:tcPr>
          <w:p w14:paraId="60DBFBD5" w14:textId="041F9C24" w:rsidR="00335071" w:rsidRPr="005C4A89" w:rsidRDefault="007764EC" w:rsidP="00335071">
            <w:pPr>
              <w:autoSpaceDE w:val="0"/>
              <w:autoSpaceDN w:val="0"/>
              <w:adjustRightInd w:val="0"/>
              <w:jc w:val="both"/>
              <w:rPr>
                <w:rFonts w:ascii="Arial" w:eastAsia="MS Mincho" w:hAnsi="Arial" w:cs="Arial"/>
                <w:sz w:val="20"/>
                <w:szCs w:val="20"/>
              </w:rPr>
            </w:pPr>
            <w:r w:rsidRPr="005C4A89">
              <w:rPr>
                <w:rFonts w:ascii="Arial" w:hAnsi="Arial" w:cs="Arial"/>
                <w:sz w:val="20"/>
                <w:szCs w:val="20"/>
              </w:rPr>
              <w:t>Perfil</w:t>
            </w:r>
          </w:p>
        </w:tc>
        <w:tc>
          <w:tcPr>
            <w:tcW w:w="992" w:type="dxa"/>
            <w:shd w:val="clear" w:color="auto" w:fill="B4C6E7" w:themeFill="accent1" w:themeFillTint="66"/>
          </w:tcPr>
          <w:p w14:paraId="7258FCE8" w14:textId="3C25691E" w:rsidR="00335071" w:rsidRPr="004A6E3F" w:rsidRDefault="00335071" w:rsidP="004A6E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C4A89">
              <w:rPr>
                <w:rFonts w:ascii="Arial" w:hAnsi="Arial" w:cs="Arial"/>
                <w:sz w:val="20"/>
                <w:szCs w:val="20"/>
              </w:rPr>
              <w:t>Expert</w:t>
            </w:r>
          </w:p>
        </w:tc>
        <w:tc>
          <w:tcPr>
            <w:tcW w:w="992" w:type="dxa"/>
            <w:shd w:val="clear" w:color="auto" w:fill="B4C6E7" w:themeFill="accent1" w:themeFillTint="66"/>
          </w:tcPr>
          <w:p w14:paraId="7A0611DE" w14:textId="77777777" w:rsidR="00335071" w:rsidRPr="005C4A89" w:rsidRDefault="00335071" w:rsidP="00E249F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C4A89">
              <w:rPr>
                <w:rFonts w:ascii="Arial" w:hAnsi="Arial" w:cs="Arial"/>
                <w:sz w:val="20"/>
                <w:szCs w:val="20"/>
              </w:rPr>
              <w:t>Senior</w:t>
            </w:r>
          </w:p>
          <w:p w14:paraId="5AEB4B03" w14:textId="6AC0E793" w:rsidR="00335071" w:rsidRPr="005C4A89" w:rsidRDefault="00335071" w:rsidP="004A6E3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MS Mincho" w:hAnsi="Arial" w:cs="Arial"/>
                <w:b w:val="0"/>
                <w:bCs w:val="0"/>
                <w:sz w:val="20"/>
                <w:szCs w:val="20"/>
              </w:rPr>
            </w:pPr>
          </w:p>
        </w:tc>
        <w:tc>
          <w:tcPr>
            <w:tcW w:w="1139" w:type="dxa"/>
            <w:shd w:val="clear" w:color="auto" w:fill="B4C6E7" w:themeFill="accent1" w:themeFillTint="66"/>
          </w:tcPr>
          <w:p w14:paraId="51F7236C" w14:textId="77777777" w:rsidR="00335071" w:rsidRPr="005C4A89" w:rsidRDefault="00335071" w:rsidP="00E249F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C4A89">
              <w:rPr>
                <w:rFonts w:ascii="Arial" w:hAnsi="Arial" w:cs="Arial"/>
                <w:sz w:val="20"/>
                <w:szCs w:val="20"/>
              </w:rPr>
              <w:t>Proficient</w:t>
            </w:r>
          </w:p>
          <w:p w14:paraId="0FA9A050" w14:textId="4667BF7D" w:rsidR="00335071" w:rsidRPr="005C4A89" w:rsidRDefault="00335071" w:rsidP="004A6E3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MS Mincho" w:hAnsi="Arial" w:cs="Arial"/>
                <w:b w:val="0"/>
                <w:bCs w:val="0"/>
                <w:sz w:val="20"/>
                <w:szCs w:val="20"/>
              </w:rPr>
            </w:pPr>
          </w:p>
        </w:tc>
        <w:tc>
          <w:tcPr>
            <w:tcW w:w="1032" w:type="dxa"/>
            <w:shd w:val="clear" w:color="auto" w:fill="B4C6E7" w:themeFill="accent1" w:themeFillTint="66"/>
          </w:tcPr>
          <w:p w14:paraId="7977D7F4" w14:textId="08338942" w:rsidR="00335071" w:rsidRPr="004A6E3F" w:rsidRDefault="00335071" w:rsidP="004A6E3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C4A89">
              <w:rPr>
                <w:rFonts w:ascii="Arial" w:hAnsi="Arial" w:cs="Arial"/>
                <w:sz w:val="20"/>
                <w:szCs w:val="20"/>
              </w:rPr>
              <w:t>Junior</w:t>
            </w:r>
          </w:p>
        </w:tc>
      </w:tr>
      <w:tr w:rsidR="00F4684B" w:rsidRPr="00F4684B" w14:paraId="492F6FB2" w14:textId="77777777" w:rsidTr="00E249F1">
        <w:tc>
          <w:tcPr>
            <w:cnfStyle w:val="001000000000" w:firstRow="0" w:lastRow="0" w:firstColumn="1" w:lastColumn="0" w:oddVBand="0" w:evenVBand="0" w:oddHBand="0" w:evenHBand="0" w:firstRowFirstColumn="0" w:firstRowLastColumn="0" w:lastRowFirstColumn="0" w:lastRowLastColumn="0"/>
            <w:tcW w:w="4673" w:type="dxa"/>
          </w:tcPr>
          <w:p w14:paraId="261B2511" w14:textId="36C58782" w:rsidR="00F4684B" w:rsidRPr="00A243C7" w:rsidRDefault="00F4684B" w:rsidP="00335071">
            <w:pPr>
              <w:autoSpaceDE w:val="0"/>
              <w:autoSpaceDN w:val="0"/>
              <w:adjustRightInd w:val="0"/>
              <w:jc w:val="both"/>
              <w:rPr>
                <w:rFonts w:ascii="Arial" w:eastAsia="MS Mincho" w:hAnsi="Arial" w:cs="Arial"/>
                <w:b w:val="0"/>
                <w:bCs w:val="0"/>
                <w:sz w:val="20"/>
                <w:szCs w:val="20"/>
              </w:rPr>
            </w:pPr>
            <w:r>
              <w:rPr>
                <w:rFonts w:ascii="Arial" w:eastAsia="MS Mincho" w:hAnsi="Arial" w:cs="Arial"/>
                <w:b w:val="0"/>
                <w:bCs w:val="0"/>
                <w:sz w:val="20"/>
                <w:szCs w:val="20"/>
              </w:rPr>
              <w:t>Gerente</w:t>
            </w:r>
          </w:p>
        </w:tc>
        <w:tc>
          <w:tcPr>
            <w:tcW w:w="992" w:type="dxa"/>
            <w:vAlign w:val="center"/>
          </w:tcPr>
          <w:p w14:paraId="7A69BB5D" w14:textId="44549242" w:rsidR="00F4684B" w:rsidRPr="00F4684B" w:rsidRDefault="00EB7A75" w:rsidP="000B15D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Pr>
                <w:rFonts w:ascii="Arial" w:eastAsia="MS Mincho" w:hAnsi="Arial" w:cs="Arial"/>
                <w:sz w:val="20"/>
                <w:szCs w:val="20"/>
              </w:rPr>
              <w:t>1</w:t>
            </w:r>
          </w:p>
        </w:tc>
        <w:tc>
          <w:tcPr>
            <w:tcW w:w="992" w:type="dxa"/>
            <w:vAlign w:val="center"/>
          </w:tcPr>
          <w:p w14:paraId="4545D5D9" w14:textId="325B7CF9" w:rsidR="00F4684B" w:rsidRPr="00F4684B" w:rsidRDefault="00F4684B" w:rsidP="00A243C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p>
        </w:tc>
        <w:tc>
          <w:tcPr>
            <w:tcW w:w="1139" w:type="dxa"/>
            <w:vAlign w:val="center"/>
          </w:tcPr>
          <w:p w14:paraId="2329B170" w14:textId="77777777" w:rsidR="00F4684B" w:rsidRPr="00F4684B" w:rsidRDefault="00F4684B" w:rsidP="00A243C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p>
        </w:tc>
        <w:tc>
          <w:tcPr>
            <w:tcW w:w="1032" w:type="dxa"/>
            <w:vAlign w:val="center"/>
          </w:tcPr>
          <w:p w14:paraId="1188D3BB" w14:textId="77777777" w:rsidR="00F4684B" w:rsidRPr="00F4684B" w:rsidRDefault="00F4684B" w:rsidP="00A243C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p>
        </w:tc>
      </w:tr>
      <w:tr w:rsidR="00F4684B" w:rsidRPr="00F4684B" w14:paraId="745BDCA0" w14:textId="77777777" w:rsidTr="00E249F1">
        <w:tc>
          <w:tcPr>
            <w:cnfStyle w:val="001000000000" w:firstRow="0" w:lastRow="0" w:firstColumn="1" w:lastColumn="0" w:oddVBand="0" w:evenVBand="0" w:oddHBand="0" w:evenHBand="0" w:firstRowFirstColumn="0" w:firstRowLastColumn="0" w:lastRowFirstColumn="0" w:lastRowLastColumn="0"/>
            <w:tcW w:w="4673" w:type="dxa"/>
          </w:tcPr>
          <w:p w14:paraId="2D86AA32" w14:textId="19FF13C0" w:rsidR="00F4684B" w:rsidRPr="00A243C7" w:rsidRDefault="00F4684B" w:rsidP="00335071">
            <w:pPr>
              <w:autoSpaceDE w:val="0"/>
              <w:autoSpaceDN w:val="0"/>
              <w:adjustRightInd w:val="0"/>
              <w:jc w:val="both"/>
              <w:rPr>
                <w:rFonts w:ascii="Arial" w:eastAsia="MS Mincho" w:hAnsi="Arial" w:cs="Arial"/>
                <w:b w:val="0"/>
                <w:bCs w:val="0"/>
                <w:sz w:val="20"/>
                <w:szCs w:val="20"/>
              </w:rPr>
            </w:pPr>
            <w:r>
              <w:rPr>
                <w:rFonts w:ascii="Arial" w:eastAsia="MS Mincho" w:hAnsi="Arial" w:cs="Arial"/>
                <w:b w:val="0"/>
                <w:bCs w:val="0"/>
                <w:sz w:val="20"/>
                <w:szCs w:val="20"/>
              </w:rPr>
              <w:t>Coordinador</w:t>
            </w:r>
          </w:p>
        </w:tc>
        <w:tc>
          <w:tcPr>
            <w:tcW w:w="992" w:type="dxa"/>
            <w:vAlign w:val="center"/>
          </w:tcPr>
          <w:p w14:paraId="223C13C9" w14:textId="77777777" w:rsidR="00F4684B" w:rsidRPr="00F4684B" w:rsidRDefault="00F4684B" w:rsidP="00A243C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p>
        </w:tc>
        <w:tc>
          <w:tcPr>
            <w:tcW w:w="992" w:type="dxa"/>
            <w:vAlign w:val="center"/>
          </w:tcPr>
          <w:p w14:paraId="75CFD4C4" w14:textId="515AE8D3" w:rsidR="00F4684B" w:rsidRPr="00F4684B" w:rsidRDefault="00EB7A75" w:rsidP="000B15DF">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Pr>
                <w:rFonts w:ascii="Arial" w:eastAsia="MS Mincho" w:hAnsi="Arial" w:cs="Arial"/>
                <w:sz w:val="20"/>
                <w:szCs w:val="20"/>
              </w:rPr>
              <w:t>1</w:t>
            </w:r>
          </w:p>
        </w:tc>
        <w:tc>
          <w:tcPr>
            <w:tcW w:w="1139" w:type="dxa"/>
            <w:vAlign w:val="center"/>
          </w:tcPr>
          <w:p w14:paraId="41225FBC" w14:textId="77777777" w:rsidR="00F4684B" w:rsidRPr="00F4684B" w:rsidRDefault="00F4684B" w:rsidP="00A243C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p>
        </w:tc>
        <w:tc>
          <w:tcPr>
            <w:tcW w:w="1032" w:type="dxa"/>
            <w:vAlign w:val="center"/>
          </w:tcPr>
          <w:p w14:paraId="5EBF84F0" w14:textId="77777777" w:rsidR="00F4684B" w:rsidRPr="00F4684B" w:rsidRDefault="00F4684B" w:rsidP="00A243C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p>
        </w:tc>
      </w:tr>
      <w:tr w:rsidR="00335071" w:rsidRPr="005C4A89" w14:paraId="66DB6AE9" w14:textId="77777777" w:rsidTr="00E249F1">
        <w:tc>
          <w:tcPr>
            <w:cnfStyle w:val="001000000000" w:firstRow="0" w:lastRow="0" w:firstColumn="1" w:lastColumn="0" w:oddVBand="0" w:evenVBand="0" w:oddHBand="0" w:evenHBand="0" w:firstRowFirstColumn="0" w:firstRowLastColumn="0" w:lastRowFirstColumn="0" w:lastRowLastColumn="0"/>
            <w:tcW w:w="4673" w:type="dxa"/>
          </w:tcPr>
          <w:p w14:paraId="180E1E7B" w14:textId="5F9AA6DE" w:rsidR="00335071" w:rsidRPr="005C4A89" w:rsidRDefault="00335071" w:rsidP="00335071">
            <w:pPr>
              <w:autoSpaceDE w:val="0"/>
              <w:autoSpaceDN w:val="0"/>
              <w:adjustRightInd w:val="0"/>
              <w:jc w:val="both"/>
              <w:rPr>
                <w:rFonts w:ascii="Arial" w:eastAsia="MS Mincho" w:hAnsi="Arial" w:cs="Arial"/>
                <w:b w:val="0"/>
                <w:bCs w:val="0"/>
                <w:sz w:val="20"/>
                <w:szCs w:val="20"/>
              </w:rPr>
            </w:pPr>
            <w:r w:rsidRPr="005C4A89">
              <w:rPr>
                <w:rFonts w:ascii="Arial" w:eastAsia="MS Mincho" w:hAnsi="Arial" w:cs="Arial"/>
                <w:b w:val="0"/>
                <w:bCs w:val="0"/>
                <w:sz w:val="20"/>
                <w:szCs w:val="20"/>
              </w:rPr>
              <w:t>Operador Especialista</w:t>
            </w:r>
            <w:r w:rsidR="00F4684B">
              <w:rPr>
                <w:rFonts w:ascii="Arial" w:eastAsia="MS Mincho" w:hAnsi="Arial" w:cs="Arial"/>
                <w:b w:val="0"/>
                <w:bCs w:val="0"/>
                <w:sz w:val="20"/>
                <w:szCs w:val="20"/>
              </w:rPr>
              <w:t xml:space="preserve"> </w:t>
            </w:r>
            <w:r w:rsidR="00F4684B" w:rsidRPr="00F4684B">
              <w:rPr>
                <w:rFonts w:ascii="Arial" w:eastAsia="MS Mincho" w:hAnsi="Arial" w:cs="Arial"/>
                <w:b w:val="0"/>
                <w:bCs w:val="0"/>
                <w:sz w:val="20"/>
                <w:szCs w:val="20"/>
              </w:rPr>
              <w:t>de Mesa de Servicios</w:t>
            </w:r>
          </w:p>
        </w:tc>
        <w:tc>
          <w:tcPr>
            <w:tcW w:w="992" w:type="dxa"/>
            <w:vAlign w:val="center"/>
          </w:tcPr>
          <w:p w14:paraId="70B4023D" w14:textId="31838D62" w:rsidR="00335071" w:rsidRPr="005C4A89" w:rsidRDefault="008B4D9A" w:rsidP="00335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Pr>
                <w:rFonts w:ascii="Arial" w:eastAsia="MS Mincho" w:hAnsi="Arial" w:cs="Arial"/>
                <w:sz w:val="20"/>
                <w:szCs w:val="20"/>
              </w:rPr>
              <w:t>5</w:t>
            </w:r>
          </w:p>
        </w:tc>
        <w:tc>
          <w:tcPr>
            <w:tcW w:w="992" w:type="dxa"/>
            <w:vAlign w:val="center"/>
          </w:tcPr>
          <w:p w14:paraId="44C6C8C8" w14:textId="305FED50" w:rsidR="00335071" w:rsidRPr="005C4A89" w:rsidRDefault="008B4D9A" w:rsidP="0033507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Pr>
                <w:rFonts w:ascii="Arial" w:eastAsia="MS Mincho" w:hAnsi="Arial" w:cs="Arial"/>
                <w:sz w:val="20"/>
                <w:szCs w:val="20"/>
              </w:rPr>
              <w:t>3</w:t>
            </w:r>
          </w:p>
        </w:tc>
        <w:tc>
          <w:tcPr>
            <w:tcW w:w="1139" w:type="dxa"/>
            <w:vAlign w:val="center"/>
          </w:tcPr>
          <w:p w14:paraId="19118CC8" w14:textId="5C31A67F" w:rsidR="00335071" w:rsidRPr="005C4A89" w:rsidRDefault="008B4D9A" w:rsidP="008B4D9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Pr>
                <w:rFonts w:ascii="Arial" w:eastAsia="MS Mincho" w:hAnsi="Arial" w:cs="Arial"/>
                <w:sz w:val="20"/>
                <w:szCs w:val="20"/>
              </w:rPr>
              <w:t xml:space="preserve">       3</w:t>
            </w:r>
          </w:p>
        </w:tc>
        <w:tc>
          <w:tcPr>
            <w:tcW w:w="1032" w:type="dxa"/>
            <w:vAlign w:val="center"/>
          </w:tcPr>
          <w:p w14:paraId="51528C41" w14:textId="192E9388" w:rsidR="00335071" w:rsidRPr="005C4A89" w:rsidRDefault="008B4D9A" w:rsidP="005612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Pr>
                <w:rFonts w:ascii="Arial" w:eastAsia="MS Mincho" w:hAnsi="Arial" w:cs="Arial"/>
                <w:sz w:val="20"/>
                <w:szCs w:val="20"/>
              </w:rPr>
              <w:t xml:space="preserve">    2</w:t>
            </w:r>
          </w:p>
        </w:tc>
      </w:tr>
      <w:tr w:rsidR="005612B7" w:rsidRPr="005C4A89" w14:paraId="2118DCEA" w14:textId="77777777" w:rsidTr="00E249F1">
        <w:tc>
          <w:tcPr>
            <w:cnfStyle w:val="001000000000" w:firstRow="0" w:lastRow="0" w:firstColumn="1" w:lastColumn="0" w:oddVBand="0" w:evenVBand="0" w:oddHBand="0" w:evenHBand="0" w:firstRowFirstColumn="0" w:firstRowLastColumn="0" w:lastRowFirstColumn="0" w:lastRowLastColumn="0"/>
            <w:tcW w:w="4673" w:type="dxa"/>
          </w:tcPr>
          <w:p w14:paraId="0AA1498F" w14:textId="3CC9D9A0" w:rsidR="005612B7" w:rsidRPr="005C4A89" w:rsidRDefault="005612B7" w:rsidP="005612B7">
            <w:pPr>
              <w:autoSpaceDE w:val="0"/>
              <w:autoSpaceDN w:val="0"/>
              <w:adjustRightInd w:val="0"/>
              <w:jc w:val="both"/>
              <w:rPr>
                <w:rFonts w:ascii="Arial" w:eastAsia="MS Mincho" w:hAnsi="Arial" w:cs="Arial"/>
                <w:b w:val="0"/>
                <w:bCs w:val="0"/>
                <w:sz w:val="20"/>
                <w:szCs w:val="20"/>
              </w:rPr>
            </w:pPr>
            <w:r w:rsidRPr="005C4A89">
              <w:rPr>
                <w:rFonts w:ascii="Arial" w:eastAsia="MS Mincho" w:hAnsi="Arial" w:cs="Arial"/>
                <w:b w:val="0"/>
                <w:bCs w:val="0"/>
                <w:sz w:val="20"/>
                <w:szCs w:val="20"/>
              </w:rPr>
              <w:t xml:space="preserve">Especialista en Soporte Técnico </w:t>
            </w:r>
            <w:r w:rsidR="005A197B">
              <w:rPr>
                <w:rFonts w:ascii="Arial" w:eastAsia="MS Mincho" w:hAnsi="Arial" w:cs="Arial"/>
                <w:b w:val="0"/>
                <w:bCs w:val="0"/>
                <w:sz w:val="20"/>
                <w:szCs w:val="20"/>
              </w:rPr>
              <w:t>Remedy</w:t>
            </w:r>
          </w:p>
        </w:tc>
        <w:tc>
          <w:tcPr>
            <w:tcW w:w="992" w:type="dxa"/>
            <w:vAlign w:val="center"/>
          </w:tcPr>
          <w:p w14:paraId="688FAF6A" w14:textId="1DDD84B0" w:rsidR="005612B7" w:rsidRPr="005C4A89" w:rsidRDefault="005612B7" w:rsidP="005612B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sidRPr="005C4A89">
              <w:rPr>
                <w:rFonts w:ascii="Arial" w:eastAsia="MS Mincho" w:hAnsi="Arial" w:cs="Arial"/>
                <w:sz w:val="20"/>
                <w:szCs w:val="20"/>
              </w:rPr>
              <w:t xml:space="preserve">   </w:t>
            </w:r>
            <w:r w:rsidR="008B4D9A">
              <w:rPr>
                <w:rFonts w:ascii="Arial" w:eastAsia="MS Mincho" w:hAnsi="Arial" w:cs="Arial"/>
                <w:sz w:val="20"/>
                <w:szCs w:val="20"/>
              </w:rPr>
              <w:t xml:space="preserve">   5</w:t>
            </w:r>
          </w:p>
        </w:tc>
        <w:tc>
          <w:tcPr>
            <w:tcW w:w="992" w:type="dxa"/>
            <w:vAlign w:val="center"/>
          </w:tcPr>
          <w:p w14:paraId="6B4965C0" w14:textId="417AFCE9" w:rsidR="005612B7" w:rsidRPr="005C4A89" w:rsidRDefault="008B4D9A" w:rsidP="005612B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Pr>
                <w:rFonts w:ascii="Arial" w:eastAsia="MS Mincho" w:hAnsi="Arial" w:cs="Arial"/>
                <w:sz w:val="20"/>
                <w:szCs w:val="20"/>
              </w:rPr>
              <w:t>3</w:t>
            </w:r>
          </w:p>
        </w:tc>
        <w:tc>
          <w:tcPr>
            <w:tcW w:w="1139" w:type="dxa"/>
            <w:vAlign w:val="center"/>
          </w:tcPr>
          <w:p w14:paraId="79D15455" w14:textId="57DECA9A" w:rsidR="005612B7" w:rsidRPr="005C4A89" w:rsidRDefault="008B4D9A" w:rsidP="005612B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Pr>
                <w:rFonts w:ascii="Arial" w:eastAsia="MS Mincho" w:hAnsi="Arial" w:cs="Arial"/>
                <w:sz w:val="20"/>
                <w:szCs w:val="20"/>
              </w:rPr>
              <w:t>1</w:t>
            </w:r>
          </w:p>
        </w:tc>
        <w:tc>
          <w:tcPr>
            <w:tcW w:w="1032" w:type="dxa"/>
            <w:vAlign w:val="center"/>
          </w:tcPr>
          <w:p w14:paraId="6E9D3C22" w14:textId="38D82A02" w:rsidR="005612B7" w:rsidRPr="005C4A89" w:rsidRDefault="008B4D9A" w:rsidP="008B4D9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Pr>
                <w:rFonts w:ascii="Arial" w:eastAsia="MS Mincho" w:hAnsi="Arial" w:cs="Arial"/>
                <w:sz w:val="20"/>
                <w:szCs w:val="20"/>
              </w:rPr>
              <w:t xml:space="preserve">    1</w:t>
            </w:r>
          </w:p>
        </w:tc>
      </w:tr>
      <w:tr w:rsidR="005612B7" w:rsidRPr="005C4A89" w14:paraId="44DC6D44" w14:textId="77777777" w:rsidTr="00E249F1">
        <w:tc>
          <w:tcPr>
            <w:cnfStyle w:val="001000000000" w:firstRow="0" w:lastRow="0" w:firstColumn="1" w:lastColumn="0" w:oddVBand="0" w:evenVBand="0" w:oddHBand="0" w:evenHBand="0" w:firstRowFirstColumn="0" w:firstRowLastColumn="0" w:lastRowFirstColumn="0" w:lastRowLastColumn="0"/>
            <w:tcW w:w="4673" w:type="dxa"/>
          </w:tcPr>
          <w:p w14:paraId="51DFBA86" w14:textId="585C7F16" w:rsidR="005612B7" w:rsidRPr="005C4A89" w:rsidRDefault="000B15DF" w:rsidP="005612B7">
            <w:pPr>
              <w:autoSpaceDE w:val="0"/>
              <w:autoSpaceDN w:val="0"/>
              <w:adjustRightInd w:val="0"/>
              <w:rPr>
                <w:rFonts w:ascii="Arial" w:eastAsia="MS Mincho" w:hAnsi="Arial" w:cs="Arial"/>
                <w:b w:val="0"/>
                <w:bCs w:val="0"/>
                <w:sz w:val="20"/>
                <w:szCs w:val="20"/>
              </w:rPr>
            </w:pPr>
            <w:r w:rsidRPr="000B15DF">
              <w:rPr>
                <w:rFonts w:ascii="Arial" w:eastAsia="MS Mincho" w:hAnsi="Arial" w:cs="Arial"/>
                <w:b w:val="0"/>
                <w:bCs w:val="0"/>
                <w:sz w:val="20"/>
                <w:szCs w:val="20"/>
              </w:rPr>
              <w:t xml:space="preserve">Operador Especialista Health Check de </w:t>
            </w:r>
            <w:r>
              <w:rPr>
                <w:rFonts w:ascii="Arial" w:eastAsia="MS Mincho" w:hAnsi="Arial" w:cs="Arial"/>
                <w:b w:val="0"/>
                <w:bCs w:val="0"/>
                <w:sz w:val="20"/>
                <w:szCs w:val="20"/>
              </w:rPr>
              <w:t>H</w:t>
            </w:r>
            <w:r w:rsidRPr="000B15DF">
              <w:rPr>
                <w:rFonts w:ascii="Arial" w:eastAsia="MS Mincho" w:hAnsi="Arial" w:cs="Arial"/>
                <w:b w:val="0"/>
                <w:bCs w:val="0"/>
                <w:sz w:val="20"/>
                <w:szCs w:val="20"/>
              </w:rPr>
              <w:t xml:space="preserve">erramientas de </w:t>
            </w:r>
            <w:r>
              <w:rPr>
                <w:rFonts w:ascii="Arial" w:eastAsia="MS Mincho" w:hAnsi="Arial" w:cs="Arial"/>
                <w:b w:val="0"/>
                <w:bCs w:val="0"/>
                <w:sz w:val="20"/>
                <w:szCs w:val="20"/>
              </w:rPr>
              <w:t>O</w:t>
            </w:r>
            <w:r w:rsidRPr="000B15DF">
              <w:rPr>
                <w:rFonts w:ascii="Arial" w:eastAsia="MS Mincho" w:hAnsi="Arial" w:cs="Arial"/>
                <w:b w:val="0"/>
                <w:bCs w:val="0"/>
                <w:sz w:val="20"/>
                <w:szCs w:val="20"/>
              </w:rPr>
              <w:t>bservabilidad.</w:t>
            </w:r>
          </w:p>
        </w:tc>
        <w:tc>
          <w:tcPr>
            <w:tcW w:w="992" w:type="dxa"/>
            <w:vAlign w:val="center"/>
          </w:tcPr>
          <w:p w14:paraId="0F038564" w14:textId="68E53F22" w:rsidR="005612B7" w:rsidRPr="005C4A89" w:rsidRDefault="00D33645" w:rsidP="00D3364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sidRPr="005C4A89">
              <w:rPr>
                <w:rFonts w:ascii="Arial" w:eastAsia="MS Mincho" w:hAnsi="Arial" w:cs="Arial"/>
                <w:sz w:val="20"/>
                <w:szCs w:val="20"/>
              </w:rPr>
              <w:t xml:space="preserve">  </w:t>
            </w:r>
            <w:r w:rsidR="008B4D9A">
              <w:rPr>
                <w:rFonts w:ascii="Arial" w:eastAsia="MS Mincho" w:hAnsi="Arial" w:cs="Arial"/>
                <w:sz w:val="20"/>
                <w:szCs w:val="20"/>
              </w:rPr>
              <w:t xml:space="preserve">   </w:t>
            </w:r>
            <w:r w:rsidRPr="005C4A89">
              <w:rPr>
                <w:rFonts w:ascii="Arial" w:eastAsia="MS Mincho" w:hAnsi="Arial" w:cs="Arial"/>
                <w:sz w:val="20"/>
                <w:szCs w:val="20"/>
              </w:rPr>
              <w:t xml:space="preserve"> </w:t>
            </w:r>
            <w:r w:rsidR="008B4D9A">
              <w:rPr>
                <w:rFonts w:ascii="Arial" w:eastAsia="MS Mincho" w:hAnsi="Arial" w:cs="Arial"/>
                <w:sz w:val="20"/>
                <w:szCs w:val="20"/>
              </w:rPr>
              <w:t>7</w:t>
            </w:r>
          </w:p>
        </w:tc>
        <w:tc>
          <w:tcPr>
            <w:tcW w:w="992" w:type="dxa"/>
            <w:vAlign w:val="center"/>
          </w:tcPr>
          <w:p w14:paraId="15211796" w14:textId="118B7799" w:rsidR="005612B7" w:rsidRPr="005C4A89" w:rsidRDefault="00977129" w:rsidP="00D3364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sidRPr="005C4A89">
              <w:rPr>
                <w:rFonts w:ascii="Arial" w:eastAsia="MS Mincho" w:hAnsi="Arial" w:cs="Arial"/>
                <w:sz w:val="20"/>
                <w:szCs w:val="20"/>
              </w:rPr>
              <w:t xml:space="preserve">    N/A</w:t>
            </w:r>
          </w:p>
        </w:tc>
        <w:tc>
          <w:tcPr>
            <w:tcW w:w="1139" w:type="dxa"/>
            <w:vAlign w:val="center"/>
          </w:tcPr>
          <w:p w14:paraId="31928932" w14:textId="38AD1776" w:rsidR="005612B7" w:rsidRPr="005C4A89" w:rsidRDefault="00D33645" w:rsidP="00D3364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sidRPr="005C4A89">
              <w:rPr>
                <w:rFonts w:ascii="Arial" w:eastAsia="MS Mincho" w:hAnsi="Arial" w:cs="Arial"/>
                <w:sz w:val="20"/>
                <w:szCs w:val="20"/>
              </w:rPr>
              <w:t xml:space="preserve">     </w:t>
            </w:r>
            <w:r w:rsidR="004A6E3F">
              <w:rPr>
                <w:rFonts w:ascii="Arial" w:eastAsia="MS Mincho" w:hAnsi="Arial" w:cs="Arial"/>
                <w:sz w:val="20"/>
                <w:szCs w:val="20"/>
              </w:rPr>
              <w:t xml:space="preserve">  </w:t>
            </w:r>
            <w:r w:rsidR="008B4D9A">
              <w:rPr>
                <w:rFonts w:ascii="Arial" w:eastAsia="MS Mincho" w:hAnsi="Arial" w:cs="Arial"/>
                <w:sz w:val="20"/>
                <w:szCs w:val="20"/>
              </w:rPr>
              <w:t>8</w:t>
            </w:r>
          </w:p>
        </w:tc>
        <w:tc>
          <w:tcPr>
            <w:tcW w:w="1032" w:type="dxa"/>
            <w:vAlign w:val="center"/>
          </w:tcPr>
          <w:p w14:paraId="5DA60360" w14:textId="45ACAF5B" w:rsidR="005612B7" w:rsidRPr="005C4A89" w:rsidRDefault="00977129" w:rsidP="005612B7">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MS Mincho" w:hAnsi="Arial" w:cs="Arial"/>
                <w:sz w:val="20"/>
                <w:szCs w:val="20"/>
              </w:rPr>
            </w:pPr>
            <w:r w:rsidRPr="005C4A89">
              <w:rPr>
                <w:rFonts w:ascii="Arial" w:eastAsia="MS Mincho" w:hAnsi="Arial" w:cs="Arial"/>
                <w:sz w:val="20"/>
                <w:szCs w:val="20"/>
              </w:rPr>
              <w:t>N/A</w:t>
            </w:r>
          </w:p>
        </w:tc>
      </w:tr>
    </w:tbl>
    <w:p w14:paraId="021D49B3" w14:textId="77777777" w:rsidR="00167088" w:rsidRPr="005C4A89" w:rsidRDefault="00167088" w:rsidP="00BF040E">
      <w:pPr>
        <w:autoSpaceDE w:val="0"/>
        <w:autoSpaceDN w:val="0"/>
        <w:adjustRightInd w:val="0"/>
        <w:jc w:val="both"/>
        <w:rPr>
          <w:rFonts w:ascii="Arial" w:eastAsia="MS Mincho" w:hAnsi="Arial" w:cs="Arial"/>
          <w:sz w:val="20"/>
          <w:szCs w:val="20"/>
        </w:rPr>
      </w:pPr>
    </w:p>
    <w:p w14:paraId="3AB74787" w14:textId="12BD01BD" w:rsidR="00D33645" w:rsidRPr="004A08AD" w:rsidRDefault="00C93191" w:rsidP="00BF040E">
      <w:pPr>
        <w:autoSpaceDE w:val="0"/>
        <w:autoSpaceDN w:val="0"/>
        <w:adjustRightInd w:val="0"/>
        <w:jc w:val="both"/>
        <w:rPr>
          <w:rFonts w:ascii="Arial" w:eastAsia="MS Mincho" w:hAnsi="Arial" w:cs="Arial"/>
          <w:sz w:val="20"/>
          <w:szCs w:val="20"/>
        </w:rPr>
      </w:pPr>
      <w:r w:rsidRPr="004A08AD">
        <w:rPr>
          <w:rFonts w:ascii="Arial" w:eastAsia="MS Mincho" w:hAnsi="Arial" w:cs="Arial"/>
          <w:sz w:val="20"/>
          <w:szCs w:val="20"/>
        </w:rPr>
        <w:t>P</w:t>
      </w:r>
      <w:r w:rsidR="00BF040E" w:rsidRPr="004A08AD">
        <w:rPr>
          <w:rFonts w:ascii="Arial" w:eastAsia="MS Mincho" w:hAnsi="Arial" w:cs="Arial"/>
          <w:sz w:val="20"/>
          <w:szCs w:val="20"/>
        </w:rPr>
        <w:t xml:space="preserve">ara los perfiles antes descritos, además deberán contar </w:t>
      </w:r>
      <w:r w:rsidR="0021068F">
        <w:rPr>
          <w:rFonts w:ascii="Arial" w:eastAsia="MS Mincho" w:hAnsi="Arial" w:cs="Arial"/>
          <w:sz w:val="20"/>
          <w:szCs w:val="20"/>
        </w:rPr>
        <w:t xml:space="preserve">preferentemente </w:t>
      </w:r>
      <w:r w:rsidR="00BF040E" w:rsidRPr="004A08AD">
        <w:rPr>
          <w:rFonts w:ascii="Arial" w:eastAsia="MS Mincho" w:hAnsi="Arial" w:cs="Arial"/>
          <w:sz w:val="20"/>
          <w:szCs w:val="20"/>
        </w:rPr>
        <w:t xml:space="preserve">con los siguientes requisitos: </w:t>
      </w:r>
    </w:p>
    <w:p w14:paraId="7F3B2B30" w14:textId="5ADFD83E" w:rsidR="00BF040E" w:rsidRPr="005C4A89" w:rsidRDefault="00BF040E" w:rsidP="00BF040E">
      <w:pPr>
        <w:autoSpaceDE w:val="0"/>
        <w:autoSpaceDN w:val="0"/>
        <w:adjustRightInd w:val="0"/>
        <w:jc w:val="both"/>
        <w:rPr>
          <w:rFonts w:ascii="Arial" w:eastAsia="MS Mincho" w:hAnsi="Arial" w:cs="Arial"/>
          <w:sz w:val="20"/>
          <w:szCs w:val="20"/>
        </w:rPr>
      </w:pPr>
      <w:r w:rsidRPr="00FB77FE">
        <w:rPr>
          <w:rFonts w:ascii="Arial" w:eastAsia="MS Mincho" w:hAnsi="Arial" w:cs="Arial"/>
          <w:sz w:val="20"/>
          <w:szCs w:val="20"/>
        </w:rPr>
        <w:t>Licenciatura de manera preferente (</w:t>
      </w:r>
      <w:r w:rsidRPr="00FB77FE">
        <w:rPr>
          <w:rFonts w:ascii="Arial" w:eastAsia="MS Mincho" w:hAnsi="Arial" w:cs="Arial"/>
          <w:b/>
          <w:bCs/>
          <w:sz w:val="20"/>
          <w:szCs w:val="20"/>
        </w:rPr>
        <w:t>título y cédula profesional</w:t>
      </w:r>
      <w:r w:rsidRPr="00FB77FE">
        <w:rPr>
          <w:rFonts w:ascii="Arial" w:eastAsia="MS Mincho" w:hAnsi="Arial" w:cs="Arial"/>
          <w:sz w:val="20"/>
          <w:szCs w:val="20"/>
        </w:rPr>
        <w:t xml:space="preserve">), o trunca </w:t>
      </w:r>
      <w:r w:rsidR="00790158" w:rsidRPr="00FB77FE">
        <w:rPr>
          <w:rFonts w:ascii="Arial" w:eastAsia="MS Mincho" w:hAnsi="Arial" w:cs="Arial"/>
          <w:b/>
          <w:bCs/>
          <w:sz w:val="20"/>
          <w:szCs w:val="20"/>
        </w:rPr>
        <w:t>(certificado</w:t>
      </w:r>
      <w:r w:rsidR="00790158" w:rsidRPr="004A08AD">
        <w:rPr>
          <w:rFonts w:ascii="Arial" w:eastAsia="MS Mincho" w:hAnsi="Arial" w:cs="Arial"/>
          <w:b/>
          <w:bCs/>
          <w:sz w:val="20"/>
          <w:szCs w:val="20"/>
        </w:rPr>
        <w:t xml:space="preserve"> de estudios o último comprobante de estudios</w:t>
      </w:r>
      <w:r w:rsidR="00790158" w:rsidRPr="004A08AD">
        <w:rPr>
          <w:rFonts w:ascii="Arial" w:eastAsia="MS Mincho" w:hAnsi="Arial" w:cs="Arial"/>
          <w:sz w:val="20"/>
          <w:szCs w:val="20"/>
        </w:rPr>
        <w:t xml:space="preserve">) </w:t>
      </w:r>
      <w:r w:rsidRPr="004A08AD">
        <w:rPr>
          <w:rFonts w:ascii="Arial" w:eastAsia="MS Mincho" w:hAnsi="Arial" w:cs="Arial"/>
          <w:sz w:val="20"/>
          <w:szCs w:val="20"/>
        </w:rPr>
        <w:t>en Ingeniería en sistemas, informática o carrera afín, Carrera Técnica en TIC´s, cursos, diplomados o certificaciones en</w:t>
      </w:r>
      <w:r w:rsidR="00987350" w:rsidRPr="004A08AD">
        <w:rPr>
          <w:rFonts w:ascii="Arial" w:eastAsia="MS Mincho" w:hAnsi="Arial" w:cs="Arial"/>
          <w:sz w:val="20"/>
          <w:szCs w:val="20"/>
        </w:rPr>
        <w:t xml:space="preserve"> </w:t>
      </w:r>
      <w:r w:rsidR="005A197B" w:rsidRPr="004A08AD">
        <w:rPr>
          <w:rFonts w:ascii="Arial" w:eastAsia="MS Mincho" w:hAnsi="Arial" w:cs="Arial"/>
          <w:sz w:val="20"/>
          <w:szCs w:val="20"/>
        </w:rPr>
        <w:t xml:space="preserve">software descrito en </w:t>
      </w:r>
      <w:r w:rsidR="00127B21" w:rsidRPr="004A08AD">
        <w:rPr>
          <w:rFonts w:ascii="Arial" w:eastAsia="MS Mincho" w:hAnsi="Arial" w:cs="Arial"/>
          <w:sz w:val="20"/>
          <w:szCs w:val="20"/>
        </w:rPr>
        <w:t>“</w:t>
      </w:r>
      <w:r w:rsidR="00BA17E3" w:rsidRPr="004A08AD">
        <w:rPr>
          <w:rFonts w:ascii="Arial" w:eastAsia="MS Mincho" w:hAnsi="Arial" w:cs="Arial"/>
          <w:b/>
          <w:bCs/>
          <w:sz w:val="20"/>
          <w:szCs w:val="20"/>
        </w:rPr>
        <w:t>Lista de productos y herramientas de software administradas por el Instituto</w:t>
      </w:r>
      <w:r w:rsidR="00127B21" w:rsidRPr="004A08AD">
        <w:rPr>
          <w:rFonts w:ascii="Arial" w:eastAsia="MS Mincho" w:hAnsi="Arial" w:cs="Arial"/>
          <w:b/>
          <w:bCs/>
          <w:sz w:val="20"/>
          <w:szCs w:val="20"/>
        </w:rPr>
        <w:t>”</w:t>
      </w:r>
      <w:r w:rsidRPr="004A08AD">
        <w:rPr>
          <w:rFonts w:ascii="Arial" w:eastAsia="MS Mincho" w:hAnsi="Arial" w:cs="Arial"/>
          <w:sz w:val="20"/>
          <w:szCs w:val="20"/>
        </w:rPr>
        <w:t xml:space="preserve"> </w:t>
      </w:r>
      <w:r w:rsidR="00912559" w:rsidRPr="004A08AD">
        <w:rPr>
          <w:rFonts w:ascii="Arial" w:eastAsia="MS Mincho" w:hAnsi="Arial" w:cs="Arial"/>
          <w:sz w:val="20"/>
          <w:szCs w:val="20"/>
        </w:rPr>
        <w:t>de</w:t>
      </w:r>
      <w:r w:rsidR="00AB5500" w:rsidRPr="004A08AD">
        <w:rPr>
          <w:rFonts w:ascii="Arial" w:eastAsia="MS Mincho" w:hAnsi="Arial" w:cs="Arial"/>
          <w:sz w:val="20"/>
          <w:szCs w:val="20"/>
        </w:rPr>
        <w:t>l presente</w:t>
      </w:r>
      <w:r w:rsidR="00912559" w:rsidRPr="004A08AD">
        <w:rPr>
          <w:rFonts w:ascii="Arial" w:eastAsia="MS Mincho" w:hAnsi="Arial" w:cs="Arial"/>
          <w:sz w:val="20"/>
          <w:szCs w:val="20"/>
        </w:rPr>
        <w:t xml:space="preserve"> </w:t>
      </w:r>
      <w:r w:rsidRPr="004A08AD">
        <w:rPr>
          <w:rFonts w:ascii="Arial" w:eastAsia="MS Mincho" w:hAnsi="Arial" w:cs="Arial"/>
          <w:sz w:val="20"/>
          <w:szCs w:val="20"/>
        </w:rPr>
        <w:t>Anexo Técnico.</w:t>
      </w:r>
    </w:p>
    <w:p w14:paraId="5041CCA5" w14:textId="77777777" w:rsidR="00CC5FFA" w:rsidRPr="005C4A89" w:rsidRDefault="00CC5FFA" w:rsidP="00BF040E">
      <w:pPr>
        <w:autoSpaceDE w:val="0"/>
        <w:autoSpaceDN w:val="0"/>
        <w:adjustRightInd w:val="0"/>
        <w:jc w:val="both"/>
        <w:rPr>
          <w:rFonts w:ascii="Arial" w:eastAsia="MS Mincho" w:hAnsi="Arial" w:cs="Arial"/>
          <w:sz w:val="20"/>
          <w:szCs w:val="20"/>
        </w:rPr>
      </w:pPr>
    </w:p>
    <w:p w14:paraId="766EB9BD" w14:textId="77777777" w:rsidR="009325F2" w:rsidRDefault="005E22D0" w:rsidP="009325F2">
      <w:pPr>
        <w:autoSpaceDE w:val="0"/>
        <w:autoSpaceDN w:val="0"/>
        <w:adjustRightInd w:val="0"/>
        <w:jc w:val="both"/>
        <w:rPr>
          <w:rFonts w:ascii="Arial" w:eastAsia="MS Mincho" w:hAnsi="Arial" w:cs="Arial"/>
          <w:sz w:val="20"/>
          <w:szCs w:val="20"/>
        </w:rPr>
      </w:pPr>
      <w:r w:rsidRPr="004A08AD">
        <w:rPr>
          <w:rFonts w:ascii="Arial" w:eastAsia="MS Mincho" w:hAnsi="Arial" w:cs="Arial"/>
          <w:sz w:val="20"/>
          <w:szCs w:val="20"/>
        </w:rPr>
        <w:t xml:space="preserve">El </w:t>
      </w:r>
      <w:r w:rsidR="002C02C3" w:rsidRPr="004A08AD">
        <w:rPr>
          <w:rFonts w:ascii="Arial" w:eastAsia="Calibri" w:hAnsi="Arial" w:cs="Arial"/>
          <w:b/>
          <w:bCs/>
          <w:sz w:val="20"/>
          <w:szCs w:val="20"/>
          <w:lang w:eastAsia="en-US"/>
        </w:rPr>
        <w:t>proveedor adjudicado</w:t>
      </w:r>
      <w:r w:rsidR="002C02C3" w:rsidRPr="004A08AD">
        <w:rPr>
          <w:rFonts w:ascii="Arial" w:eastAsia="Calibri" w:hAnsi="Arial" w:cs="Arial"/>
          <w:sz w:val="20"/>
          <w:szCs w:val="20"/>
          <w:lang w:eastAsia="en-US"/>
        </w:rPr>
        <w:t xml:space="preserve"> para brindar el </w:t>
      </w:r>
      <w:r w:rsidR="0015172E" w:rsidRPr="004A08AD">
        <w:rPr>
          <w:rFonts w:ascii="Arial" w:eastAsia="Calibri" w:hAnsi="Arial" w:cs="Arial"/>
          <w:b/>
          <w:bCs/>
          <w:sz w:val="20"/>
          <w:szCs w:val="20"/>
          <w:lang w:eastAsia="en-US"/>
        </w:rPr>
        <w:t>Servicio Administrado para la Gestión Operativa de la Coordinación de Monitoreo, Contacto y Riesgo Tecnológico</w:t>
      </w:r>
      <w:r w:rsidR="002C02C3" w:rsidRPr="004A08AD">
        <w:rPr>
          <w:rFonts w:ascii="Arial" w:hAnsi="Arial" w:cs="Arial"/>
          <w:sz w:val="20"/>
          <w:szCs w:val="20"/>
        </w:rPr>
        <w:t xml:space="preserve"> </w:t>
      </w:r>
      <w:r w:rsidR="00BF040E" w:rsidRPr="004A08AD">
        <w:rPr>
          <w:rFonts w:ascii="Arial" w:eastAsia="MS Mincho" w:hAnsi="Arial" w:cs="Arial"/>
          <w:sz w:val="20"/>
          <w:szCs w:val="20"/>
        </w:rPr>
        <w:t>debe</w:t>
      </w:r>
      <w:r w:rsidR="002C02C3" w:rsidRPr="004A08AD">
        <w:rPr>
          <w:rFonts w:ascii="Arial" w:eastAsia="MS Mincho" w:hAnsi="Arial" w:cs="Arial"/>
          <w:sz w:val="20"/>
          <w:szCs w:val="20"/>
        </w:rPr>
        <w:t>rá</w:t>
      </w:r>
      <w:r w:rsidR="00BF040E" w:rsidRPr="004A08AD">
        <w:rPr>
          <w:rFonts w:ascii="Arial" w:eastAsia="MS Mincho" w:hAnsi="Arial" w:cs="Arial"/>
          <w:sz w:val="20"/>
          <w:szCs w:val="20"/>
        </w:rPr>
        <w:t xml:space="preserve"> proporcionar sin costo adicional para el Instituto, </w:t>
      </w:r>
      <w:r w:rsidR="00BE7ED5" w:rsidRPr="004A08AD">
        <w:rPr>
          <w:rFonts w:ascii="Arial" w:eastAsia="MS Mincho" w:hAnsi="Arial" w:cs="Arial"/>
          <w:sz w:val="20"/>
          <w:szCs w:val="20"/>
        </w:rPr>
        <w:t>al menos un (1)</w:t>
      </w:r>
      <w:r w:rsidR="00BF040E" w:rsidRPr="004A08AD">
        <w:rPr>
          <w:rFonts w:ascii="Arial" w:eastAsia="MS Mincho" w:hAnsi="Arial" w:cs="Arial"/>
          <w:sz w:val="20"/>
          <w:szCs w:val="20"/>
        </w:rPr>
        <w:t xml:space="preserve"> </w:t>
      </w:r>
      <w:r w:rsidR="00BF040E" w:rsidRPr="004A08AD">
        <w:rPr>
          <w:rFonts w:ascii="Arial" w:eastAsia="MS Mincho" w:hAnsi="Arial" w:cs="Arial"/>
          <w:b/>
          <w:bCs/>
          <w:sz w:val="20"/>
          <w:szCs w:val="20"/>
        </w:rPr>
        <w:t>equipo de cómputo portátil</w:t>
      </w:r>
      <w:r w:rsidR="00BF040E" w:rsidRPr="004A08AD">
        <w:rPr>
          <w:rFonts w:ascii="Arial" w:eastAsia="MS Mincho" w:hAnsi="Arial" w:cs="Arial"/>
          <w:sz w:val="20"/>
          <w:szCs w:val="20"/>
        </w:rPr>
        <w:t xml:space="preserve"> </w:t>
      </w:r>
      <w:r w:rsidR="00BE7ED5" w:rsidRPr="004A08AD">
        <w:rPr>
          <w:rFonts w:ascii="Arial" w:eastAsia="MS Mincho" w:hAnsi="Arial" w:cs="Arial"/>
          <w:sz w:val="20"/>
          <w:szCs w:val="20"/>
        </w:rPr>
        <w:t>(laptop)</w:t>
      </w:r>
      <w:r w:rsidR="009325F2" w:rsidRPr="004A08AD">
        <w:rPr>
          <w:rFonts w:ascii="Arial" w:eastAsia="MS Mincho" w:hAnsi="Arial" w:cs="Arial"/>
          <w:sz w:val="20"/>
          <w:szCs w:val="20"/>
        </w:rPr>
        <w:t>, Software y licencias necesarias para la ejecución de tareas técnicas y operativas, asegurando la compatibilidad con las herramientas institucionales, dispositivos de comunicación que permitan la interacción eficiente con las áreas de soporte y gestión dentro de la CMCRT, herramientas de acceso remoto y conexión segura a los sistemas institucionales, garantizando el cumplimiento de los lineamientos en materia de seguridad y operación de acuerdo con lo establecido por el área de seguridad del Instituto, durante la vigencia de prestación del servicio y</w:t>
      </w:r>
      <w:r w:rsidR="00BE7ED5" w:rsidRPr="004A08AD">
        <w:rPr>
          <w:rFonts w:ascii="Arial" w:eastAsia="MS Mincho" w:hAnsi="Arial" w:cs="Arial"/>
          <w:sz w:val="20"/>
          <w:szCs w:val="20"/>
        </w:rPr>
        <w:t xml:space="preserve"> </w:t>
      </w:r>
      <w:r w:rsidR="00BF040E" w:rsidRPr="004A08AD">
        <w:rPr>
          <w:rFonts w:ascii="Arial" w:eastAsia="MS Mincho" w:hAnsi="Arial" w:cs="Arial"/>
          <w:sz w:val="20"/>
          <w:szCs w:val="20"/>
        </w:rPr>
        <w:t>para</w:t>
      </w:r>
      <w:r w:rsidR="00BE7ED5" w:rsidRPr="004A08AD">
        <w:rPr>
          <w:rFonts w:ascii="Arial" w:eastAsia="MS Mincho" w:hAnsi="Arial" w:cs="Arial"/>
          <w:sz w:val="20"/>
          <w:szCs w:val="20"/>
        </w:rPr>
        <w:t xml:space="preserve"> cada uno de los recursos especializados que conformarán la plantilla de perfiles anteriormente descritos</w:t>
      </w:r>
      <w:r w:rsidR="009325F2" w:rsidRPr="004A08AD">
        <w:rPr>
          <w:rFonts w:ascii="Arial" w:eastAsia="MS Mincho" w:hAnsi="Arial" w:cs="Arial"/>
          <w:sz w:val="20"/>
          <w:szCs w:val="20"/>
        </w:rPr>
        <w:t>.</w:t>
      </w:r>
    </w:p>
    <w:p w14:paraId="2834E471" w14:textId="77777777" w:rsidR="000B7E46" w:rsidRDefault="000B7E46" w:rsidP="009325F2">
      <w:pPr>
        <w:autoSpaceDE w:val="0"/>
        <w:autoSpaceDN w:val="0"/>
        <w:adjustRightInd w:val="0"/>
        <w:jc w:val="both"/>
        <w:rPr>
          <w:rFonts w:ascii="Arial" w:eastAsia="MS Mincho" w:hAnsi="Arial" w:cs="Arial"/>
          <w:sz w:val="20"/>
          <w:szCs w:val="20"/>
        </w:rPr>
      </w:pPr>
    </w:p>
    <w:p w14:paraId="1891BF44" w14:textId="5A8AA48C" w:rsidR="000B7E46" w:rsidRPr="000B7E46" w:rsidRDefault="000B7E46" w:rsidP="009325F2">
      <w:pPr>
        <w:autoSpaceDE w:val="0"/>
        <w:autoSpaceDN w:val="0"/>
        <w:adjustRightInd w:val="0"/>
        <w:jc w:val="both"/>
        <w:rPr>
          <w:rFonts w:ascii="Arial" w:eastAsia="MS Mincho" w:hAnsi="Arial" w:cs="Arial"/>
          <w:sz w:val="20"/>
          <w:szCs w:val="20"/>
        </w:rPr>
      </w:pPr>
      <w:bookmarkStart w:id="10" w:name="_Hlk194927803"/>
      <w:r w:rsidRPr="000B7E46">
        <w:rPr>
          <w:rFonts w:ascii="Arial" w:hAnsi="Arial" w:cs="Arial"/>
          <w:b/>
          <w:bCs/>
          <w:sz w:val="20"/>
          <w:szCs w:val="20"/>
          <w:lang w:eastAsia="ar-SA"/>
        </w:rPr>
        <w:t>Herramientas Tecnológicas</w:t>
      </w:r>
      <w:bookmarkEnd w:id="10"/>
    </w:p>
    <w:p w14:paraId="09C69238" w14:textId="7C341DF8" w:rsidR="009325F2" w:rsidRDefault="009325F2" w:rsidP="009325F2">
      <w:pPr>
        <w:autoSpaceDE w:val="0"/>
        <w:autoSpaceDN w:val="0"/>
        <w:adjustRightInd w:val="0"/>
        <w:jc w:val="both"/>
        <w:rPr>
          <w:rFonts w:ascii="Arial" w:eastAsia="MS Mincho" w:hAnsi="Arial" w:cs="Arial"/>
          <w:sz w:val="20"/>
          <w:szCs w:val="20"/>
        </w:rPr>
      </w:pPr>
      <w:r>
        <w:rPr>
          <w:rFonts w:ascii="Arial" w:eastAsia="MS Mincho" w:hAnsi="Arial" w:cs="Arial"/>
          <w:sz w:val="20"/>
          <w:szCs w:val="20"/>
        </w:rPr>
        <w:t xml:space="preserve"> </w:t>
      </w:r>
    </w:p>
    <w:p w14:paraId="19EC55A4" w14:textId="6E1023A3" w:rsidR="00BF040E" w:rsidRPr="005C4A89" w:rsidRDefault="009325F2" w:rsidP="009325F2">
      <w:pPr>
        <w:autoSpaceDE w:val="0"/>
        <w:autoSpaceDN w:val="0"/>
        <w:adjustRightInd w:val="0"/>
        <w:jc w:val="both"/>
        <w:rPr>
          <w:rFonts w:ascii="Arial" w:eastAsia="MS Mincho" w:hAnsi="Arial" w:cs="Arial"/>
          <w:sz w:val="20"/>
          <w:szCs w:val="20"/>
        </w:rPr>
      </w:pPr>
      <w:r>
        <w:rPr>
          <w:rFonts w:ascii="Arial" w:eastAsia="MS Mincho" w:hAnsi="Arial" w:cs="Arial"/>
          <w:sz w:val="20"/>
          <w:szCs w:val="20"/>
        </w:rPr>
        <w:t>L</w:t>
      </w:r>
      <w:r w:rsidR="00BE7ED5">
        <w:rPr>
          <w:rFonts w:ascii="Arial" w:eastAsia="MS Mincho" w:hAnsi="Arial" w:cs="Arial"/>
          <w:sz w:val="20"/>
          <w:szCs w:val="20"/>
        </w:rPr>
        <w:t xml:space="preserve">os equipos de cómputo </w:t>
      </w:r>
      <w:r w:rsidR="00AB5500">
        <w:rPr>
          <w:rFonts w:ascii="Arial" w:eastAsia="MS Mincho" w:hAnsi="Arial" w:cs="Arial"/>
          <w:sz w:val="20"/>
          <w:szCs w:val="20"/>
        </w:rPr>
        <w:t xml:space="preserve">asignados a los recursos especializados </w:t>
      </w:r>
      <w:r w:rsidR="00BE7ED5">
        <w:rPr>
          <w:rFonts w:ascii="Arial" w:eastAsia="MS Mincho" w:hAnsi="Arial" w:cs="Arial"/>
          <w:sz w:val="20"/>
          <w:szCs w:val="20"/>
        </w:rPr>
        <w:t xml:space="preserve">deberán contar </w:t>
      </w:r>
      <w:r w:rsidR="00BF040E" w:rsidRPr="005C4A89">
        <w:rPr>
          <w:rFonts w:ascii="Arial" w:eastAsia="MS Mincho" w:hAnsi="Arial" w:cs="Arial"/>
          <w:sz w:val="20"/>
          <w:szCs w:val="20"/>
        </w:rPr>
        <w:t xml:space="preserve">como mínimo </w:t>
      </w:r>
      <w:r w:rsidR="00BE7ED5">
        <w:rPr>
          <w:rFonts w:ascii="Arial" w:eastAsia="MS Mincho" w:hAnsi="Arial" w:cs="Arial"/>
          <w:sz w:val="20"/>
          <w:szCs w:val="20"/>
        </w:rPr>
        <w:t xml:space="preserve">con </w:t>
      </w:r>
      <w:r w:rsidR="00BF040E" w:rsidRPr="005C4A89">
        <w:rPr>
          <w:rFonts w:ascii="Arial" w:eastAsia="MS Mincho" w:hAnsi="Arial" w:cs="Arial"/>
          <w:sz w:val="20"/>
          <w:szCs w:val="20"/>
        </w:rPr>
        <w:t xml:space="preserve">las siguientes </w:t>
      </w:r>
      <w:r w:rsidR="00BE7ED5">
        <w:rPr>
          <w:rFonts w:ascii="Arial" w:eastAsia="MS Mincho" w:hAnsi="Arial" w:cs="Arial"/>
          <w:sz w:val="20"/>
          <w:szCs w:val="20"/>
        </w:rPr>
        <w:t xml:space="preserve">especificaciones </w:t>
      </w:r>
      <w:r w:rsidR="00BF040E" w:rsidRPr="005C4A89">
        <w:rPr>
          <w:rFonts w:ascii="Arial" w:eastAsia="MS Mincho" w:hAnsi="Arial" w:cs="Arial"/>
          <w:sz w:val="20"/>
          <w:szCs w:val="20"/>
        </w:rPr>
        <w:t>técnicas:</w:t>
      </w:r>
    </w:p>
    <w:p w14:paraId="7A7D427C" w14:textId="77777777" w:rsidR="00D908B9" w:rsidRPr="005C4A89" w:rsidRDefault="00D908B9" w:rsidP="00BF040E">
      <w:pPr>
        <w:autoSpaceDE w:val="0"/>
        <w:autoSpaceDN w:val="0"/>
        <w:adjustRightInd w:val="0"/>
        <w:jc w:val="both"/>
        <w:rPr>
          <w:rFonts w:ascii="Arial" w:eastAsia="MS Mincho" w:hAnsi="Arial" w:cs="Arial"/>
          <w:sz w:val="20"/>
          <w:szCs w:val="20"/>
        </w:rPr>
      </w:pPr>
    </w:p>
    <w:tbl>
      <w:tblPr>
        <w:tblW w:w="807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70" w:type="dxa"/>
          <w:bottom w:w="15" w:type="dxa"/>
          <w:right w:w="70" w:type="dxa"/>
        </w:tblCellMar>
        <w:tblLook w:val="04A0" w:firstRow="1" w:lastRow="0" w:firstColumn="1" w:lastColumn="0" w:noHBand="0" w:noVBand="1"/>
      </w:tblPr>
      <w:tblGrid>
        <w:gridCol w:w="3397"/>
        <w:gridCol w:w="4678"/>
      </w:tblGrid>
      <w:tr w:rsidR="00BF040E" w:rsidRPr="00CD2DCB" w14:paraId="7523BE03" w14:textId="77777777" w:rsidTr="00AF0D77">
        <w:trPr>
          <w:trHeight w:val="480"/>
        </w:trPr>
        <w:tc>
          <w:tcPr>
            <w:tcW w:w="3397" w:type="dxa"/>
            <w:vAlign w:val="center"/>
            <w:hideMark/>
          </w:tcPr>
          <w:p w14:paraId="619B9D2A" w14:textId="77777777" w:rsidR="00BF040E" w:rsidRPr="005C4A89" w:rsidRDefault="00BF040E" w:rsidP="00AF0D77">
            <w:pPr>
              <w:rPr>
                <w:rFonts w:ascii="Arial" w:hAnsi="Arial" w:cs="Arial"/>
                <w:color w:val="000000"/>
                <w:sz w:val="16"/>
                <w:szCs w:val="16"/>
                <w:lang w:eastAsia="es-MX"/>
              </w:rPr>
            </w:pPr>
            <w:r w:rsidRPr="005C4A89">
              <w:rPr>
                <w:rFonts w:ascii="Arial" w:hAnsi="Arial" w:cs="Arial"/>
                <w:color w:val="000000"/>
                <w:sz w:val="16"/>
                <w:szCs w:val="16"/>
              </w:rPr>
              <w:t>Procesador</w:t>
            </w:r>
          </w:p>
        </w:tc>
        <w:tc>
          <w:tcPr>
            <w:tcW w:w="4678" w:type="dxa"/>
            <w:hideMark/>
          </w:tcPr>
          <w:p w14:paraId="29E945B3" w14:textId="5AE9B659" w:rsidR="00BF040E" w:rsidRPr="005C4A89" w:rsidRDefault="006048D6" w:rsidP="00B76EEA">
            <w:pPr>
              <w:rPr>
                <w:rFonts w:ascii="Arial" w:hAnsi="Arial" w:cs="Arial"/>
                <w:b/>
                <w:bCs/>
                <w:color w:val="000000"/>
                <w:sz w:val="16"/>
                <w:szCs w:val="16"/>
                <w:lang w:val="pt-PT"/>
              </w:rPr>
            </w:pPr>
            <w:r w:rsidRPr="005C4A89">
              <w:rPr>
                <w:rFonts w:ascii="Arial" w:hAnsi="Arial" w:cs="Arial"/>
                <w:sz w:val="16"/>
                <w:szCs w:val="16"/>
                <w:lang w:val="pt-PT"/>
              </w:rPr>
              <w:t xml:space="preserve">Intel Core </w:t>
            </w:r>
            <w:hyperlink r:id="rId12" w:history="1">
              <w:r w:rsidR="00977129" w:rsidRPr="005C4A89">
                <w:rPr>
                  <w:rStyle w:val="Hipervnculo"/>
                  <w:rFonts w:ascii="Arial" w:hAnsi="Arial" w:cs="Arial"/>
                  <w:color w:val="auto"/>
                  <w:sz w:val="16"/>
                  <w:szCs w:val="16"/>
                  <w:u w:val="none"/>
                  <w:lang w:val="pt-PT"/>
                </w:rPr>
                <w:t>i7</w:t>
              </w:r>
              <w:r w:rsidR="00A45EE4" w:rsidRPr="005C4A89">
                <w:rPr>
                  <w:rStyle w:val="Hipervnculo"/>
                  <w:rFonts w:ascii="Arial" w:hAnsi="Arial" w:cs="Arial"/>
                  <w:color w:val="auto"/>
                  <w:sz w:val="16"/>
                  <w:szCs w:val="16"/>
                  <w:u w:val="none"/>
                  <w:lang w:val="pt-PT"/>
                </w:rPr>
                <w:t xml:space="preserve"> a </w:t>
              </w:r>
              <w:r w:rsidR="00977129" w:rsidRPr="005C4A89">
                <w:rPr>
                  <w:rStyle w:val="Hipervnculo"/>
                  <w:rFonts w:ascii="Arial" w:hAnsi="Arial" w:cs="Arial"/>
                  <w:color w:val="auto"/>
                  <w:sz w:val="16"/>
                  <w:szCs w:val="16"/>
                  <w:u w:val="none"/>
                  <w:lang w:val="pt-PT"/>
                </w:rPr>
                <w:t>3.2GHz</w:t>
              </w:r>
            </w:hyperlink>
            <w:r w:rsidRPr="005C4A89">
              <w:rPr>
                <w:rFonts w:ascii="Arial" w:hAnsi="Arial" w:cs="Arial"/>
                <w:sz w:val="16"/>
                <w:szCs w:val="16"/>
                <w:lang w:val="pt-PT"/>
              </w:rPr>
              <w:t>, 6</w:t>
            </w:r>
            <w:r w:rsidR="00977129" w:rsidRPr="005C4A89">
              <w:rPr>
                <w:rFonts w:ascii="Arial" w:hAnsi="Arial" w:cs="Arial"/>
                <w:sz w:val="16"/>
                <w:szCs w:val="16"/>
                <w:lang w:val="pt-PT"/>
              </w:rPr>
              <w:t xml:space="preserve"> Núcleos</w:t>
            </w:r>
            <w:r w:rsidR="00B76EEA" w:rsidRPr="005C4A89">
              <w:rPr>
                <w:rFonts w:ascii="Arial" w:hAnsi="Arial" w:cs="Arial"/>
                <w:sz w:val="16"/>
                <w:szCs w:val="16"/>
                <w:lang w:val="pt-PT"/>
              </w:rPr>
              <w:t>.</w:t>
            </w:r>
          </w:p>
        </w:tc>
      </w:tr>
      <w:tr w:rsidR="00BF040E" w:rsidRPr="005C4A89" w14:paraId="78C8016A" w14:textId="77777777" w:rsidTr="00AF0D77">
        <w:trPr>
          <w:trHeight w:val="285"/>
        </w:trPr>
        <w:tc>
          <w:tcPr>
            <w:tcW w:w="3397" w:type="dxa"/>
            <w:vAlign w:val="center"/>
            <w:hideMark/>
          </w:tcPr>
          <w:p w14:paraId="773D7F0F" w14:textId="77777777" w:rsidR="00BF040E" w:rsidRPr="005C4A89" w:rsidRDefault="00BF040E" w:rsidP="00AF0D77">
            <w:pPr>
              <w:rPr>
                <w:rFonts w:ascii="Arial" w:hAnsi="Arial" w:cs="Arial"/>
                <w:color w:val="000000"/>
                <w:sz w:val="16"/>
                <w:szCs w:val="16"/>
              </w:rPr>
            </w:pPr>
            <w:r w:rsidRPr="005C4A89">
              <w:rPr>
                <w:rFonts w:ascii="Arial" w:hAnsi="Arial" w:cs="Arial"/>
                <w:color w:val="000000"/>
                <w:sz w:val="16"/>
                <w:szCs w:val="16"/>
              </w:rPr>
              <w:t>Disco Duro</w:t>
            </w:r>
          </w:p>
        </w:tc>
        <w:tc>
          <w:tcPr>
            <w:tcW w:w="4678" w:type="dxa"/>
            <w:hideMark/>
          </w:tcPr>
          <w:p w14:paraId="0D4059F7" w14:textId="26BF611C" w:rsidR="00BF040E" w:rsidRPr="005C4A89" w:rsidRDefault="00977129" w:rsidP="00AF0D77">
            <w:pPr>
              <w:rPr>
                <w:rFonts w:ascii="Arial" w:hAnsi="Arial" w:cs="Arial"/>
                <w:color w:val="000000"/>
                <w:sz w:val="16"/>
                <w:szCs w:val="16"/>
              </w:rPr>
            </w:pPr>
            <w:r w:rsidRPr="005C4A89">
              <w:rPr>
                <w:rFonts w:ascii="Arial" w:hAnsi="Arial" w:cs="Arial"/>
                <w:color w:val="000000"/>
                <w:sz w:val="16"/>
                <w:szCs w:val="16"/>
              </w:rPr>
              <w:t>1</w:t>
            </w:r>
            <w:r w:rsidR="006048D6" w:rsidRPr="005C4A89">
              <w:rPr>
                <w:rFonts w:ascii="Arial" w:hAnsi="Arial" w:cs="Arial"/>
                <w:color w:val="000000"/>
                <w:sz w:val="16"/>
                <w:szCs w:val="16"/>
              </w:rPr>
              <w:t xml:space="preserve"> </w:t>
            </w:r>
            <w:r w:rsidRPr="005C4A89">
              <w:rPr>
                <w:rFonts w:ascii="Arial" w:hAnsi="Arial" w:cs="Arial"/>
                <w:color w:val="000000"/>
                <w:sz w:val="16"/>
                <w:szCs w:val="16"/>
              </w:rPr>
              <w:t>TB</w:t>
            </w:r>
            <w:r w:rsidR="00BF040E" w:rsidRPr="005C4A89">
              <w:rPr>
                <w:rFonts w:ascii="Arial" w:hAnsi="Arial" w:cs="Arial"/>
                <w:color w:val="000000"/>
                <w:sz w:val="16"/>
                <w:szCs w:val="16"/>
              </w:rPr>
              <w:t xml:space="preserve"> estado sólido</w:t>
            </w:r>
          </w:p>
        </w:tc>
      </w:tr>
      <w:tr w:rsidR="00BF040E" w:rsidRPr="005C4A89" w14:paraId="2C66832E" w14:textId="77777777" w:rsidTr="00AF0D77">
        <w:trPr>
          <w:trHeight w:val="285"/>
        </w:trPr>
        <w:tc>
          <w:tcPr>
            <w:tcW w:w="3397" w:type="dxa"/>
            <w:vAlign w:val="center"/>
            <w:hideMark/>
          </w:tcPr>
          <w:p w14:paraId="2BEB318D" w14:textId="77777777" w:rsidR="00BF040E" w:rsidRPr="005C4A89" w:rsidRDefault="00BF040E" w:rsidP="00AF0D77">
            <w:pPr>
              <w:rPr>
                <w:rFonts w:ascii="Arial" w:hAnsi="Arial" w:cs="Arial"/>
                <w:color w:val="000000"/>
                <w:sz w:val="16"/>
                <w:szCs w:val="16"/>
              </w:rPr>
            </w:pPr>
            <w:r w:rsidRPr="005C4A89">
              <w:rPr>
                <w:rFonts w:ascii="Arial" w:hAnsi="Arial" w:cs="Arial"/>
                <w:color w:val="000000"/>
                <w:sz w:val="16"/>
                <w:szCs w:val="16"/>
              </w:rPr>
              <w:t>Memoria RAM instalada</w:t>
            </w:r>
          </w:p>
        </w:tc>
        <w:tc>
          <w:tcPr>
            <w:tcW w:w="4678" w:type="dxa"/>
            <w:hideMark/>
          </w:tcPr>
          <w:p w14:paraId="78D8B361" w14:textId="5D26F015" w:rsidR="00BF040E" w:rsidRPr="005C4A89" w:rsidRDefault="00977129" w:rsidP="00AF0D77">
            <w:pPr>
              <w:rPr>
                <w:rFonts w:ascii="Arial" w:hAnsi="Arial" w:cs="Arial"/>
                <w:b/>
                <w:bCs/>
                <w:color w:val="000000"/>
                <w:sz w:val="16"/>
                <w:szCs w:val="16"/>
              </w:rPr>
            </w:pPr>
            <w:r w:rsidRPr="005C4A89">
              <w:rPr>
                <w:rFonts w:ascii="Arial" w:hAnsi="Arial" w:cs="Arial"/>
                <w:color w:val="000000"/>
                <w:sz w:val="16"/>
                <w:szCs w:val="16"/>
              </w:rPr>
              <w:t xml:space="preserve">32 </w:t>
            </w:r>
            <w:r w:rsidR="006048D6" w:rsidRPr="005C4A89">
              <w:rPr>
                <w:rFonts w:ascii="Arial" w:hAnsi="Arial" w:cs="Arial"/>
                <w:color w:val="000000"/>
                <w:sz w:val="16"/>
                <w:szCs w:val="16"/>
              </w:rPr>
              <w:t>GB</w:t>
            </w:r>
            <w:r w:rsidR="006048D6" w:rsidRPr="005C4A89">
              <w:rPr>
                <w:rFonts w:ascii="Arial" w:hAnsi="Arial" w:cs="Arial"/>
                <w:b/>
                <w:bCs/>
                <w:color w:val="000000"/>
                <w:sz w:val="16"/>
                <w:szCs w:val="16"/>
              </w:rPr>
              <w:t xml:space="preserve"> </w:t>
            </w:r>
            <w:r w:rsidR="00BF040E" w:rsidRPr="005C4A89">
              <w:rPr>
                <w:rFonts w:ascii="Arial" w:hAnsi="Arial" w:cs="Arial"/>
                <w:color w:val="000000"/>
                <w:sz w:val="16"/>
                <w:szCs w:val="16"/>
              </w:rPr>
              <w:t>DDR4</w:t>
            </w:r>
          </w:p>
        </w:tc>
      </w:tr>
      <w:tr w:rsidR="00BF040E" w:rsidRPr="005C4A89" w14:paraId="42F2B5D9" w14:textId="77777777" w:rsidTr="00AF0D77">
        <w:trPr>
          <w:trHeight w:val="480"/>
        </w:trPr>
        <w:tc>
          <w:tcPr>
            <w:tcW w:w="3397" w:type="dxa"/>
            <w:vAlign w:val="center"/>
            <w:hideMark/>
          </w:tcPr>
          <w:p w14:paraId="73C347C3" w14:textId="77777777" w:rsidR="00BF040E" w:rsidRPr="005C4A89" w:rsidRDefault="00BF040E" w:rsidP="00AF0D77">
            <w:pPr>
              <w:rPr>
                <w:rFonts w:ascii="Arial" w:hAnsi="Arial" w:cs="Arial"/>
                <w:color w:val="000000"/>
                <w:sz w:val="16"/>
                <w:szCs w:val="16"/>
              </w:rPr>
            </w:pPr>
            <w:r w:rsidRPr="005C4A89">
              <w:rPr>
                <w:rFonts w:ascii="Arial" w:hAnsi="Arial" w:cs="Arial"/>
                <w:color w:val="000000"/>
                <w:sz w:val="16"/>
                <w:szCs w:val="16"/>
              </w:rPr>
              <w:t>Tarjeta de video</w:t>
            </w:r>
          </w:p>
        </w:tc>
        <w:tc>
          <w:tcPr>
            <w:tcW w:w="4678" w:type="dxa"/>
            <w:hideMark/>
          </w:tcPr>
          <w:p w14:paraId="25A4EBB1" w14:textId="23470D1E" w:rsidR="00BF040E" w:rsidRPr="005C4A89" w:rsidRDefault="00977129" w:rsidP="00AF0D77">
            <w:pPr>
              <w:rPr>
                <w:rFonts w:ascii="Arial" w:hAnsi="Arial" w:cs="Arial"/>
                <w:color w:val="000000"/>
                <w:sz w:val="16"/>
                <w:szCs w:val="16"/>
              </w:rPr>
            </w:pPr>
            <w:r w:rsidRPr="005C4A89">
              <w:rPr>
                <w:rFonts w:ascii="Arial" w:hAnsi="Arial" w:cs="Arial"/>
                <w:color w:val="000000"/>
                <w:sz w:val="16"/>
                <w:szCs w:val="16"/>
              </w:rPr>
              <w:t>Resolución HD nativa de 1920 x 1080 con al menos 8Gb de memoria dedicada.</w:t>
            </w:r>
            <w:r w:rsidRPr="005C4A89">
              <w:rPr>
                <w:rFonts w:ascii="Arial" w:hAnsi="Arial" w:cs="Arial"/>
                <w:color w:val="000000"/>
                <w:sz w:val="16"/>
                <w:szCs w:val="16"/>
              </w:rPr>
              <w:br/>
              <w:t>Integrada</w:t>
            </w:r>
          </w:p>
        </w:tc>
      </w:tr>
      <w:tr w:rsidR="00BF040E" w:rsidRPr="005C4A89" w14:paraId="6BF43E3C" w14:textId="77777777" w:rsidTr="00AF0D77">
        <w:trPr>
          <w:trHeight w:val="285"/>
        </w:trPr>
        <w:tc>
          <w:tcPr>
            <w:tcW w:w="3397" w:type="dxa"/>
            <w:vAlign w:val="center"/>
            <w:hideMark/>
          </w:tcPr>
          <w:p w14:paraId="743729C9" w14:textId="77777777" w:rsidR="00BF040E" w:rsidRPr="005C4A89" w:rsidRDefault="00BF040E" w:rsidP="00AF0D77">
            <w:pPr>
              <w:rPr>
                <w:rFonts w:ascii="Arial" w:hAnsi="Arial" w:cs="Arial"/>
                <w:color w:val="000000"/>
                <w:sz w:val="16"/>
                <w:szCs w:val="16"/>
              </w:rPr>
            </w:pPr>
            <w:r w:rsidRPr="005C4A89">
              <w:rPr>
                <w:rFonts w:ascii="Arial" w:hAnsi="Arial" w:cs="Arial"/>
                <w:color w:val="000000"/>
                <w:sz w:val="16"/>
                <w:szCs w:val="16"/>
              </w:rPr>
              <w:t>Pantalla</w:t>
            </w:r>
          </w:p>
        </w:tc>
        <w:tc>
          <w:tcPr>
            <w:tcW w:w="4678" w:type="dxa"/>
            <w:hideMark/>
          </w:tcPr>
          <w:p w14:paraId="034AE9B4" w14:textId="2B59685D" w:rsidR="00BF040E" w:rsidRPr="005C4A89" w:rsidRDefault="006048D6" w:rsidP="00AF0D77">
            <w:pPr>
              <w:rPr>
                <w:rFonts w:ascii="Arial" w:hAnsi="Arial" w:cs="Arial"/>
                <w:color w:val="000000"/>
                <w:sz w:val="16"/>
                <w:szCs w:val="16"/>
              </w:rPr>
            </w:pPr>
            <w:r w:rsidRPr="005C4A89">
              <w:rPr>
                <w:rFonts w:ascii="Arial" w:hAnsi="Arial" w:cs="Arial"/>
                <w:color w:val="000000"/>
                <w:sz w:val="16"/>
                <w:szCs w:val="16"/>
              </w:rPr>
              <w:t>1</w:t>
            </w:r>
            <w:r w:rsidR="00B76EEA" w:rsidRPr="005C4A89">
              <w:rPr>
                <w:rFonts w:ascii="Arial" w:hAnsi="Arial" w:cs="Arial"/>
                <w:color w:val="000000"/>
                <w:sz w:val="16"/>
                <w:szCs w:val="16"/>
              </w:rPr>
              <w:t>5</w:t>
            </w:r>
            <w:r w:rsidRPr="005C4A89">
              <w:rPr>
                <w:rFonts w:ascii="Arial" w:hAnsi="Arial" w:cs="Arial"/>
                <w:color w:val="000000"/>
                <w:sz w:val="16"/>
                <w:szCs w:val="16"/>
              </w:rPr>
              <w:t>" 1920x1200</w:t>
            </w:r>
            <w:r w:rsidR="00B76EEA" w:rsidRPr="005C4A89">
              <w:rPr>
                <w:rFonts w:ascii="Arial" w:hAnsi="Arial" w:cs="Arial"/>
                <w:color w:val="000000"/>
                <w:sz w:val="16"/>
                <w:szCs w:val="16"/>
              </w:rPr>
              <w:t>, no táctil</w:t>
            </w:r>
          </w:p>
        </w:tc>
      </w:tr>
      <w:tr w:rsidR="00BF040E" w:rsidRPr="005C4A89" w14:paraId="573D87FA" w14:textId="77777777" w:rsidTr="00AF0D77">
        <w:trPr>
          <w:trHeight w:val="285"/>
        </w:trPr>
        <w:tc>
          <w:tcPr>
            <w:tcW w:w="3397" w:type="dxa"/>
            <w:vAlign w:val="center"/>
            <w:hideMark/>
          </w:tcPr>
          <w:p w14:paraId="14046536" w14:textId="417D5D92" w:rsidR="00BF040E" w:rsidRPr="005C4A89" w:rsidRDefault="00F46E5E" w:rsidP="00AF0D77">
            <w:pPr>
              <w:rPr>
                <w:rFonts w:ascii="Arial" w:hAnsi="Arial" w:cs="Arial"/>
                <w:color w:val="000000"/>
                <w:sz w:val="16"/>
                <w:szCs w:val="16"/>
              </w:rPr>
            </w:pPr>
            <w:r w:rsidRPr="005C4A89">
              <w:rPr>
                <w:rFonts w:ascii="Arial" w:hAnsi="Arial" w:cs="Arial"/>
                <w:color w:val="000000"/>
                <w:sz w:val="16"/>
                <w:szCs w:val="16"/>
              </w:rPr>
              <w:t>Cámara</w:t>
            </w:r>
            <w:r w:rsidR="00BF040E" w:rsidRPr="005C4A89">
              <w:rPr>
                <w:rFonts w:ascii="Arial" w:hAnsi="Arial" w:cs="Arial"/>
                <w:color w:val="000000"/>
                <w:sz w:val="16"/>
                <w:szCs w:val="16"/>
              </w:rPr>
              <w:t xml:space="preserve"> de video</w:t>
            </w:r>
          </w:p>
        </w:tc>
        <w:tc>
          <w:tcPr>
            <w:tcW w:w="4678" w:type="dxa"/>
            <w:hideMark/>
          </w:tcPr>
          <w:p w14:paraId="07AB71E8" w14:textId="77777777" w:rsidR="00BF040E" w:rsidRPr="005C4A89" w:rsidRDefault="00BF040E" w:rsidP="00AF0D77">
            <w:pPr>
              <w:rPr>
                <w:rFonts w:ascii="Arial" w:hAnsi="Arial" w:cs="Arial"/>
                <w:color w:val="000000"/>
                <w:sz w:val="16"/>
                <w:szCs w:val="16"/>
              </w:rPr>
            </w:pPr>
            <w:r w:rsidRPr="005C4A89">
              <w:rPr>
                <w:rFonts w:ascii="Arial" w:hAnsi="Arial" w:cs="Arial"/>
                <w:color w:val="000000"/>
                <w:sz w:val="16"/>
                <w:szCs w:val="16"/>
              </w:rPr>
              <w:t>Sí</w:t>
            </w:r>
          </w:p>
        </w:tc>
      </w:tr>
      <w:tr w:rsidR="00BF040E" w:rsidRPr="005C4A89" w14:paraId="2BCFDC1C" w14:textId="77777777" w:rsidTr="005612B7">
        <w:trPr>
          <w:trHeight w:val="756"/>
        </w:trPr>
        <w:tc>
          <w:tcPr>
            <w:tcW w:w="3397" w:type="dxa"/>
            <w:vAlign w:val="center"/>
            <w:hideMark/>
          </w:tcPr>
          <w:p w14:paraId="6E967296" w14:textId="77777777" w:rsidR="00BF040E" w:rsidRPr="005C4A89" w:rsidRDefault="00BF040E" w:rsidP="00AF0D77">
            <w:pPr>
              <w:rPr>
                <w:rFonts w:ascii="Arial" w:hAnsi="Arial" w:cs="Arial"/>
                <w:color w:val="000000"/>
                <w:sz w:val="16"/>
                <w:szCs w:val="16"/>
              </w:rPr>
            </w:pPr>
            <w:r w:rsidRPr="005C4A89">
              <w:rPr>
                <w:rFonts w:ascii="Arial" w:hAnsi="Arial" w:cs="Arial"/>
                <w:color w:val="000000"/>
                <w:sz w:val="16"/>
                <w:szCs w:val="16"/>
              </w:rPr>
              <w:t>Conectividad</w:t>
            </w:r>
          </w:p>
        </w:tc>
        <w:tc>
          <w:tcPr>
            <w:tcW w:w="4678" w:type="dxa"/>
            <w:vAlign w:val="bottom"/>
            <w:hideMark/>
          </w:tcPr>
          <w:p w14:paraId="1CB6CC7F" w14:textId="79314E47" w:rsidR="00BF040E" w:rsidRPr="005C4A89" w:rsidRDefault="00B76EEA" w:rsidP="00AF0D77">
            <w:pPr>
              <w:rPr>
                <w:rFonts w:ascii="Arial" w:hAnsi="Arial" w:cs="Arial"/>
                <w:color w:val="000000"/>
                <w:sz w:val="16"/>
                <w:szCs w:val="16"/>
              </w:rPr>
            </w:pPr>
            <w:r w:rsidRPr="005C4A89">
              <w:rPr>
                <w:rFonts w:ascii="Arial" w:hAnsi="Arial" w:cs="Arial"/>
                <w:color w:val="000000"/>
                <w:sz w:val="16"/>
                <w:szCs w:val="16"/>
              </w:rPr>
              <w:t>Tarjeta inalámbrica IEEE 802.11ac, compatible con IEEE 802.11a/b/g/n, de doble banda 2.4GHz y 5GHz</w:t>
            </w:r>
            <w:r w:rsidRPr="005C4A89">
              <w:rPr>
                <w:rFonts w:ascii="Arial" w:hAnsi="Arial" w:cs="Arial"/>
                <w:color w:val="000000"/>
                <w:sz w:val="16"/>
                <w:szCs w:val="16"/>
              </w:rPr>
              <w:br/>
              <w:t>Bluetooth 4.1</w:t>
            </w:r>
            <w:r w:rsidRPr="005C4A89">
              <w:rPr>
                <w:rFonts w:ascii="Arial" w:hAnsi="Arial" w:cs="Arial"/>
                <w:color w:val="000000"/>
                <w:sz w:val="16"/>
                <w:szCs w:val="16"/>
              </w:rPr>
              <w:br/>
              <w:t>Puerto de red Gigabit Ethernet PCI-Express</w:t>
            </w:r>
          </w:p>
        </w:tc>
      </w:tr>
      <w:tr w:rsidR="00BF040E" w:rsidRPr="005C4A89" w14:paraId="69F8E5D5" w14:textId="77777777" w:rsidTr="005612B7">
        <w:trPr>
          <w:trHeight w:val="856"/>
        </w:trPr>
        <w:tc>
          <w:tcPr>
            <w:tcW w:w="3397" w:type="dxa"/>
            <w:vAlign w:val="center"/>
            <w:hideMark/>
          </w:tcPr>
          <w:p w14:paraId="603BEBF2" w14:textId="77777777" w:rsidR="00BF040E" w:rsidRPr="005C4A89" w:rsidRDefault="00BF040E" w:rsidP="00AF0D77">
            <w:pPr>
              <w:rPr>
                <w:rFonts w:ascii="Arial" w:hAnsi="Arial" w:cs="Arial"/>
                <w:color w:val="000000"/>
                <w:sz w:val="16"/>
                <w:szCs w:val="16"/>
              </w:rPr>
            </w:pPr>
            <w:r w:rsidRPr="005C4A89">
              <w:rPr>
                <w:rFonts w:ascii="Arial" w:hAnsi="Arial" w:cs="Arial"/>
                <w:color w:val="000000"/>
                <w:sz w:val="16"/>
                <w:szCs w:val="16"/>
              </w:rPr>
              <w:lastRenderedPageBreak/>
              <w:t>Puertos</w:t>
            </w:r>
          </w:p>
        </w:tc>
        <w:tc>
          <w:tcPr>
            <w:tcW w:w="4678" w:type="dxa"/>
            <w:vAlign w:val="bottom"/>
            <w:hideMark/>
          </w:tcPr>
          <w:p w14:paraId="75D79195" w14:textId="7394EEE7" w:rsidR="00BF040E" w:rsidRPr="005C4A89" w:rsidRDefault="00B76EEA" w:rsidP="00AF0D77">
            <w:pPr>
              <w:rPr>
                <w:rFonts w:ascii="Arial" w:hAnsi="Arial" w:cs="Arial"/>
                <w:color w:val="000000"/>
                <w:sz w:val="16"/>
                <w:szCs w:val="16"/>
              </w:rPr>
            </w:pPr>
            <w:r w:rsidRPr="005C4A89">
              <w:rPr>
                <w:rFonts w:ascii="Arial" w:hAnsi="Arial" w:cs="Arial"/>
                <w:color w:val="000000"/>
                <w:sz w:val="16"/>
                <w:szCs w:val="16"/>
              </w:rPr>
              <w:t xml:space="preserve">Cuando menos los siguientes puertos: </w:t>
            </w:r>
            <w:r w:rsidRPr="005C4A89">
              <w:rPr>
                <w:rFonts w:ascii="Arial" w:hAnsi="Arial" w:cs="Arial"/>
                <w:color w:val="000000"/>
                <w:sz w:val="16"/>
                <w:szCs w:val="16"/>
              </w:rPr>
              <w:br/>
              <w:t xml:space="preserve">2 USB 3.0 </w:t>
            </w:r>
            <w:r w:rsidRPr="005C4A89">
              <w:rPr>
                <w:rFonts w:ascii="Arial" w:hAnsi="Arial" w:cs="Arial"/>
                <w:color w:val="000000"/>
                <w:sz w:val="16"/>
                <w:szCs w:val="16"/>
              </w:rPr>
              <w:br/>
              <w:t xml:space="preserve">1 HDMI </w:t>
            </w:r>
            <w:r w:rsidRPr="005C4A89">
              <w:rPr>
                <w:rFonts w:ascii="Arial" w:hAnsi="Arial" w:cs="Arial"/>
                <w:color w:val="000000"/>
                <w:sz w:val="16"/>
                <w:szCs w:val="16"/>
              </w:rPr>
              <w:br/>
              <w:t>1 Entrada combinada para auriculares y micrófono</w:t>
            </w:r>
          </w:p>
        </w:tc>
      </w:tr>
      <w:tr w:rsidR="00BF040E" w:rsidRPr="005C4A89" w14:paraId="4BBCAFD8" w14:textId="77777777" w:rsidTr="00AF0D77">
        <w:trPr>
          <w:trHeight w:val="285"/>
        </w:trPr>
        <w:tc>
          <w:tcPr>
            <w:tcW w:w="3397" w:type="dxa"/>
            <w:vAlign w:val="center"/>
            <w:hideMark/>
          </w:tcPr>
          <w:p w14:paraId="0C95FB04" w14:textId="77777777" w:rsidR="00BF040E" w:rsidRPr="005C4A89" w:rsidRDefault="00BF040E" w:rsidP="00AF0D77">
            <w:pPr>
              <w:rPr>
                <w:rFonts w:ascii="Arial" w:hAnsi="Arial" w:cs="Arial"/>
                <w:color w:val="000000"/>
                <w:sz w:val="16"/>
                <w:szCs w:val="16"/>
              </w:rPr>
            </w:pPr>
            <w:r w:rsidRPr="005C4A89">
              <w:rPr>
                <w:rFonts w:ascii="Arial" w:hAnsi="Arial" w:cs="Arial"/>
                <w:color w:val="000000"/>
                <w:sz w:val="16"/>
                <w:szCs w:val="16"/>
              </w:rPr>
              <w:t>Teclado</w:t>
            </w:r>
          </w:p>
        </w:tc>
        <w:tc>
          <w:tcPr>
            <w:tcW w:w="4678" w:type="dxa"/>
            <w:vAlign w:val="bottom"/>
            <w:hideMark/>
          </w:tcPr>
          <w:p w14:paraId="70CB8BBC" w14:textId="77777777" w:rsidR="00BF040E" w:rsidRPr="005C4A89" w:rsidRDefault="00BF040E" w:rsidP="00AF0D77">
            <w:pPr>
              <w:rPr>
                <w:rFonts w:ascii="Arial" w:hAnsi="Arial" w:cs="Arial"/>
                <w:color w:val="000000"/>
                <w:sz w:val="16"/>
                <w:szCs w:val="16"/>
              </w:rPr>
            </w:pPr>
            <w:r w:rsidRPr="005C4A89">
              <w:rPr>
                <w:rFonts w:ascii="Arial" w:hAnsi="Arial" w:cs="Arial"/>
                <w:color w:val="000000"/>
                <w:sz w:val="16"/>
                <w:szCs w:val="16"/>
              </w:rPr>
              <w:t>Español latinoamericano</w:t>
            </w:r>
          </w:p>
        </w:tc>
      </w:tr>
      <w:tr w:rsidR="00B76EEA" w:rsidRPr="005C4A89" w14:paraId="3BA39622" w14:textId="77777777" w:rsidTr="00AF0D77">
        <w:trPr>
          <w:trHeight w:val="285"/>
        </w:trPr>
        <w:tc>
          <w:tcPr>
            <w:tcW w:w="3397" w:type="dxa"/>
            <w:vAlign w:val="center"/>
          </w:tcPr>
          <w:p w14:paraId="73EDB0B5" w14:textId="56C119F8" w:rsidR="00B76EEA" w:rsidRPr="005C4A89" w:rsidRDefault="00B76EEA" w:rsidP="00B76EEA">
            <w:pPr>
              <w:rPr>
                <w:rFonts w:ascii="Arial" w:hAnsi="Arial" w:cs="Arial"/>
                <w:color w:val="000000"/>
                <w:sz w:val="16"/>
                <w:szCs w:val="16"/>
              </w:rPr>
            </w:pPr>
            <w:r w:rsidRPr="005C4A89">
              <w:rPr>
                <w:rFonts w:ascii="Arial" w:hAnsi="Arial" w:cs="Arial"/>
                <w:color w:val="000000"/>
                <w:sz w:val="16"/>
                <w:szCs w:val="16"/>
              </w:rPr>
              <w:t>Sistema Operativo</w:t>
            </w:r>
          </w:p>
        </w:tc>
        <w:tc>
          <w:tcPr>
            <w:tcW w:w="4678" w:type="dxa"/>
            <w:vAlign w:val="center"/>
          </w:tcPr>
          <w:p w14:paraId="00A100AD" w14:textId="490E28BE" w:rsidR="00B76EEA" w:rsidRPr="005C4A89" w:rsidRDefault="00B76EEA" w:rsidP="00B76EEA">
            <w:pPr>
              <w:rPr>
                <w:rFonts w:ascii="Arial" w:hAnsi="Arial" w:cs="Arial"/>
                <w:color w:val="000000"/>
                <w:sz w:val="16"/>
                <w:szCs w:val="16"/>
              </w:rPr>
            </w:pPr>
            <w:r w:rsidRPr="005C4A89">
              <w:rPr>
                <w:rFonts w:ascii="Arial" w:hAnsi="Arial" w:cs="Arial"/>
                <w:color w:val="000000"/>
                <w:sz w:val="16"/>
                <w:szCs w:val="16"/>
              </w:rPr>
              <w:t>Windows Profesional OEM en su última versión liberada.</w:t>
            </w:r>
          </w:p>
        </w:tc>
      </w:tr>
    </w:tbl>
    <w:p w14:paraId="144CE947" w14:textId="77777777" w:rsidR="00BF040E" w:rsidRDefault="00BF040E" w:rsidP="00BF040E">
      <w:pPr>
        <w:autoSpaceDE w:val="0"/>
        <w:autoSpaceDN w:val="0"/>
        <w:adjustRightInd w:val="0"/>
        <w:jc w:val="both"/>
        <w:rPr>
          <w:rFonts w:ascii="Arial" w:eastAsia="MS Mincho" w:hAnsi="Arial" w:cs="Arial"/>
          <w:sz w:val="20"/>
          <w:szCs w:val="20"/>
        </w:rPr>
      </w:pPr>
    </w:p>
    <w:p w14:paraId="61B20B55" w14:textId="0BFE0E95" w:rsidR="00A10EAC" w:rsidRPr="00A10EAC" w:rsidRDefault="00A10EAC" w:rsidP="00BF040E">
      <w:pPr>
        <w:autoSpaceDE w:val="0"/>
        <w:autoSpaceDN w:val="0"/>
        <w:adjustRightInd w:val="0"/>
        <w:jc w:val="both"/>
        <w:rPr>
          <w:rFonts w:ascii="Arial" w:eastAsia="MS Mincho" w:hAnsi="Arial" w:cs="Arial"/>
          <w:b/>
          <w:bCs/>
          <w:sz w:val="20"/>
          <w:szCs w:val="20"/>
        </w:rPr>
      </w:pPr>
      <w:r w:rsidRPr="00A10EAC">
        <w:rPr>
          <w:rFonts w:ascii="Arial" w:eastAsia="MS Mincho" w:hAnsi="Arial" w:cs="Arial"/>
          <w:b/>
          <w:bCs/>
          <w:sz w:val="20"/>
          <w:szCs w:val="20"/>
        </w:rPr>
        <w:t>Capacitación de los Recursos Especializados.</w:t>
      </w:r>
    </w:p>
    <w:p w14:paraId="2C37F914" w14:textId="77777777" w:rsidR="00A10EAC" w:rsidRDefault="00A10EAC" w:rsidP="00BF040E">
      <w:pPr>
        <w:autoSpaceDE w:val="0"/>
        <w:autoSpaceDN w:val="0"/>
        <w:adjustRightInd w:val="0"/>
        <w:jc w:val="both"/>
        <w:rPr>
          <w:rFonts w:ascii="Arial" w:eastAsia="MS Mincho" w:hAnsi="Arial" w:cs="Arial"/>
          <w:sz w:val="20"/>
          <w:szCs w:val="20"/>
        </w:rPr>
      </w:pPr>
    </w:p>
    <w:p w14:paraId="15EB96D0" w14:textId="5F7EE9EC" w:rsidR="00A10EAC" w:rsidRDefault="008E5003" w:rsidP="00A10EAC">
      <w:pPr>
        <w:autoSpaceDE w:val="0"/>
        <w:autoSpaceDN w:val="0"/>
        <w:adjustRightInd w:val="0"/>
        <w:jc w:val="both"/>
        <w:rPr>
          <w:rFonts w:ascii="Arial" w:eastAsia="MS Mincho" w:hAnsi="Arial" w:cs="Arial"/>
          <w:sz w:val="20"/>
          <w:szCs w:val="20"/>
        </w:rPr>
      </w:pPr>
      <w:r>
        <w:rPr>
          <w:rFonts w:ascii="Arial" w:eastAsia="MS Mincho" w:hAnsi="Arial" w:cs="Arial"/>
          <w:sz w:val="20"/>
          <w:szCs w:val="20"/>
        </w:rPr>
        <w:t xml:space="preserve">El </w:t>
      </w:r>
      <w:r w:rsidRPr="009058DD">
        <w:rPr>
          <w:rFonts w:ascii="Arial" w:eastAsia="MS Mincho" w:hAnsi="Arial" w:cs="Arial"/>
          <w:b/>
          <w:bCs/>
          <w:sz w:val="20"/>
          <w:szCs w:val="20"/>
        </w:rPr>
        <w:t>proveedor adjudicado</w:t>
      </w:r>
      <w:r>
        <w:rPr>
          <w:rFonts w:ascii="Arial" w:eastAsia="MS Mincho" w:hAnsi="Arial" w:cs="Arial"/>
          <w:sz w:val="20"/>
          <w:szCs w:val="20"/>
        </w:rPr>
        <w:t xml:space="preserve"> </w:t>
      </w:r>
      <w:r w:rsidR="000A7D58">
        <w:rPr>
          <w:rFonts w:ascii="Arial" w:eastAsia="MS Mincho" w:hAnsi="Arial" w:cs="Arial"/>
          <w:sz w:val="20"/>
          <w:szCs w:val="20"/>
        </w:rPr>
        <w:t xml:space="preserve">deberá </w:t>
      </w:r>
      <w:r>
        <w:rPr>
          <w:rFonts w:ascii="Arial" w:eastAsia="MS Mincho" w:hAnsi="Arial" w:cs="Arial"/>
          <w:sz w:val="20"/>
          <w:szCs w:val="20"/>
        </w:rPr>
        <w:t xml:space="preserve">presentar a los recursos especializados que conformarán la </w:t>
      </w:r>
      <w:r w:rsidR="00A10EAC" w:rsidRPr="00A10EAC">
        <w:rPr>
          <w:rFonts w:ascii="Arial" w:eastAsia="MS Mincho" w:hAnsi="Arial" w:cs="Arial"/>
          <w:sz w:val="20"/>
          <w:szCs w:val="20"/>
        </w:rPr>
        <w:t xml:space="preserve">plantilla inicial </w:t>
      </w:r>
      <w:r>
        <w:rPr>
          <w:rFonts w:ascii="Arial" w:eastAsia="MS Mincho" w:hAnsi="Arial" w:cs="Arial"/>
          <w:sz w:val="20"/>
          <w:szCs w:val="20"/>
        </w:rPr>
        <w:t xml:space="preserve">en las instalaciones del IMSS ubicadas en </w:t>
      </w:r>
      <w:r w:rsidR="0050313A" w:rsidRPr="001D25D5">
        <w:rPr>
          <w:rFonts w:ascii="Arial" w:eastAsia="Calibri" w:hAnsi="Arial" w:cs="Arial"/>
          <w:sz w:val="20"/>
          <w:szCs w:val="20"/>
          <w:lang w:eastAsia="en-US"/>
        </w:rPr>
        <w:t>Toledo 21, Colonia Juarez, Alcaldía Cuauhtémoc, C.P. 06600, CDMX</w:t>
      </w:r>
      <w:r w:rsidR="00694181" w:rsidRPr="001D25D5">
        <w:rPr>
          <w:rFonts w:ascii="Arial" w:eastAsia="Calibri" w:hAnsi="Arial" w:cs="Arial"/>
          <w:sz w:val="20"/>
          <w:szCs w:val="20"/>
          <w:lang w:eastAsia="en-US"/>
        </w:rPr>
        <w:t>/</w:t>
      </w:r>
      <w:r w:rsidR="00694181" w:rsidRPr="001D25D5">
        <w:t xml:space="preserve"> </w:t>
      </w:r>
      <w:r w:rsidR="00694181" w:rsidRPr="001D25D5">
        <w:rPr>
          <w:rFonts w:ascii="Arial" w:eastAsia="Calibri" w:hAnsi="Arial" w:cs="Arial"/>
          <w:sz w:val="20"/>
          <w:szCs w:val="20"/>
          <w:lang w:eastAsia="en-US"/>
        </w:rPr>
        <w:t>Reforma 476, Piso 5, ala oriente, Colonia Juarez, Alcaldía Cuauhtémoc, C.P. 06600, CDMX</w:t>
      </w:r>
      <w:r w:rsidR="00BA17E3">
        <w:rPr>
          <w:rFonts w:ascii="Arial" w:eastAsia="Calibri" w:hAnsi="Arial" w:cs="Arial"/>
          <w:sz w:val="20"/>
          <w:szCs w:val="20"/>
          <w:lang w:eastAsia="en-US"/>
        </w:rPr>
        <w:t>,</w:t>
      </w:r>
      <w:r w:rsidR="0050313A">
        <w:rPr>
          <w:rFonts w:ascii="Arial" w:eastAsia="Calibri" w:hAnsi="Arial" w:cs="Arial"/>
          <w:sz w:val="20"/>
          <w:szCs w:val="20"/>
          <w:lang w:eastAsia="en-US"/>
        </w:rPr>
        <w:t xml:space="preserve">  </w:t>
      </w:r>
      <w:r>
        <w:rPr>
          <w:rFonts w:ascii="Arial" w:eastAsia="MS Mincho" w:hAnsi="Arial" w:cs="Arial"/>
          <w:sz w:val="20"/>
          <w:szCs w:val="20"/>
        </w:rPr>
        <w:t xml:space="preserve">con el objetivo de </w:t>
      </w:r>
      <w:r w:rsidR="00A10EAC" w:rsidRPr="00A10EAC">
        <w:rPr>
          <w:rFonts w:ascii="Arial" w:eastAsia="MS Mincho" w:hAnsi="Arial" w:cs="Arial"/>
          <w:sz w:val="20"/>
          <w:szCs w:val="20"/>
        </w:rPr>
        <w:t xml:space="preserve">participar en una </w:t>
      </w:r>
      <w:r w:rsidR="00A10EAC" w:rsidRPr="00A10EAC">
        <w:rPr>
          <w:rFonts w:ascii="Arial" w:eastAsia="MS Mincho" w:hAnsi="Arial" w:cs="Arial"/>
          <w:b/>
          <w:bCs/>
          <w:sz w:val="20"/>
          <w:szCs w:val="20"/>
        </w:rPr>
        <w:t xml:space="preserve">capacitación propedéutica </w:t>
      </w:r>
      <w:r w:rsidR="000A7D58">
        <w:rPr>
          <w:rFonts w:ascii="Arial" w:eastAsia="MS Mincho" w:hAnsi="Arial" w:cs="Arial"/>
          <w:b/>
          <w:bCs/>
          <w:sz w:val="20"/>
          <w:szCs w:val="20"/>
        </w:rPr>
        <w:t xml:space="preserve">inicial y </w:t>
      </w:r>
      <w:r w:rsidR="00A10EAC" w:rsidRPr="00A10EAC">
        <w:rPr>
          <w:rFonts w:ascii="Arial" w:eastAsia="MS Mincho" w:hAnsi="Arial" w:cs="Arial"/>
          <w:b/>
          <w:bCs/>
          <w:sz w:val="20"/>
          <w:szCs w:val="20"/>
        </w:rPr>
        <w:t>obligatoria</w:t>
      </w:r>
      <w:r>
        <w:rPr>
          <w:rFonts w:ascii="Arial" w:eastAsia="MS Mincho" w:hAnsi="Arial" w:cs="Arial"/>
          <w:b/>
          <w:bCs/>
          <w:sz w:val="20"/>
          <w:szCs w:val="20"/>
        </w:rPr>
        <w:t xml:space="preserve"> </w:t>
      </w:r>
      <w:r w:rsidR="000A7D58">
        <w:rPr>
          <w:rFonts w:ascii="Arial" w:eastAsia="MS Mincho" w:hAnsi="Arial" w:cs="Arial"/>
          <w:b/>
          <w:bCs/>
          <w:sz w:val="20"/>
          <w:szCs w:val="20"/>
        </w:rPr>
        <w:t xml:space="preserve">impartida por personal del Instituto para el conocimiento y entendimiento de los procesos y aplicativos internos que conforman el </w:t>
      </w:r>
      <w:r w:rsidR="000A7D58" w:rsidRPr="000A7D58">
        <w:rPr>
          <w:rFonts w:ascii="Arial" w:eastAsia="MS Mincho" w:hAnsi="Arial" w:cs="Arial"/>
          <w:b/>
          <w:bCs/>
          <w:sz w:val="20"/>
          <w:szCs w:val="20"/>
        </w:rPr>
        <w:t>Servicio Administrado para la Gestión Operativa de la Coordinación de Monitoreo, Contacto y Riesgo Tecnológico</w:t>
      </w:r>
      <w:r w:rsidR="000A7D58">
        <w:rPr>
          <w:rFonts w:ascii="Arial" w:eastAsia="MS Mincho" w:hAnsi="Arial" w:cs="Arial"/>
          <w:b/>
          <w:bCs/>
          <w:sz w:val="20"/>
          <w:szCs w:val="20"/>
        </w:rPr>
        <w:t xml:space="preserve"> y </w:t>
      </w:r>
      <w:r w:rsidRPr="008E5003">
        <w:rPr>
          <w:rFonts w:ascii="Arial" w:eastAsia="MS Mincho" w:hAnsi="Arial" w:cs="Arial"/>
          <w:sz w:val="20"/>
          <w:szCs w:val="20"/>
        </w:rPr>
        <w:t>que tendrá lugar</w:t>
      </w:r>
      <w:r>
        <w:rPr>
          <w:rFonts w:ascii="Arial" w:eastAsia="MS Mincho" w:hAnsi="Arial" w:cs="Arial"/>
          <w:b/>
          <w:bCs/>
          <w:sz w:val="20"/>
          <w:szCs w:val="20"/>
        </w:rPr>
        <w:t xml:space="preserve"> los primeros cinco días </w:t>
      </w:r>
      <w:r>
        <w:rPr>
          <w:rFonts w:ascii="Geomanist" w:eastAsia="Montserrat Medium" w:hAnsi="Geomanist" w:cs="Montserrat Medium"/>
          <w:sz w:val="20"/>
          <w:szCs w:val="20"/>
        </w:rPr>
        <w:t>hábiles posteriores a la emisión del fallo</w:t>
      </w:r>
      <w:r w:rsidR="00A10EAC" w:rsidRPr="00A10EAC">
        <w:rPr>
          <w:rFonts w:ascii="Arial" w:eastAsia="MS Mincho" w:hAnsi="Arial" w:cs="Arial"/>
          <w:sz w:val="20"/>
          <w:szCs w:val="20"/>
        </w:rPr>
        <w:t xml:space="preserve">, </w:t>
      </w:r>
      <w:r>
        <w:rPr>
          <w:rFonts w:ascii="Arial" w:eastAsia="MS Mincho" w:hAnsi="Arial" w:cs="Arial"/>
          <w:sz w:val="20"/>
          <w:szCs w:val="20"/>
        </w:rPr>
        <w:t xml:space="preserve">con el objetivo de </w:t>
      </w:r>
      <w:r w:rsidR="00A10EAC" w:rsidRPr="00A10EAC">
        <w:rPr>
          <w:rFonts w:ascii="Arial" w:eastAsia="MS Mincho" w:hAnsi="Arial" w:cs="Arial"/>
          <w:sz w:val="20"/>
          <w:szCs w:val="20"/>
        </w:rPr>
        <w:t>garantizar la correcta ejecución de las actividades en apego a los procesos internos, normativas y lineamientos operativos del Instituto Mexicano del Seguro Social (IMSS)</w:t>
      </w:r>
      <w:r>
        <w:rPr>
          <w:rFonts w:ascii="Arial" w:eastAsia="MS Mincho" w:hAnsi="Arial" w:cs="Arial"/>
          <w:sz w:val="20"/>
          <w:szCs w:val="20"/>
        </w:rPr>
        <w:t xml:space="preserve"> y de la DIDT</w:t>
      </w:r>
      <w:r w:rsidR="00A10EAC" w:rsidRPr="00A10EAC">
        <w:rPr>
          <w:rFonts w:ascii="Arial" w:eastAsia="MS Mincho" w:hAnsi="Arial" w:cs="Arial"/>
          <w:sz w:val="20"/>
          <w:szCs w:val="20"/>
        </w:rPr>
        <w:t>.</w:t>
      </w:r>
    </w:p>
    <w:p w14:paraId="706BA1A5" w14:textId="77777777" w:rsidR="008E5003" w:rsidRPr="00A10EAC" w:rsidRDefault="008E5003" w:rsidP="00A10EAC">
      <w:pPr>
        <w:autoSpaceDE w:val="0"/>
        <w:autoSpaceDN w:val="0"/>
        <w:adjustRightInd w:val="0"/>
        <w:jc w:val="both"/>
        <w:rPr>
          <w:rFonts w:ascii="Arial" w:eastAsia="MS Mincho" w:hAnsi="Arial" w:cs="Arial"/>
          <w:sz w:val="20"/>
          <w:szCs w:val="20"/>
        </w:rPr>
      </w:pPr>
    </w:p>
    <w:p w14:paraId="0A055A7F" w14:textId="083C6E7B" w:rsidR="00A10EAC" w:rsidRDefault="00A10EAC" w:rsidP="00A10EAC">
      <w:pPr>
        <w:autoSpaceDE w:val="0"/>
        <w:autoSpaceDN w:val="0"/>
        <w:adjustRightInd w:val="0"/>
        <w:jc w:val="both"/>
        <w:rPr>
          <w:rFonts w:ascii="Arial" w:eastAsia="MS Mincho" w:hAnsi="Arial" w:cs="Arial"/>
          <w:sz w:val="20"/>
          <w:szCs w:val="20"/>
        </w:rPr>
      </w:pPr>
      <w:r w:rsidRPr="00A10EAC">
        <w:rPr>
          <w:rFonts w:ascii="Arial" w:eastAsia="MS Mincho" w:hAnsi="Arial" w:cs="Arial"/>
          <w:sz w:val="20"/>
          <w:szCs w:val="20"/>
        </w:rPr>
        <w:t xml:space="preserve">Dicha capacitación comprenderá la inducción a los procedimientos administrativos, técnicos y operativos necesarios para la prestación del </w:t>
      </w:r>
      <w:r w:rsidR="008E5003">
        <w:rPr>
          <w:rFonts w:ascii="Arial" w:eastAsia="Calibri" w:hAnsi="Arial" w:cs="Arial"/>
          <w:sz w:val="20"/>
          <w:szCs w:val="20"/>
          <w:lang w:eastAsia="en-US"/>
        </w:rPr>
        <w:t>Servicio Administrado para la Gestión Operativa de la Coordinación de Monitoreo, Contacto y Riesgo Tecnológico</w:t>
      </w:r>
      <w:r w:rsidRPr="00A10EAC">
        <w:rPr>
          <w:rFonts w:ascii="Arial" w:eastAsia="MS Mincho" w:hAnsi="Arial" w:cs="Arial"/>
          <w:sz w:val="20"/>
          <w:szCs w:val="20"/>
        </w:rPr>
        <w:t xml:space="preserve">, La asistencia y acreditación de esta capacitación serán </w:t>
      </w:r>
      <w:r w:rsidRPr="00A10EAC">
        <w:rPr>
          <w:rFonts w:ascii="Arial" w:eastAsia="MS Mincho" w:hAnsi="Arial" w:cs="Arial"/>
          <w:b/>
          <w:bCs/>
          <w:sz w:val="20"/>
          <w:szCs w:val="20"/>
        </w:rPr>
        <w:t>requisitos indispensables</w:t>
      </w:r>
      <w:r w:rsidRPr="00A10EAC">
        <w:rPr>
          <w:rFonts w:ascii="Arial" w:eastAsia="MS Mincho" w:hAnsi="Arial" w:cs="Arial"/>
          <w:sz w:val="20"/>
          <w:szCs w:val="20"/>
        </w:rPr>
        <w:t xml:space="preserve"> para la incorporación del recurso especializado a la operación del servicio.</w:t>
      </w:r>
    </w:p>
    <w:p w14:paraId="6AF15E80" w14:textId="77777777" w:rsidR="004553E0" w:rsidRDefault="004553E0" w:rsidP="00BF040E">
      <w:pPr>
        <w:autoSpaceDE w:val="0"/>
        <w:autoSpaceDN w:val="0"/>
        <w:adjustRightInd w:val="0"/>
        <w:jc w:val="both"/>
        <w:rPr>
          <w:rFonts w:ascii="Arial" w:eastAsia="MS Mincho" w:hAnsi="Arial" w:cs="Arial"/>
          <w:b/>
          <w:bCs/>
          <w:sz w:val="20"/>
          <w:szCs w:val="20"/>
        </w:rPr>
      </w:pPr>
    </w:p>
    <w:p w14:paraId="5F5DDABF" w14:textId="5C8A0677" w:rsidR="004553E0" w:rsidRPr="004553E0" w:rsidRDefault="004553E0" w:rsidP="00BF040E">
      <w:pPr>
        <w:autoSpaceDE w:val="0"/>
        <w:autoSpaceDN w:val="0"/>
        <w:adjustRightInd w:val="0"/>
        <w:jc w:val="both"/>
        <w:rPr>
          <w:rFonts w:ascii="Arial" w:eastAsia="MS Mincho" w:hAnsi="Arial" w:cs="Arial"/>
          <w:b/>
          <w:bCs/>
          <w:sz w:val="20"/>
          <w:szCs w:val="20"/>
        </w:rPr>
      </w:pPr>
      <w:r w:rsidRPr="004553E0">
        <w:rPr>
          <w:rFonts w:ascii="Arial" w:eastAsia="MS Mincho" w:hAnsi="Arial" w:cs="Arial"/>
          <w:b/>
          <w:bCs/>
          <w:sz w:val="20"/>
          <w:szCs w:val="20"/>
        </w:rPr>
        <w:t>Evaluaciones</w:t>
      </w:r>
      <w:r>
        <w:rPr>
          <w:rFonts w:ascii="Arial" w:eastAsia="MS Mincho" w:hAnsi="Arial" w:cs="Arial"/>
          <w:b/>
          <w:bCs/>
          <w:sz w:val="20"/>
          <w:szCs w:val="20"/>
        </w:rPr>
        <w:t xml:space="preserve"> </w:t>
      </w:r>
      <w:r w:rsidRPr="00A10EAC">
        <w:rPr>
          <w:rFonts w:ascii="Arial" w:eastAsia="MS Mincho" w:hAnsi="Arial" w:cs="Arial"/>
          <w:b/>
          <w:bCs/>
          <w:sz w:val="20"/>
          <w:szCs w:val="20"/>
        </w:rPr>
        <w:t>de los Recursos Especializados.</w:t>
      </w:r>
    </w:p>
    <w:p w14:paraId="5CE43B69" w14:textId="77777777" w:rsidR="004553E0" w:rsidRDefault="004553E0" w:rsidP="00BF040E">
      <w:pPr>
        <w:autoSpaceDE w:val="0"/>
        <w:autoSpaceDN w:val="0"/>
        <w:adjustRightInd w:val="0"/>
        <w:jc w:val="both"/>
        <w:rPr>
          <w:rFonts w:ascii="Arial" w:eastAsia="MS Mincho" w:hAnsi="Arial" w:cs="Arial"/>
          <w:sz w:val="20"/>
          <w:szCs w:val="20"/>
        </w:rPr>
      </w:pPr>
    </w:p>
    <w:p w14:paraId="3C1AC595" w14:textId="1208E76E" w:rsidR="00C25B22" w:rsidRPr="005C4A89" w:rsidRDefault="00604046" w:rsidP="00604046">
      <w:pPr>
        <w:suppressAutoHyphens/>
        <w:spacing w:after="160" w:line="259" w:lineRule="auto"/>
        <w:jc w:val="both"/>
        <w:rPr>
          <w:rFonts w:ascii="Arial" w:eastAsia="Calibri" w:hAnsi="Arial" w:cs="Arial"/>
          <w:sz w:val="20"/>
          <w:szCs w:val="20"/>
          <w:lang w:eastAsia="en-US"/>
        </w:rPr>
      </w:pPr>
      <w:r w:rsidRPr="005C4A89">
        <w:rPr>
          <w:rFonts w:ascii="Arial" w:eastAsia="Calibri" w:hAnsi="Arial" w:cs="Arial"/>
          <w:sz w:val="20"/>
          <w:szCs w:val="20"/>
          <w:lang w:eastAsia="en-US"/>
        </w:rPr>
        <w:t>E</w:t>
      </w:r>
      <w:r w:rsidR="00C25B22" w:rsidRPr="005C4A89">
        <w:rPr>
          <w:rFonts w:ascii="Arial" w:eastAsia="Calibri" w:hAnsi="Arial" w:cs="Arial"/>
          <w:sz w:val="20"/>
          <w:szCs w:val="20"/>
          <w:lang w:eastAsia="en-US"/>
        </w:rPr>
        <w:t xml:space="preserve">l Instituto se reserva el derecho de verificar </w:t>
      </w:r>
      <w:r w:rsidRPr="005C4A89">
        <w:rPr>
          <w:rFonts w:ascii="Arial" w:eastAsia="Calibri" w:hAnsi="Arial" w:cs="Arial"/>
          <w:sz w:val="20"/>
          <w:szCs w:val="20"/>
          <w:lang w:eastAsia="en-US"/>
        </w:rPr>
        <w:t xml:space="preserve">la documentación que acredite los conocimientos y capacidades técnicas </w:t>
      </w:r>
      <w:r w:rsidR="00C25B22" w:rsidRPr="005C4A89">
        <w:rPr>
          <w:rFonts w:ascii="Arial" w:eastAsia="Calibri" w:hAnsi="Arial" w:cs="Arial"/>
          <w:sz w:val="20"/>
          <w:szCs w:val="20"/>
          <w:lang w:eastAsia="en-US"/>
        </w:rPr>
        <w:t>de los recursos especializados</w:t>
      </w:r>
      <w:r w:rsidRPr="005C4A89">
        <w:rPr>
          <w:rFonts w:ascii="Arial" w:eastAsia="Calibri" w:hAnsi="Arial" w:cs="Arial"/>
          <w:sz w:val="20"/>
          <w:szCs w:val="20"/>
          <w:lang w:eastAsia="en-US"/>
        </w:rPr>
        <w:t xml:space="preserve"> propuestos.</w:t>
      </w:r>
    </w:p>
    <w:p w14:paraId="1E4B2B35" w14:textId="4EAE0AD0" w:rsidR="00C25B22" w:rsidRDefault="00C25B22" w:rsidP="004553E0">
      <w:pPr>
        <w:suppressAutoHyphens/>
        <w:spacing w:after="160" w:line="259"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De igual forma, </w:t>
      </w:r>
      <w:r w:rsidR="004553E0">
        <w:rPr>
          <w:rFonts w:ascii="Arial" w:eastAsia="Calibri" w:hAnsi="Arial" w:cs="Arial"/>
          <w:sz w:val="20"/>
          <w:szCs w:val="20"/>
          <w:lang w:eastAsia="en-US"/>
        </w:rPr>
        <w:t xml:space="preserve">el Administrador del Contrato o a quien el designe, aplicará </w:t>
      </w:r>
      <w:r w:rsidRPr="005C4A89">
        <w:rPr>
          <w:rFonts w:ascii="Arial" w:eastAsia="Calibri" w:hAnsi="Arial" w:cs="Arial"/>
          <w:sz w:val="20"/>
          <w:szCs w:val="20"/>
          <w:lang w:eastAsia="en-US"/>
        </w:rPr>
        <w:t xml:space="preserve">evaluaciones de calidad </w:t>
      </w:r>
      <w:r w:rsidR="00604046" w:rsidRPr="005C4A89">
        <w:rPr>
          <w:rFonts w:ascii="Arial" w:eastAsia="Calibri" w:hAnsi="Arial" w:cs="Arial"/>
          <w:sz w:val="20"/>
          <w:szCs w:val="20"/>
          <w:lang w:eastAsia="en-US"/>
        </w:rPr>
        <w:t xml:space="preserve">al menos dos veces durante la vigencia del servicio a los recursos especializados o cuando el </w:t>
      </w:r>
      <w:r w:rsidR="00360DB1" w:rsidRPr="005C4A89">
        <w:rPr>
          <w:rFonts w:ascii="Arial" w:eastAsia="Calibri" w:hAnsi="Arial" w:cs="Arial"/>
          <w:sz w:val="20"/>
          <w:szCs w:val="20"/>
          <w:lang w:eastAsia="en-US"/>
        </w:rPr>
        <w:t>A</w:t>
      </w:r>
      <w:r w:rsidR="00604046" w:rsidRPr="005C4A89">
        <w:rPr>
          <w:rFonts w:ascii="Arial" w:eastAsia="Calibri" w:hAnsi="Arial" w:cs="Arial"/>
          <w:sz w:val="20"/>
          <w:szCs w:val="20"/>
          <w:lang w:eastAsia="en-US"/>
        </w:rPr>
        <w:t xml:space="preserve">dministrador del </w:t>
      </w:r>
      <w:r w:rsidR="00360DB1" w:rsidRPr="005C4A89">
        <w:rPr>
          <w:rFonts w:ascii="Arial" w:eastAsia="Calibri" w:hAnsi="Arial" w:cs="Arial"/>
          <w:sz w:val="20"/>
          <w:szCs w:val="20"/>
          <w:lang w:eastAsia="en-US"/>
        </w:rPr>
        <w:t>C</w:t>
      </w:r>
      <w:r w:rsidR="00604046" w:rsidRPr="005C4A89">
        <w:rPr>
          <w:rFonts w:ascii="Arial" w:eastAsia="Calibri" w:hAnsi="Arial" w:cs="Arial"/>
          <w:sz w:val="20"/>
          <w:szCs w:val="20"/>
          <w:lang w:eastAsia="en-US"/>
        </w:rPr>
        <w:t>ontrato lo determine</w:t>
      </w:r>
      <w:r w:rsidR="004553E0">
        <w:rPr>
          <w:rFonts w:ascii="Arial" w:eastAsia="Calibri" w:hAnsi="Arial" w:cs="Arial"/>
          <w:sz w:val="20"/>
          <w:szCs w:val="20"/>
          <w:lang w:eastAsia="en-US"/>
        </w:rPr>
        <w:t xml:space="preserve"> necesario</w:t>
      </w:r>
      <w:r w:rsidRPr="005C4A89">
        <w:rPr>
          <w:rFonts w:ascii="Arial" w:eastAsia="Calibri" w:hAnsi="Arial" w:cs="Arial"/>
          <w:sz w:val="20"/>
          <w:szCs w:val="20"/>
          <w:lang w:eastAsia="en-US"/>
        </w:rPr>
        <w:t>. En caso de calificación menor a 85</w:t>
      </w:r>
      <w:r w:rsidR="004553E0">
        <w:rPr>
          <w:rFonts w:ascii="Arial" w:eastAsia="Calibri" w:hAnsi="Arial" w:cs="Arial"/>
          <w:sz w:val="20"/>
          <w:szCs w:val="20"/>
          <w:lang w:eastAsia="en-US"/>
        </w:rPr>
        <w:t>/100</w:t>
      </w:r>
      <w:r w:rsidRPr="005C4A89">
        <w:rPr>
          <w:rFonts w:ascii="Arial" w:eastAsia="Calibri" w:hAnsi="Arial" w:cs="Arial"/>
          <w:sz w:val="20"/>
          <w:szCs w:val="20"/>
          <w:lang w:eastAsia="en-US"/>
        </w:rPr>
        <w:t xml:space="preserve"> en la evaluación</w:t>
      </w:r>
      <w:r w:rsidR="00604046" w:rsidRPr="005C4A89">
        <w:rPr>
          <w:rFonts w:ascii="Arial" w:eastAsia="Calibri" w:hAnsi="Arial" w:cs="Arial"/>
          <w:sz w:val="20"/>
          <w:szCs w:val="20"/>
          <w:lang w:eastAsia="en-US"/>
        </w:rPr>
        <w:t xml:space="preserve"> de calidad</w:t>
      </w:r>
      <w:r w:rsidRPr="005C4A89">
        <w:rPr>
          <w:rFonts w:ascii="Arial" w:eastAsia="Calibri" w:hAnsi="Arial" w:cs="Arial"/>
          <w:sz w:val="20"/>
          <w:szCs w:val="20"/>
          <w:lang w:eastAsia="en-US"/>
        </w:rPr>
        <w:t xml:space="preserve">, el </w:t>
      </w:r>
      <w:r w:rsidR="00604046" w:rsidRPr="005C4A89">
        <w:rPr>
          <w:rFonts w:ascii="Arial" w:eastAsia="Calibri" w:hAnsi="Arial" w:cs="Arial"/>
          <w:sz w:val="20"/>
          <w:szCs w:val="20"/>
          <w:lang w:eastAsia="en-US"/>
        </w:rPr>
        <w:t xml:space="preserve">o los recursos especializados </w:t>
      </w:r>
      <w:r w:rsidRPr="005C4A89">
        <w:rPr>
          <w:rFonts w:ascii="Arial" w:eastAsia="Calibri" w:hAnsi="Arial" w:cs="Arial"/>
          <w:sz w:val="20"/>
          <w:szCs w:val="20"/>
          <w:lang w:eastAsia="en-US"/>
        </w:rPr>
        <w:t>deberá</w:t>
      </w:r>
      <w:r w:rsidR="00604046" w:rsidRPr="005C4A89">
        <w:rPr>
          <w:rFonts w:ascii="Arial" w:eastAsia="Calibri" w:hAnsi="Arial" w:cs="Arial"/>
          <w:sz w:val="20"/>
          <w:szCs w:val="20"/>
          <w:lang w:eastAsia="en-US"/>
        </w:rPr>
        <w:t>n</w:t>
      </w:r>
      <w:r w:rsidRPr="005C4A89">
        <w:rPr>
          <w:rFonts w:ascii="Arial" w:eastAsia="Calibri" w:hAnsi="Arial" w:cs="Arial"/>
          <w:sz w:val="20"/>
          <w:szCs w:val="20"/>
          <w:lang w:eastAsia="en-US"/>
        </w:rPr>
        <w:t xml:space="preserve"> ser retirado</w:t>
      </w:r>
      <w:r w:rsidR="00604046" w:rsidRPr="005C4A89">
        <w:rPr>
          <w:rFonts w:ascii="Arial" w:eastAsia="Calibri" w:hAnsi="Arial" w:cs="Arial"/>
          <w:sz w:val="20"/>
          <w:szCs w:val="20"/>
          <w:lang w:eastAsia="en-US"/>
        </w:rPr>
        <w:t>s</w:t>
      </w:r>
      <w:r w:rsidRPr="005C4A89">
        <w:rPr>
          <w:rFonts w:ascii="Arial" w:eastAsia="Calibri" w:hAnsi="Arial" w:cs="Arial"/>
          <w:sz w:val="20"/>
          <w:szCs w:val="20"/>
          <w:lang w:eastAsia="en-US"/>
        </w:rPr>
        <w:t xml:space="preserve"> de la operación y </w:t>
      </w:r>
      <w:r w:rsidR="00604046" w:rsidRPr="005C4A89">
        <w:rPr>
          <w:rFonts w:ascii="Arial" w:eastAsia="Calibri" w:hAnsi="Arial" w:cs="Arial"/>
          <w:sz w:val="20"/>
          <w:szCs w:val="20"/>
          <w:lang w:eastAsia="en-US"/>
        </w:rPr>
        <w:t xml:space="preserve">podrán ser </w:t>
      </w:r>
      <w:r w:rsidRPr="005C4A89">
        <w:rPr>
          <w:rFonts w:ascii="Arial" w:eastAsia="Calibri" w:hAnsi="Arial" w:cs="Arial"/>
          <w:sz w:val="20"/>
          <w:szCs w:val="20"/>
          <w:lang w:eastAsia="en-US"/>
        </w:rPr>
        <w:t>incluido</w:t>
      </w:r>
      <w:r w:rsidR="00604046" w:rsidRPr="005C4A89">
        <w:rPr>
          <w:rFonts w:ascii="Arial" w:eastAsia="Calibri" w:hAnsi="Arial" w:cs="Arial"/>
          <w:sz w:val="20"/>
          <w:szCs w:val="20"/>
          <w:lang w:eastAsia="en-US"/>
        </w:rPr>
        <w:t>s</w:t>
      </w:r>
      <w:r w:rsidRPr="005C4A89">
        <w:rPr>
          <w:rFonts w:ascii="Arial" w:eastAsia="Calibri" w:hAnsi="Arial" w:cs="Arial"/>
          <w:sz w:val="20"/>
          <w:szCs w:val="20"/>
          <w:lang w:eastAsia="en-US"/>
        </w:rPr>
        <w:t xml:space="preserve"> en un nuevo proceso de capacitación. Sólo en caso de obtener calificación aprobatoria en la nueva evaluación podrá</w:t>
      </w:r>
      <w:r w:rsidR="00604046" w:rsidRPr="005C4A89">
        <w:rPr>
          <w:rFonts w:ascii="Arial" w:eastAsia="Calibri" w:hAnsi="Arial" w:cs="Arial"/>
          <w:sz w:val="20"/>
          <w:szCs w:val="20"/>
          <w:lang w:eastAsia="en-US"/>
        </w:rPr>
        <w:t>n</w:t>
      </w:r>
      <w:r w:rsidRPr="005C4A89">
        <w:rPr>
          <w:rFonts w:ascii="Arial" w:eastAsia="Calibri" w:hAnsi="Arial" w:cs="Arial"/>
          <w:sz w:val="20"/>
          <w:szCs w:val="20"/>
          <w:lang w:eastAsia="en-US"/>
        </w:rPr>
        <w:t xml:space="preserve"> reincorporarse a la operación</w:t>
      </w:r>
      <w:r w:rsidR="00604046" w:rsidRPr="005C4A89">
        <w:rPr>
          <w:rFonts w:ascii="Arial" w:eastAsia="Calibri" w:hAnsi="Arial" w:cs="Arial"/>
          <w:sz w:val="20"/>
          <w:szCs w:val="20"/>
          <w:lang w:eastAsia="en-US"/>
        </w:rPr>
        <w:t xml:space="preserve"> previo el visto bueno del Instituto</w:t>
      </w:r>
      <w:r w:rsidR="000A7D58">
        <w:rPr>
          <w:rFonts w:ascii="Arial" w:eastAsia="Calibri" w:hAnsi="Arial" w:cs="Arial"/>
          <w:sz w:val="20"/>
          <w:szCs w:val="20"/>
          <w:lang w:eastAsia="en-US"/>
        </w:rPr>
        <w:t xml:space="preserve"> </w:t>
      </w:r>
      <w:r w:rsidR="000A7D58" w:rsidRPr="000A7D58">
        <w:rPr>
          <w:rFonts w:ascii="Arial" w:eastAsia="Calibri" w:hAnsi="Arial" w:cs="Arial"/>
          <w:sz w:val="20"/>
          <w:szCs w:val="20"/>
          <w:lang w:eastAsia="en-US"/>
        </w:rPr>
        <w:t xml:space="preserve">a través del </w:t>
      </w:r>
      <w:r w:rsidR="000A7D58" w:rsidRPr="000A7D58">
        <w:rPr>
          <w:rFonts w:ascii="Arial" w:eastAsia="Calibri" w:hAnsi="Arial" w:cs="Arial"/>
          <w:b/>
          <w:bCs/>
          <w:sz w:val="20"/>
          <w:szCs w:val="20"/>
          <w:lang w:eastAsia="en-US"/>
        </w:rPr>
        <w:t>Administrador del Contrato</w:t>
      </w:r>
      <w:r w:rsidR="000A7D58" w:rsidRPr="000A7D58">
        <w:rPr>
          <w:rFonts w:ascii="Arial" w:eastAsia="Calibri" w:hAnsi="Arial" w:cs="Arial"/>
          <w:sz w:val="20"/>
          <w:szCs w:val="20"/>
          <w:lang w:eastAsia="en-US"/>
        </w:rPr>
        <w:t>.</w:t>
      </w:r>
    </w:p>
    <w:p w14:paraId="6389D7A4" w14:textId="6A22B766" w:rsidR="00C25B22" w:rsidRPr="005C4A89" w:rsidRDefault="00C25B22" w:rsidP="00C25B22">
      <w:pPr>
        <w:pStyle w:val="Prrafodelista"/>
        <w:spacing w:after="160" w:line="259" w:lineRule="auto"/>
        <w:ind w:left="0"/>
        <w:jc w:val="both"/>
        <w:rPr>
          <w:rFonts w:ascii="Arial" w:hAnsi="Arial" w:cs="Arial"/>
          <w:sz w:val="20"/>
          <w:szCs w:val="20"/>
        </w:rPr>
      </w:pPr>
      <w:r w:rsidRPr="005C4A89">
        <w:rPr>
          <w:rFonts w:ascii="Arial" w:hAnsi="Arial" w:cs="Arial"/>
          <w:sz w:val="20"/>
          <w:szCs w:val="20"/>
        </w:rPr>
        <w:t>El IMSS</w:t>
      </w:r>
      <w:r w:rsidR="000A7D58">
        <w:rPr>
          <w:rFonts w:ascii="Arial" w:hAnsi="Arial" w:cs="Arial"/>
          <w:sz w:val="20"/>
          <w:szCs w:val="20"/>
        </w:rPr>
        <w:t>,</w:t>
      </w:r>
      <w:r w:rsidRPr="005C4A89">
        <w:rPr>
          <w:rFonts w:ascii="Arial" w:hAnsi="Arial" w:cs="Arial"/>
          <w:sz w:val="20"/>
          <w:szCs w:val="20"/>
        </w:rPr>
        <w:t xml:space="preserve"> </w:t>
      </w:r>
      <w:r w:rsidR="000A7D58" w:rsidRPr="000A7D58">
        <w:rPr>
          <w:rFonts w:ascii="Arial" w:hAnsi="Arial" w:cs="Arial"/>
          <w:sz w:val="20"/>
          <w:szCs w:val="20"/>
        </w:rPr>
        <w:t xml:space="preserve">a través del </w:t>
      </w:r>
      <w:r w:rsidR="000A7D58" w:rsidRPr="000A7D58">
        <w:rPr>
          <w:rFonts w:ascii="Arial" w:hAnsi="Arial" w:cs="Arial"/>
          <w:b/>
          <w:bCs/>
          <w:sz w:val="20"/>
          <w:szCs w:val="20"/>
        </w:rPr>
        <w:t>Administrador del Contrato</w:t>
      </w:r>
      <w:r w:rsidR="000A7D58" w:rsidRPr="000A7D58">
        <w:rPr>
          <w:rFonts w:ascii="Arial" w:hAnsi="Arial" w:cs="Arial"/>
          <w:sz w:val="20"/>
          <w:szCs w:val="20"/>
        </w:rPr>
        <w:t xml:space="preserve"> </w:t>
      </w:r>
      <w:r w:rsidRPr="005C4A89">
        <w:rPr>
          <w:rFonts w:ascii="Arial" w:hAnsi="Arial" w:cs="Arial"/>
          <w:sz w:val="20"/>
          <w:szCs w:val="20"/>
        </w:rPr>
        <w:t xml:space="preserve">se reserva el derecho de solicitar cualquier cambio de </w:t>
      </w:r>
      <w:r w:rsidR="00070DB2" w:rsidRPr="005C4A89">
        <w:rPr>
          <w:rFonts w:ascii="Arial" w:hAnsi="Arial" w:cs="Arial"/>
          <w:sz w:val="20"/>
          <w:szCs w:val="20"/>
        </w:rPr>
        <w:t>los recursos especializados</w:t>
      </w:r>
      <w:r w:rsidRPr="005C4A89">
        <w:rPr>
          <w:rFonts w:ascii="Arial" w:hAnsi="Arial" w:cs="Arial"/>
          <w:sz w:val="20"/>
          <w:szCs w:val="20"/>
        </w:rPr>
        <w:t xml:space="preserve"> del prestador del servicio que considere necesario por </w:t>
      </w:r>
      <w:r w:rsidR="001B77A4" w:rsidRPr="001B77A4">
        <w:rPr>
          <w:rFonts w:ascii="Arial" w:hAnsi="Arial" w:cs="Arial"/>
          <w:b/>
          <w:bCs/>
          <w:sz w:val="20"/>
          <w:szCs w:val="20"/>
        </w:rPr>
        <w:t xml:space="preserve">bajo </w:t>
      </w:r>
      <w:r w:rsidRPr="001B77A4">
        <w:rPr>
          <w:rFonts w:ascii="Arial" w:hAnsi="Arial" w:cs="Arial"/>
          <w:b/>
          <w:bCs/>
          <w:sz w:val="20"/>
          <w:szCs w:val="20"/>
        </w:rPr>
        <w:t>desempeño</w:t>
      </w:r>
      <w:r w:rsidRPr="005C4A89">
        <w:rPr>
          <w:rFonts w:ascii="Arial" w:hAnsi="Arial" w:cs="Arial"/>
          <w:sz w:val="20"/>
          <w:szCs w:val="20"/>
        </w:rPr>
        <w:t xml:space="preserve"> y/o conducta, dicha solicitud se efectuará por escrito y la </w:t>
      </w:r>
      <w:r w:rsidR="00070DB2" w:rsidRPr="005C4A89">
        <w:rPr>
          <w:rFonts w:ascii="Arial" w:hAnsi="Arial" w:cs="Arial"/>
          <w:sz w:val="20"/>
          <w:szCs w:val="20"/>
        </w:rPr>
        <w:t>sustitución</w:t>
      </w:r>
      <w:r w:rsidRPr="005C4A89">
        <w:rPr>
          <w:rFonts w:ascii="Arial" w:hAnsi="Arial" w:cs="Arial"/>
          <w:sz w:val="20"/>
          <w:szCs w:val="20"/>
        </w:rPr>
        <w:t xml:space="preserve"> </w:t>
      </w:r>
      <w:r w:rsidR="00070DB2" w:rsidRPr="005C4A89">
        <w:rPr>
          <w:rFonts w:ascii="Arial" w:hAnsi="Arial" w:cs="Arial"/>
          <w:sz w:val="20"/>
          <w:szCs w:val="20"/>
        </w:rPr>
        <w:t xml:space="preserve">del recurso especializado </w:t>
      </w:r>
      <w:r w:rsidRPr="005C4A89">
        <w:rPr>
          <w:rFonts w:ascii="Arial" w:hAnsi="Arial" w:cs="Arial"/>
          <w:sz w:val="20"/>
          <w:szCs w:val="20"/>
        </w:rPr>
        <w:t>deberá realizar</w:t>
      </w:r>
      <w:r w:rsidR="00070DB2" w:rsidRPr="005C4A89">
        <w:rPr>
          <w:rFonts w:ascii="Arial" w:hAnsi="Arial" w:cs="Arial"/>
          <w:sz w:val="20"/>
          <w:szCs w:val="20"/>
        </w:rPr>
        <w:t>se</w:t>
      </w:r>
      <w:r w:rsidRPr="005C4A89">
        <w:rPr>
          <w:rFonts w:ascii="Arial" w:hAnsi="Arial" w:cs="Arial"/>
          <w:sz w:val="20"/>
          <w:szCs w:val="20"/>
        </w:rPr>
        <w:t xml:space="preserve"> de manera inmediata </w:t>
      </w:r>
      <w:r w:rsidR="00070DB2" w:rsidRPr="005C4A89">
        <w:rPr>
          <w:rFonts w:ascii="Arial" w:hAnsi="Arial" w:cs="Arial"/>
          <w:sz w:val="20"/>
          <w:szCs w:val="20"/>
        </w:rPr>
        <w:t xml:space="preserve">y su reemplazo no podrá exceder de 3 </w:t>
      </w:r>
      <w:r w:rsidRPr="005C4A89">
        <w:rPr>
          <w:rFonts w:ascii="Arial" w:hAnsi="Arial" w:cs="Arial"/>
          <w:sz w:val="20"/>
          <w:szCs w:val="20"/>
        </w:rPr>
        <w:t>días hábiles posteriores a la petición.</w:t>
      </w:r>
    </w:p>
    <w:p w14:paraId="5D5BAB7E" w14:textId="77777777" w:rsidR="00070DB2" w:rsidRPr="005C4A89" w:rsidRDefault="00070DB2" w:rsidP="00C25B22">
      <w:pPr>
        <w:pStyle w:val="Prrafodelista"/>
        <w:spacing w:after="160" w:line="259" w:lineRule="auto"/>
        <w:ind w:left="0"/>
        <w:jc w:val="both"/>
        <w:rPr>
          <w:rFonts w:ascii="Arial" w:hAnsi="Arial" w:cs="Arial"/>
          <w:sz w:val="20"/>
          <w:szCs w:val="20"/>
        </w:rPr>
      </w:pPr>
    </w:p>
    <w:p w14:paraId="3A22953B" w14:textId="70151C17" w:rsidR="00C25B22" w:rsidRPr="005C4A89" w:rsidRDefault="00C25B22" w:rsidP="00C25B22">
      <w:pPr>
        <w:pStyle w:val="Prrafodelista"/>
        <w:spacing w:after="160" w:line="259" w:lineRule="auto"/>
        <w:ind w:left="0"/>
        <w:jc w:val="both"/>
        <w:rPr>
          <w:rFonts w:ascii="Arial" w:hAnsi="Arial" w:cs="Arial"/>
          <w:sz w:val="20"/>
          <w:szCs w:val="20"/>
        </w:rPr>
      </w:pPr>
      <w:r w:rsidRPr="005C4A89">
        <w:rPr>
          <w:rFonts w:ascii="Arial" w:hAnsi="Arial" w:cs="Arial"/>
          <w:sz w:val="20"/>
          <w:szCs w:val="20"/>
        </w:rPr>
        <w:t xml:space="preserve">El nivel de rotación </w:t>
      </w:r>
      <w:r w:rsidR="00070DB2" w:rsidRPr="005C4A89">
        <w:rPr>
          <w:rFonts w:ascii="Arial" w:hAnsi="Arial" w:cs="Arial"/>
          <w:sz w:val="20"/>
          <w:szCs w:val="20"/>
        </w:rPr>
        <w:t xml:space="preserve">de los recursos especializados </w:t>
      </w:r>
      <w:r w:rsidRPr="005C4A89">
        <w:rPr>
          <w:rFonts w:ascii="Arial" w:hAnsi="Arial" w:cs="Arial"/>
          <w:sz w:val="20"/>
          <w:szCs w:val="20"/>
        </w:rPr>
        <w:t xml:space="preserve">no será mayor </w:t>
      </w:r>
      <w:r w:rsidR="00360DB1" w:rsidRPr="005C4A89">
        <w:rPr>
          <w:rFonts w:ascii="Arial" w:hAnsi="Arial" w:cs="Arial"/>
          <w:sz w:val="20"/>
          <w:szCs w:val="20"/>
        </w:rPr>
        <w:t xml:space="preserve">a </w:t>
      </w:r>
      <w:r w:rsidR="00D33645" w:rsidRPr="005C4A89">
        <w:rPr>
          <w:rFonts w:ascii="Arial" w:hAnsi="Arial" w:cs="Arial"/>
          <w:sz w:val="20"/>
          <w:szCs w:val="20"/>
        </w:rPr>
        <w:t>un</w:t>
      </w:r>
      <w:r w:rsidR="000A7D58">
        <w:rPr>
          <w:rFonts w:ascii="Arial" w:hAnsi="Arial" w:cs="Arial"/>
          <w:sz w:val="20"/>
          <w:szCs w:val="20"/>
        </w:rPr>
        <w:t xml:space="preserve"> (1)</w:t>
      </w:r>
      <w:r w:rsidR="00D33645" w:rsidRPr="005C4A89">
        <w:rPr>
          <w:rFonts w:ascii="Arial" w:hAnsi="Arial" w:cs="Arial"/>
          <w:sz w:val="20"/>
          <w:szCs w:val="20"/>
        </w:rPr>
        <w:t xml:space="preserve"> recurso especializado por perfil</w:t>
      </w:r>
      <w:r w:rsidR="00360DB1" w:rsidRPr="005C4A89">
        <w:rPr>
          <w:rFonts w:ascii="Arial" w:hAnsi="Arial" w:cs="Arial"/>
          <w:sz w:val="20"/>
          <w:szCs w:val="20"/>
        </w:rPr>
        <w:t xml:space="preserve"> (de manera mensual)</w:t>
      </w:r>
      <w:r w:rsidR="00D33645" w:rsidRPr="005C4A89">
        <w:rPr>
          <w:rFonts w:ascii="Arial" w:hAnsi="Arial" w:cs="Arial"/>
          <w:sz w:val="20"/>
          <w:szCs w:val="20"/>
        </w:rPr>
        <w:t xml:space="preserve">, </w:t>
      </w:r>
      <w:r w:rsidRPr="005C4A89">
        <w:rPr>
          <w:rFonts w:ascii="Arial" w:hAnsi="Arial" w:cs="Arial"/>
          <w:sz w:val="20"/>
          <w:szCs w:val="20"/>
        </w:rPr>
        <w:t xml:space="preserve">para lo cual se requiere </w:t>
      </w:r>
      <w:r w:rsidR="000A7D58">
        <w:rPr>
          <w:rFonts w:ascii="Arial" w:hAnsi="Arial" w:cs="Arial"/>
          <w:sz w:val="20"/>
          <w:szCs w:val="20"/>
        </w:rPr>
        <w:t xml:space="preserve">que el </w:t>
      </w:r>
      <w:r w:rsidR="000A7D58" w:rsidRPr="000A7D58">
        <w:rPr>
          <w:rFonts w:ascii="Arial" w:hAnsi="Arial" w:cs="Arial"/>
          <w:b/>
          <w:bCs/>
          <w:sz w:val="20"/>
          <w:szCs w:val="20"/>
        </w:rPr>
        <w:t>licitante adjudicado</w:t>
      </w:r>
      <w:r w:rsidR="000A7D58">
        <w:rPr>
          <w:rFonts w:ascii="Arial" w:hAnsi="Arial" w:cs="Arial"/>
          <w:sz w:val="20"/>
          <w:szCs w:val="20"/>
        </w:rPr>
        <w:t xml:space="preserve"> haga la entrega de un reporte mensual </w:t>
      </w:r>
      <w:r w:rsidR="004577AB">
        <w:rPr>
          <w:rFonts w:ascii="Arial" w:hAnsi="Arial" w:cs="Arial"/>
          <w:sz w:val="20"/>
          <w:szCs w:val="20"/>
        </w:rPr>
        <w:t xml:space="preserve">(los primeros cinco días hábiles a mes vencido) </w:t>
      </w:r>
      <w:r w:rsidR="000A7D58">
        <w:rPr>
          <w:rFonts w:ascii="Arial" w:hAnsi="Arial" w:cs="Arial"/>
          <w:sz w:val="20"/>
          <w:szCs w:val="20"/>
        </w:rPr>
        <w:t xml:space="preserve">al </w:t>
      </w:r>
      <w:r w:rsidR="000A7D58" w:rsidRPr="000A7D58">
        <w:rPr>
          <w:rFonts w:ascii="Arial" w:hAnsi="Arial" w:cs="Arial"/>
          <w:b/>
          <w:bCs/>
          <w:sz w:val="20"/>
          <w:szCs w:val="20"/>
        </w:rPr>
        <w:t xml:space="preserve">Administrador del </w:t>
      </w:r>
      <w:r w:rsidR="000A7D58">
        <w:rPr>
          <w:rFonts w:ascii="Arial" w:hAnsi="Arial" w:cs="Arial"/>
          <w:b/>
          <w:bCs/>
          <w:sz w:val="20"/>
          <w:szCs w:val="20"/>
        </w:rPr>
        <w:t>C</w:t>
      </w:r>
      <w:r w:rsidR="000A7D58" w:rsidRPr="000A7D58">
        <w:rPr>
          <w:rFonts w:ascii="Arial" w:hAnsi="Arial" w:cs="Arial"/>
          <w:b/>
          <w:bCs/>
          <w:sz w:val="20"/>
          <w:szCs w:val="20"/>
        </w:rPr>
        <w:t>ontrato</w:t>
      </w:r>
      <w:r w:rsidR="000A7D58">
        <w:rPr>
          <w:rFonts w:ascii="Arial" w:hAnsi="Arial" w:cs="Arial"/>
          <w:sz w:val="20"/>
          <w:szCs w:val="20"/>
        </w:rPr>
        <w:t xml:space="preserve"> </w:t>
      </w:r>
      <w:r w:rsidRPr="005C4A89">
        <w:rPr>
          <w:rFonts w:ascii="Arial" w:hAnsi="Arial" w:cs="Arial"/>
          <w:sz w:val="20"/>
          <w:szCs w:val="20"/>
        </w:rPr>
        <w:t xml:space="preserve">con la relación </w:t>
      </w:r>
      <w:r w:rsidR="000A7D58">
        <w:rPr>
          <w:rFonts w:ascii="Arial" w:hAnsi="Arial" w:cs="Arial"/>
          <w:sz w:val="20"/>
          <w:szCs w:val="20"/>
        </w:rPr>
        <w:t xml:space="preserve">impresa de </w:t>
      </w:r>
      <w:r w:rsidRPr="005C4A89">
        <w:rPr>
          <w:rFonts w:ascii="Arial" w:hAnsi="Arial" w:cs="Arial"/>
          <w:sz w:val="20"/>
          <w:szCs w:val="20"/>
        </w:rPr>
        <w:t xml:space="preserve">los movimientos de altas y bajas de </w:t>
      </w:r>
      <w:r w:rsidR="00070DB2" w:rsidRPr="005C4A89">
        <w:rPr>
          <w:rFonts w:ascii="Arial" w:hAnsi="Arial" w:cs="Arial"/>
          <w:sz w:val="20"/>
          <w:szCs w:val="20"/>
        </w:rPr>
        <w:t xml:space="preserve">los recursos </w:t>
      </w:r>
      <w:r w:rsidRPr="005C4A89">
        <w:rPr>
          <w:rFonts w:ascii="Arial" w:hAnsi="Arial" w:cs="Arial"/>
          <w:sz w:val="20"/>
          <w:szCs w:val="20"/>
        </w:rPr>
        <w:t>asignado</w:t>
      </w:r>
      <w:r w:rsidR="00070DB2" w:rsidRPr="005C4A89">
        <w:rPr>
          <w:rFonts w:ascii="Arial" w:hAnsi="Arial" w:cs="Arial"/>
          <w:sz w:val="20"/>
          <w:szCs w:val="20"/>
        </w:rPr>
        <w:t>s al servicio</w:t>
      </w:r>
      <w:r w:rsidRPr="005C4A89">
        <w:rPr>
          <w:rFonts w:ascii="Arial" w:hAnsi="Arial" w:cs="Arial"/>
          <w:sz w:val="20"/>
          <w:szCs w:val="20"/>
        </w:rPr>
        <w:t xml:space="preserve">. En caso de no cumplir con </w:t>
      </w:r>
      <w:r w:rsidR="00070DB2" w:rsidRPr="005C4A89">
        <w:rPr>
          <w:rFonts w:ascii="Arial" w:hAnsi="Arial" w:cs="Arial"/>
          <w:sz w:val="20"/>
          <w:szCs w:val="20"/>
        </w:rPr>
        <w:t xml:space="preserve">este </w:t>
      </w:r>
      <w:r w:rsidRPr="005C4A89">
        <w:rPr>
          <w:rFonts w:ascii="Arial" w:hAnsi="Arial" w:cs="Arial"/>
          <w:sz w:val="20"/>
          <w:szCs w:val="20"/>
        </w:rPr>
        <w:t>requisito se aplicará una deductiva.</w:t>
      </w:r>
    </w:p>
    <w:p w14:paraId="01866331" w14:textId="55B6009B" w:rsidR="00C25B22" w:rsidRPr="00910F6F" w:rsidRDefault="00C25B22" w:rsidP="007E78FA">
      <w:pPr>
        <w:rPr>
          <w:rFonts w:ascii="Arial" w:hAnsi="Arial" w:cs="Arial"/>
          <w:b/>
          <w:bCs/>
          <w:sz w:val="20"/>
          <w:szCs w:val="20"/>
        </w:rPr>
      </w:pPr>
      <w:bookmarkStart w:id="11" w:name="_Toc409816523"/>
      <w:bookmarkStart w:id="12" w:name="_Toc56635937"/>
      <w:bookmarkStart w:id="13" w:name="_Toc189050058"/>
      <w:r w:rsidRPr="00910F6F">
        <w:rPr>
          <w:rFonts w:ascii="Arial" w:hAnsi="Arial" w:cs="Arial"/>
          <w:b/>
          <w:bCs/>
          <w:sz w:val="20"/>
          <w:szCs w:val="20"/>
        </w:rPr>
        <w:lastRenderedPageBreak/>
        <w:t xml:space="preserve">Transferencia de Conocimiento </w:t>
      </w:r>
      <w:r w:rsidR="00662A37">
        <w:rPr>
          <w:rFonts w:ascii="Arial" w:hAnsi="Arial" w:cs="Arial"/>
          <w:b/>
          <w:bCs/>
          <w:sz w:val="20"/>
          <w:szCs w:val="20"/>
        </w:rPr>
        <w:t xml:space="preserve">para </w:t>
      </w:r>
      <w:r w:rsidRPr="00910F6F">
        <w:rPr>
          <w:rFonts w:ascii="Arial" w:hAnsi="Arial" w:cs="Arial"/>
          <w:b/>
          <w:bCs/>
          <w:sz w:val="20"/>
          <w:szCs w:val="20"/>
        </w:rPr>
        <w:t xml:space="preserve">la </w:t>
      </w:r>
      <w:bookmarkEnd w:id="11"/>
      <w:r w:rsidR="009651AD" w:rsidRPr="00910F6F">
        <w:rPr>
          <w:rFonts w:ascii="Arial" w:hAnsi="Arial" w:cs="Arial"/>
          <w:b/>
          <w:bCs/>
          <w:sz w:val="20"/>
          <w:szCs w:val="20"/>
        </w:rPr>
        <w:t>Coordinación de Monitoreo, Contacto y Riesgo Tecnológico</w:t>
      </w:r>
      <w:bookmarkEnd w:id="12"/>
      <w:bookmarkEnd w:id="13"/>
    </w:p>
    <w:p w14:paraId="1B98105E" w14:textId="77777777" w:rsidR="00C25B22" w:rsidRPr="00505EAE" w:rsidRDefault="00C25B22" w:rsidP="00C25B22">
      <w:pPr>
        <w:spacing w:line="276" w:lineRule="auto"/>
        <w:jc w:val="both"/>
        <w:rPr>
          <w:rFonts w:ascii="Arial" w:eastAsia="Calibri" w:hAnsi="Arial" w:cs="Arial"/>
          <w:b/>
          <w:bCs/>
          <w:sz w:val="20"/>
          <w:szCs w:val="20"/>
          <w:lang w:eastAsia="en-US"/>
        </w:rPr>
      </w:pPr>
    </w:p>
    <w:p w14:paraId="4C2FF97C" w14:textId="781580B4" w:rsidR="00E7651B" w:rsidRDefault="00E7651B" w:rsidP="00E7651B">
      <w:pPr>
        <w:pStyle w:val="Prrafodelista"/>
        <w:numPr>
          <w:ilvl w:val="1"/>
          <w:numId w:val="118"/>
        </w:numPr>
        <w:spacing w:line="276" w:lineRule="auto"/>
        <w:jc w:val="both"/>
        <w:rPr>
          <w:rFonts w:ascii="Arial" w:eastAsia="Calibri" w:hAnsi="Arial" w:cs="Arial"/>
          <w:sz w:val="20"/>
          <w:szCs w:val="20"/>
          <w:lang w:val="x-none" w:eastAsia="en-US"/>
        </w:rPr>
      </w:pPr>
      <w:r w:rsidRPr="00505EAE">
        <w:rPr>
          <w:rFonts w:ascii="Arial" w:eastAsia="Calibri" w:hAnsi="Arial" w:cs="Arial"/>
          <w:b/>
          <w:bCs/>
          <w:sz w:val="20"/>
          <w:szCs w:val="20"/>
          <w:lang w:val="x-none" w:eastAsia="en-US"/>
        </w:rPr>
        <w:t>Memoria técnica</w:t>
      </w:r>
    </w:p>
    <w:p w14:paraId="155EBC2C" w14:textId="77777777" w:rsidR="00E7651B" w:rsidRPr="004553E0" w:rsidRDefault="00E7651B" w:rsidP="00E7651B">
      <w:pPr>
        <w:spacing w:line="276" w:lineRule="auto"/>
        <w:jc w:val="both"/>
        <w:rPr>
          <w:rFonts w:ascii="Arial" w:eastAsia="Calibri" w:hAnsi="Arial" w:cs="Arial"/>
          <w:sz w:val="20"/>
          <w:szCs w:val="20"/>
          <w:lang w:val="x-none" w:eastAsia="en-US"/>
        </w:rPr>
      </w:pPr>
    </w:p>
    <w:p w14:paraId="1B355718" w14:textId="62112058" w:rsidR="00505EAE" w:rsidRDefault="00662A37" w:rsidP="00505EAE">
      <w:pPr>
        <w:spacing w:line="276" w:lineRule="auto"/>
        <w:jc w:val="both"/>
        <w:rPr>
          <w:rFonts w:ascii="Arial" w:eastAsia="Calibri" w:hAnsi="Arial" w:cs="Arial"/>
          <w:sz w:val="20"/>
          <w:szCs w:val="20"/>
          <w:lang w:eastAsia="en-US"/>
        </w:rPr>
      </w:pPr>
      <w:r>
        <w:rPr>
          <w:rFonts w:ascii="Arial" w:eastAsia="Calibri" w:hAnsi="Arial" w:cs="Arial"/>
          <w:sz w:val="20"/>
          <w:szCs w:val="20"/>
          <w:lang w:val="x-none" w:eastAsia="en-US"/>
        </w:rPr>
        <w:t xml:space="preserve">El </w:t>
      </w:r>
      <w:r w:rsidR="00B07EB2" w:rsidRPr="009058DD">
        <w:rPr>
          <w:rFonts w:ascii="Arial" w:eastAsia="Calibri" w:hAnsi="Arial" w:cs="Arial"/>
          <w:b/>
          <w:bCs/>
          <w:sz w:val="20"/>
          <w:szCs w:val="20"/>
          <w:lang w:val="x-none" w:eastAsia="en-US"/>
        </w:rPr>
        <w:t>proveedor adjudicado</w:t>
      </w:r>
      <w:r w:rsidR="00B07EB2">
        <w:rPr>
          <w:rFonts w:ascii="Arial" w:eastAsia="Calibri" w:hAnsi="Arial" w:cs="Arial"/>
          <w:sz w:val="20"/>
          <w:szCs w:val="20"/>
          <w:lang w:val="x-none" w:eastAsia="en-US"/>
        </w:rPr>
        <w:t xml:space="preserve"> </w:t>
      </w:r>
      <w:r w:rsidR="004553E0">
        <w:rPr>
          <w:rFonts w:ascii="Arial" w:eastAsia="Calibri" w:hAnsi="Arial" w:cs="Arial"/>
          <w:sz w:val="20"/>
          <w:szCs w:val="20"/>
          <w:lang w:val="x-none" w:eastAsia="en-US"/>
        </w:rPr>
        <w:t>iniciará el proceso de entrega al Administrador del Contrato o a quien éste designe</w:t>
      </w:r>
      <w:r w:rsidR="00505EAE">
        <w:rPr>
          <w:rFonts w:ascii="Arial" w:eastAsia="Calibri" w:hAnsi="Arial" w:cs="Arial"/>
          <w:sz w:val="20"/>
          <w:szCs w:val="20"/>
          <w:lang w:val="x-none" w:eastAsia="en-US"/>
        </w:rPr>
        <w:t>,</w:t>
      </w:r>
      <w:r w:rsidR="004553E0">
        <w:rPr>
          <w:rFonts w:ascii="Arial" w:eastAsia="Calibri" w:hAnsi="Arial" w:cs="Arial"/>
          <w:sz w:val="20"/>
          <w:szCs w:val="20"/>
          <w:lang w:val="x-none" w:eastAsia="en-US"/>
        </w:rPr>
        <w:t xml:space="preserve"> al menos </w:t>
      </w:r>
      <w:r>
        <w:rPr>
          <w:rFonts w:ascii="Arial" w:eastAsia="Calibri" w:hAnsi="Arial" w:cs="Arial"/>
          <w:sz w:val="20"/>
          <w:szCs w:val="20"/>
          <w:lang w:val="x-none" w:eastAsia="en-US"/>
        </w:rPr>
        <w:t>diez días h</w:t>
      </w:r>
      <w:r w:rsidR="004553E0">
        <w:rPr>
          <w:rFonts w:ascii="Arial" w:eastAsia="Calibri" w:hAnsi="Arial" w:cs="Arial"/>
          <w:sz w:val="20"/>
          <w:szCs w:val="20"/>
          <w:lang w:val="x-none" w:eastAsia="en-US"/>
        </w:rPr>
        <w:t>á</w:t>
      </w:r>
      <w:r>
        <w:rPr>
          <w:rFonts w:ascii="Arial" w:eastAsia="Calibri" w:hAnsi="Arial" w:cs="Arial"/>
          <w:sz w:val="20"/>
          <w:szCs w:val="20"/>
          <w:lang w:val="x-none" w:eastAsia="en-US"/>
        </w:rPr>
        <w:t xml:space="preserve">biles previos a la finalización de la vigencia del </w:t>
      </w:r>
      <w:r w:rsidRPr="00623E9F">
        <w:rPr>
          <w:rFonts w:ascii="Arial" w:eastAsia="Calibri" w:hAnsi="Arial" w:cs="Arial"/>
          <w:b/>
          <w:bCs/>
          <w:sz w:val="20"/>
          <w:szCs w:val="20"/>
          <w:lang w:val="es-ES_tradnl" w:eastAsia="en-US"/>
        </w:rPr>
        <w:t>Servicio Administrado para la Gestión Operativa de la Coordinación de Monitoreo, Contacto y Riesgo Tecnológico</w:t>
      </w:r>
      <w:r>
        <w:rPr>
          <w:rFonts w:ascii="Arial" w:eastAsia="Calibri" w:hAnsi="Arial" w:cs="Arial"/>
          <w:sz w:val="20"/>
          <w:szCs w:val="20"/>
          <w:lang w:val="x-none" w:eastAsia="en-US"/>
        </w:rPr>
        <w:t xml:space="preserve"> </w:t>
      </w:r>
      <w:r w:rsidR="002C1443">
        <w:rPr>
          <w:rFonts w:ascii="Arial" w:eastAsia="Calibri" w:hAnsi="Arial" w:cs="Arial"/>
          <w:sz w:val="20"/>
          <w:szCs w:val="20"/>
          <w:lang w:val="x-none" w:eastAsia="en-US"/>
        </w:rPr>
        <w:t xml:space="preserve"> </w:t>
      </w:r>
      <w:r w:rsidR="004553E0">
        <w:rPr>
          <w:rFonts w:ascii="Arial" w:eastAsia="Calibri" w:hAnsi="Arial" w:cs="Arial"/>
          <w:sz w:val="20"/>
          <w:szCs w:val="20"/>
          <w:lang w:eastAsia="en-US"/>
        </w:rPr>
        <w:t>de la correspondiente Memoria Técnica</w:t>
      </w:r>
      <w:r w:rsidR="00505EAE">
        <w:rPr>
          <w:rFonts w:ascii="Arial" w:eastAsia="Calibri" w:hAnsi="Arial" w:cs="Arial"/>
          <w:sz w:val="20"/>
          <w:szCs w:val="20"/>
          <w:lang w:eastAsia="en-US"/>
        </w:rPr>
        <w:t xml:space="preserve">, la cual deberá </w:t>
      </w:r>
      <w:r w:rsidR="00505EAE">
        <w:rPr>
          <w:rFonts w:ascii="Arial" w:hAnsi="Arial" w:cs="Arial"/>
          <w:sz w:val="20"/>
          <w:szCs w:val="20"/>
        </w:rPr>
        <w:t xml:space="preserve">incluir </w:t>
      </w:r>
      <w:r>
        <w:rPr>
          <w:rFonts w:ascii="Arial" w:hAnsi="Arial" w:cs="Arial"/>
          <w:sz w:val="20"/>
          <w:szCs w:val="20"/>
        </w:rPr>
        <w:t xml:space="preserve">de manera </w:t>
      </w:r>
      <w:r w:rsidR="00505EAE">
        <w:rPr>
          <w:rFonts w:ascii="Arial" w:hAnsi="Arial" w:cs="Arial"/>
          <w:sz w:val="20"/>
          <w:szCs w:val="20"/>
        </w:rPr>
        <w:t>enunciativa</w:t>
      </w:r>
      <w:r>
        <w:rPr>
          <w:rFonts w:ascii="Arial" w:hAnsi="Arial" w:cs="Arial"/>
          <w:sz w:val="20"/>
          <w:szCs w:val="20"/>
        </w:rPr>
        <w:t xml:space="preserve"> más no limitativa, los </w:t>
      </w:r>
      <w:r w:rsidRPr="005C4A89">
        <w:rPr>
          <w:rFonts w:ascii="Arial" w:hAnsi="Arial" w:cs="Arial"/>
          <w:sz w:val="20"/>
          <w:szCs w:val="20"/>
        </w:rPr>
        <w:t xml:space="preserve"> </w:t>
      </w:r>
      <w:r w:rsidR="00505EAE">
        <w:rPr>
          <w:rFonts w:ascii="Arial" w:hAnsi="Arial" w:cs="Arial"/>
          <w:sz w:val="20"/>
          <w:szCs w:val="20"/>
        </w:rPr>
        <w:t xml:space="preserve">reportes, </w:t>
      </w:r>
      <w:r w:rsidRPr="005C4A89">
        <w:rPr>
          <w:rFonts w:ascii="Arial" w:hAnsi="Arial" w:cs="Arial"/>
          <w:sz w:val="20"/>
          <w:szCs w:val="20"/>
        </w:rPr>
        <w:t>documentos, manuales, guías, presentaciones, informes, bitácoras, comunicados, mensajes, artículos</w:t>
      </w:r>
      <w:r w:rsidR="00505EAE">
        <w:rPr>
          <w:rFonts w:ascii="Arial" w:hAnsi="Arial" w:cs="Arial"/>
          <w:sz w:val="20"/>
          <w:szCs w:val="20"/>
        </w:rPr>
        <w:t xml:space="preserve"> </w:t>
      </w:r>
      <w:r w:rsidRPr="005C4A89">
        <w:rPr>
          <w:rFonts w:ascii="Arial" w:hAnsi="Arial" w:cs="Arial"/>
          <w:sz w:val="20"/>
          <w:szCs w:val="20"/>
        </w:rPr>
        <w:t xml:space="preserve">y demás piezas de información relevantes </w:t>
      </w:r>
      <w:r w:rsidR="00505EAE">
        <w:rPr>
          <w:rFonts w:ascii="Arial" w:hAnsi="Arial" w:cs="Arial"/>
          <w:sz w:val="20"/>
          <w:szCs w:val="20"/>
        </w:rPr>
        <w:t xml:space="preserve">que se hayan generado y recopilado durante la vigencia del </w:t>
      </w:r>
      <w:r w:rsidR="00505EAE" w:rsidRPr="00623E9F">
        <w:rPr>
          <w:rFonts w:ascii="Arial" w:eastAsia="Calibri" w:hAnsi="Arial" w:cs="Arial"/>
          <w:b/>
          <w:bCs/>
          <w:sz w:val="20"/>
          <w:szCs w:val="20"/>
          <w:lang w:val="es-ES_tradnl" w:eastAsia="en-US"/>
        </w:rPr>
        <w:t>Servicio Administrado para la Gestión Operativa de la Coordinación de Monitoreo, Contacto y Riesgo Tecnológico</w:t>
      </w:r>
      <w:r w:rsidR="00505EAE">
        <w:rPr>
          <w:rFonts w:ascii="Arial" w:eastAsia="Calibri" w:hAnsi="Arial" w:cs="Arial"/>
          <w:sz w:val="20"/>
          <w:szCs w:val="20"/>
          <w:lang w:val="x-none" w:eastAsia="en-US"/>
        </w:rPr>
        <w:t xml:space="preserve"> Esta Memoria Técnica deberá entregarse </w:t>
      </w:r>
      <w:r w:rsidR="00C25B22" w:rsidRPr="005C4A89">
        <w:rPr>
          <w:rFonts w:ascii="Arial" w:eastAsia="Calibri" w:hAnsi="Arial" w:cs="Arial"/>
          <w:sz w:val="20"/>
          <w:szCs w:val="20"/>
          <w:lang w:eastAsia="en-US"/>
        </w:rPr>
        <w:t xml:space="preserve">en </w:t>
      </w:r>
      <w:r w:rsidR="004E3797" w:rsidRPr="005C4A89">
        <w:rPr>
          <w:rFonts w:ascii="Arial" w:eastAsia="Calibri" w:hAnsi="Arial" w:cs="Arial"/>
          <w:sz w:val="20"/>
          <w:szCs w:val="20"/>
          <w:lang w:eastAsia="en-US"/>
        </w:rPr>
        <w:t xml:space="preserve">el </w:t>
      </w:r>
      <w:r w:rsidR="00C25B22" w:rsidRPr="005C4A89">
        <w:rPr>
          <w:rFonts w:ascii="Arial" w:eastAsia="Calibri" w:hAnsi="Arial" w:cs="Arial"/>
          <w:sz w:val="20"/>
          <w:szCs w:val="20"/>
          <w:lang w:eastAsia="en-US"/>
        </w:rPr>
        <w:t>idioma español, considera</w:t>
      </w:r>
      <w:r w:rsidR="008361E0" w:rsidRPr="005C4A89">
        <w:rPr>
          <w:rFonts w:ascii="Arial" w:eastAsia="Calibri" w:hAnsi="Arial" w:cs="Arial"/>
          <w:sz w:val="20"/>
          <w:szCs w:val="20"/>
          <w:lang w:eastAsia="en-US"/>
        </w:rPr>
        <w:t>ndo</w:t>
      </w:r>
      <w:r w:rsidR="00C25B22" w:rsidRPr="005C4A89">
        <w:rPr>
          <w:rFonts w:ascii="Arial" w:eastAsia="Calibri" w:hAnsi="Arial" w:cs="Arial"/>
          <w:sz w:val="20"/>
          <w:szCs w:val="20"/>
          <w:lang w:eastAsia="en-US"/>
        </w:rPr>
        <w:t xml:space="preserve"> todos los módulos </w:t>
      </w:r>
      <w:r w:rsidR="00505EAE">
        <w:rPr>
          <w:rFonts w:ascii="Arial" w:eastAsia="Calibri" w:hAnsi="Arial" w:cs="Arial"/>
          <w:sz w:val="20"/>
          <w:szCs w:val="20"/>
          <w:lang w:eastAsia="en-US"/>
        </w:rPr>
        <w:t xml:space="preserve">en uso actuales y futuros </w:t>
      </w:r>
      <w:r w:rsidR="008361E0" w:rsidRPr="005C4A89">
        <w:rPr>
          <w:rFonts w:ascii="Arial" w:eastAsia="Calibri" w:hAnsi="Arial" w:cs="Arial"/>
          <w:sz w:val="20"/>
          <w:szCs w:val="20"/>
          <w:lang w:eastAsia="en-US"/>
        </w:rPr>
        <w:t>d</w:t>
      </w:r>
      <w:r w:rsidR="00C25B22" w:rsidRPr="005C4A89">
        <w:rPr>
          <w:rFonts w:ascii="Arial" w:eastAsia="Calibri" w:hAnsi="Arial" w:cs="Arial"/>
          <w:sz w:val="20"/>
          <w:szCs w:val="20"/>
          <w:lang w:eastAsia="en-US"/>
        </w:rPr>
        <w:t>e</w:t>
      </w:r>
      <w:r w:rsidR="008361E0" w:rsidRPr="005C4A89">
        <w:rPr>
          <w:rFonts w:ascii="Arial" w:eastAsia="Calibri" w:hAnsi="Arial" w:cs="Arial"/>
          <w:sz w:val="20"/>
          <w:szCs w:val="20"/>
          <w:lang w:eastAsia="en-US"/>
        </w:rPr>
        <w:t xml:space="preserve"> productos </w:t>
      </w:r>
      <w:r w:rsidR="00493990">
        <w:rPr>
          <w:rFonts w:ascii="Arial" w:eastAsia="Calibri" w:hAnsi="Arial" w:cs="Arial"/>
          <w:sz w:val="20"/>
          <w:szCs w:val="20"/>
          <w:lang w:eastAsia="en-US"/>
        </w:rPr>
        <w:t xml:space="preserve">y herramientas de </w:t>
      </w:r>
      <w:r w:rsidR="008361E0" w:rsidRPr="005C4A89">
        <w:rPr>
          <w:rFonts w:ascii="Arial" w:eastAsia="Calibri" w:hAnsi="Arial" w:cs="Arial"/>
          <w:sz w:val="20"/>
          <w:szCs w:val="20"/>
          <w:lang w:eastAsia="en-US"/>
        </w:rPr>
        <w:t>Software</w:t>
      </w:r>
      <w:r w:rsidR="00C25B22" w:rsidRPr="005C4A89">
        <w:rPr>
          <w:rFonts w:ascii="Arial" w:eastAsia="Calibri" w:hAnsi="Arial" w:cs="Arial"/>
          <w:sz w:val="20"/>
          <w:szCs w:val="20"/>
          <w:lang w:eastAsia="en-US"/>
        </w:rPr>
        <w:t xml:space="preserve"> </w:t>
      </w:r>
      <w:r w:rsidR="00505EAE">
        <w:rPr>
          <w:rFonts w:ascii="Arial" w:eastAsia="Calibri" w:hAnsi="Arial" w:cs="Arial"/>
          <w:sz w:val="20"/>
          <w:szCs w:val="20"/>
          <w:lang w:eastAsia="en-US"/>
        </w:rPr>
        <w:t xml:space="preserve">contenidas </w:t>
      </w:r>
      <w:r w:rsidR="00B07EB2">
        <w:rPr>
          <w:rFonts w:ascii="Arial" w:eastAsia="Calibri" w:hAnsi="Arial" w:cs="Arial"/>
          <w:sz w:val="20"/>
          <w:szCs w:val="20"/>
          <w:lang w:eastAsia="en-US"/>
        </w:rPr>
        <w:t xml:space="preserve">de manera enunciativa mas no limitativa </w:t>
      </w:r>
      <w:r w:rsidR="00505EAE">
        <w:rPr>
          <w:rFonts w:ascii="Arial" w:eastAsia="Calibri" w:hAnsi="Arial" w:cs="Arial"/>
          <w:sz w:val="20"/>
          <w:szCs w:val="20"/>
          <w:lang w:eastAsia="en-US"/>
        </w:rPr>
        <w:t xml:space="preserve">en la </w:t>
      </w:r>
      <w:r w:rsidR="00505EAE" w:rsidRPr="00856205">
        <w:rPr>
          <w:rFonts w:ascii="Arial" w:eastAsia="Calibri" w:hAnsi="Arial" w:cs="Arial"/>
          <w:i/>
          <w:iCs/>
          <w:sz w:val="20"/>
          <w:szCs w:val="20"/>
          <w:lang w:eastAsia="en-US"/>
        </w:rPr>
        <w:t>“</w:t>
      </w:r>
      <w:r w:rsidR="00BA17E3" w:rsidRPr="00A243C7">
        <w:rPr>
          <w:rFonts w:ascii="Arial" w:eastAsia="MS Mincho" w:hAnsi="Arial" w:cs="Arial"/>
          <w:b/>
          <w:bCs/>
          <w:sz w:val="20"/>
          <w:szCs w:val="20"/>
        </w:rPr>
        <w:t>Lista de productos y herramientas de software</w:t>
      </w:r>
      <w:r w:rsidR="00BA17E3">
        <w:rPr>
          <w:rFonts w:ascii="Arial" w:eastAsia="MS Mincho" w:hAnsi="Arial" w:cs="Arial"/>
          <w:b/>
          <w:bCs/>
          <w:sz w:val="20"/>
          <w:szCs w:val="20"/>
        </w:rPr>
        <w:t xml:space="preserve"> administradas por el Instituto</w:t>
      </w:r>
      <w:r w:rsidR="00505EAE" w:rsidRPr="00856205">
        <w:rPr>
          <w:rFonts w:ascii="Arial" w:eastAsia="MS Mincho" w:hAnsi="Arial" w:cs="Arial"/>
          <w:b/>
          <w:bCs/>
          <w:i/>
          <w:iCs/>
          <w:sz w:val="20"/>
          <w:szCs w:val="20"/>
        </w:rPr>
        <w:t>”</w:t>
      </w:r>
      <w:r w:rsidR="00505EAE">
        <w:rPr>
          <w:rFonts w:ascii="Arial" w:eastAsia="MS Mincho" w:hAnsi="Arial" w:cs="Arial"/>
          <w:b/>
          <w:bCs/>
          <w:sz w:val="20"/>
          <w:szCs w:val="20"/>
        </w:rPr>
        <w:t xml:space="preserve"> </w:t>
      </w:r>
      <w:r w:rsidR="004E3797" w:rsidRPr="005C4A89">
        <w:rPr>
          <w:rFonts w:ascii="Arial" w:eastAsia="Calibri" w:hAnsi="Arial" w:cs="Arial"/>
          <w:sz w:val="20"/>
          <w:szCs w:val="20"/>
          <w:lang w:eastAsia="en-US"/>
        </w:rPr>
        <w:t xml:space="preserve">para el </w:t>
      </w:r>
      <w:r w:rsidR="00672903">
        <w:rPr>
          <w:rFonts w:ascii="Arial" w:eastAsia="Calibri" w:hAnsi="Arial" w:cs="Arial"/>
          <w:sz w:val="20"/>
          <w:szCs w:val="20"/>
          <w:lang w:val="es-ES_tradnl" w:eastAsia="en-US"/>
        </w:rPr>
        <w:t xml:space="preserve">Servicio Administrado para la Gestión Operativa de la Coordinación de Monitoreo, Contacto y Riesgo </w:t>
      </w:r>
      <w:r w:rsidR="00F46E5E">
        <w:rPr>
          <w:rFonts w:ascii="Arial" w:eastAsia="Calibri" w:hAnsi="Arial" w:cs="Arial"/>
          <w:sz w:val="20"/>
          <w:szCs w:val="20"/>
          <w:lang w:val="es-ES_tradnl" w:eastAsia="en-US"/>
        </w:rPr>
        <w:t>Tecnológico.</w:t>
      </w:r>
      <w:r w:rsidR="00C25B22" w:rsidRPr="005C4A89">
        <w:rPr>
          <w:rFonts w:ascii="Arial" w:eastAsia="Calibri" w:hAnsi="Arial" w:cs="Arial"/>
          <w:sz w:val="20"/>
          <w:szCs w:val="20"/>
          <w:lang w:eastAsia="en-US"/>
        </w:rPr>
        <w:t xml:space="preserve"> </w:t>
      </w:r>
    </w:p>
    <w:p w14:paraId="6A1C54E5" w14:textId="77777777" w:rsidR="00505EAE" w:rsidRDefault="00505EAE" w:rsidP="00505EAE">
      <w:pPr>
        <w:spacing w:line="276" w:lineRule="auto"/>
        <w:jc w:val="both"/>
        <w:rPr>
          <w:rFonts w:ascii="Arial" w:eastAsia="Calibri" w:hAnsi="Arial" w:cs="Arial"/>
          <w:sz w:val="20"/>
          <w:szCs w:val="20"/>
          <w:lang w:eastAsia="en-US"/>
        </w:rPr>
      </w:pPr>
    </w:p>
    <w:p w14:paraId="6AB362FB" w14:textId="2A65037A" w:rsidR="00B07EB2" w:rsidRDefault="00505EAE" w:rsidP="00505EAE">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 xml:space="preserve">La </w:t>
      </w:r>
      <w:r w:rsidRPr="00505EAE">
        <w:rPr>
          <w:rFonts w:ascii="Arial" w:eastAsia="Calibri" w:hAnsi="Arial" w:cs="Arial"/>
          <w:b/>
          <w:bCs/>
          <w:sz w:val="20"/>
          <w:szCs w:val="20"/>
          <w:lang w:eastAsia="en-US"/>
        </w:rPr>
        <w:t>Memoria Técnica</w:t>
      </w:r>
      <w:r>
        <w:rPr>
          <w:rFonts w:ascii="Arial" w:eastAsia="Calibri" w:hAnsi="Arial" w:cs="Arial"/>
          <w:sz w:val="20"/>
          <w:szCs w:val="20"/>
          <w:lang w:eastAsia="en-US"/>
        </w:rPr>
        <w:t xml:space="preserve"> </w:t>
      </w:r>
      <w:r w:rsidR="00C25B22" w:rsidRPr="005C4A89">
        <w:rPr>
          <w:rFonts w:ascii="Arial" w:eastAsia="Calibri" w:hAnsi="Arial" w:cs="Arial"/>
          <w:sz w:val="20"/>
          <w:szCs w:val="20"/>
          <w:lang w:eastAsia="en-US"/>
        </w:rPr>
        <w:t xml:space="preserve">deberá ser </w:t>
      </w:r>
      <w:r>
        <w:rPr>
          <w:rFonts w:ascii="Arial" w:eastAsia="Calibri" w:hAnsi="Arial" w:cs="Arial"/>
          <w:sz w:val="20"/>
          <w:szCs w:val="20"/>
          <w:lang w:eastAsia="en-US"/>
        </w:rPr>
        <w:t xml:space="preserve">entregada al </w:t>
      </w:r>
      <w:r w:rsidRPr="00C80FEA">
        <w:rPr>
          <w:rFonts w:ascii="Arial" w:eastAsia="Calibri" w:hAnsi="Arial" w:cs="Arial"/>
          <w:b/>
          <w:bCs/>
          <w:sz w:val="20"/>
          <w:szCs w:val="20"/>
          <w:lang w:eastAsia="en-US"/>
        </w:rPr>
        <w:t>Administrador del Contrato</w:t>
      </w:r>
      <w:r>
        <w:rPr>
          <w:rFonts w:ascii="Arial" w:eastAsia="Calibri" w:hAnsi="Arial" w:cs="Arial"/>
          <w:sz w:val="20"/>
          <w:szCs w:val="20"/>
          <w:lang w:eastAsia="en-US"/>
        </w:rPr>
        <w:t xml:space="preserve"> </w:t>
      </w:r>
      <w:r w:rsidR="008361E0" w:rsidRPr="005C4A89">
        <w:rPr>
          <w:rFonts w:ascii="Arial" w:eastAsia="Calibri" w:hAnsi="Arial" w:cs="Arial"/>
          <w:sz w:val="20"/>
          <w:szCs w:val="20"/>
          <w:lang w:eastAsia="en-US"/>
        </w:rPr>
        <w:t xml:space="preserve">de forma documental </w:t>
      </w:r>
      <w:r w:rsidR="002C1443">
        <w:rPr>
          <w:rFonts w:ascii="Arial" w:eastAsia="Calibri" w:hAnsi="Arial" w:cs="Arial"/>
          <w:sz w:val="20"/>
          <w:szCs w:val="20"/>
          <w:lang w:eastAsia="en-US"/>
        </w:rPr>
        <w:t xml:space="preserve">impresa </w:t>
      </w:r>
      <w:r>
        <w:rPr>
          <w:rFonts w:ascii="Arial" w:eastAsia="Calibri" w:hAnsi="Arial" w:cs="Arial"/>
          <w:sz w:val="20"/>
          <w:szCs w:val="20"/>
          <w:lang w:eastAsia="en-US"/>
        </w:rPr>
        <w:t xml:space="preserve">y organizada por carpetas, así como en su versión Digital </w:t>
      </w:r>
      <w:r w:rsidR="00B07EB2">
        <w:rPr>
          <w:rFonts w:ascii="Arial" w:eastAsia="Calibri" w:hAnsi="Arial" w:cs="Arial"/>
          <w:sz w:val="20"/>
          <w:szCs w:val="20"/>
          <w:lang w:eastAsia="en-US"/>
        </w:rPr>
        <w:t xml:space="preserve">en medios electrónicos </w:t>
      </w:r>
      <w:r>
        <w:rPr>
          <w:rFonts w:ascii="Arial" w:eastAsia="Calibri" w:hAnsi="Arial" w:cs="Arial"/>
          <w:sz w:val="20"/>
          <w:szCs w:val="20"/>
          <w:lang w:eastAsia="en-US"/>
        </w:rPr>
        <w:t>CD/USB</w:t>
      </w:r>
    </w:p>
    <w:p w14:paraId="6C5146F9" w14:textId="617FADFD" w:rsidR="002F3E6C" w:rsidRDefault="008361E0" w:rsidP="00B07EB2">
      <w:pPr>
        <w:spacing w:line="276" w:lineRule="auto"/>
        <w:jc w:val="both"/>
        <w:rPr>
          <w:rFonts w:ascii="Arial" w:hAnsi="Arial" w:cs="Arial"/>
          <w:sz w:val="20"/>
          <w:szCs w:val="20"/>
        </w:rPr>
      </w:pPr>
      <w:r w:rsidRPr="005C4A89">
        <w:rPr>
          <w:rFonts w:ascii="Arial" w:eastAsia="Calibri" w:hAnsi="Arial" w:cs="Arial"/>
          <w:sz w:val="20"/>
          <w:szCs w:val="20"/>
          <w:lang w:eastAsia="en-US"/>
        </w:rPr>
        <w:t>con una descripción amplia, detallada y comprensible a nivel usuario</w:t>
      </w:r>
      <w:r w:rsidR="004E3797" w:rsidRPr="005C4A89">
        <w:rPr>
          <w:rFonts w:ascii="Arial" w:eastAsia="Calibri" w:hAnsi="Arial" w:cs="Arial"/>
          <w:sz w:val="20"/>
          <w:szCs w:val="20"/>
          <w:lang w:eastAsia="en-US"/>
        </w:rPr>
        <w:t xml:space="preserve">, </w:t>
      </w:r>
      <w:r w:rsidR="00B07EB2">
        <w:rPr>
          <w:rFonts w:ascii="Arial" w:eastAsia="Calibri" w:hAnsi="Arial" w:cs="Arial"/>
          <w:sz w:val="20"/>
          <w:szCs w:val="20"/>
          <w:lang w:eastAsia="en-US"/>
        </w:rPr>
        <w:t>de acuerdo con lo descrito en el apartado de entregables descritos en el Anexo de Términos y Condiciones</w:t>
      </w:r>
    </w:p>
    <w:p w14:paraId="5706EF3D" w14:textId="77777777" w:rsidR="00E7651B" w:rsidRDefault="00E7651B" w:rsidP="000C5267">
      <w:pPr>
        <w:suppressAutoHyphens/>
        <w:spacing w:line="259" w:lineRule="auto"/>
        <w:jc w:val="both"/>
        <w:rPr>
          <w:rFonts w:ascii="Arial" w:hAnsi="Arial" w:cs="Arial"/>
          <w:sz w:val="20"/>
          <w:szCs w:val="20"/>
        </w:rPr>
      </w:pPr>
    </w:p>
    <w:p w14:paraId="7B9E2D29" w14:textId="224CE86A" w:rsidR="00E7651B" w:rsidRDefault="00E7651B" w:rsidP="000C5267">
      <w:pPr>
        <w:pStyle w:val="Prrafodelista"/>
        <w:numPr>
          <w:ilvl w:val="1"/>
          <w:numId w:val="118"/>
        </w:numPr>
        <w:suppressAutoHyphens/>
        <w:spacing w:line="259" w:lineRule="auto"/>
        <w:jc w:val="both"/>
        <w:rPr>
          <w:rFonts w:ascii="Arial" w:hAnsi="Arial" w:cs="Arial"/>
          <w:b/>
          <w:bCs/>
          <w:sz w:val="20"/>
          <w:szCs w:val="20"/>
        </w:rPr>
      </w:pPr>
      <w:r w:rsidRPr="00DA3607">
        <w:rPr>
          <w:rFonts w:ascii="Arial" w:hAnsi="Arial" w:cs="Arial"/>
          <w:b/>
          <w:bCs/>
          <w:sz w:val="20"/>
          <w:szCs w:val="20"/>
        </w:rPr>
        <w:t>Bases de datos</w:t>
      </w:r>
    </w:p>
    <w:p w14:paraId="5F7016C2" w14:textId="77777777" w:rsidR="000C5267" w:rsidRPr="00DA3607" w:rsidRDefault="000C5267" w:rsidP="000C5267">
      <w:pPr>
        <w:pStyle w:val="Prrafodelista"/>
        <w:suppressAutoHyphens/>
        <w:spacing w:line="259" w:lineRule="auto"/>
        <w:ind w:left="1440"/>
        <w:jc w:val="both"/>
        <w:rPr>
          <w:rFonts w:ascii="Arial" w:hAnsi="Arial" w:cs="Arial"/>
          <w:b/>
          <w:bCs/>
          <w:sz w:val="20"/>
          <w:szCs w:val="20"/>
        </w:rPr>
      </w:pPr>
    </w:p>
    <w:p w14:paraId="58404FC8" w14:textId="653D3474" w:rsidR="005D7C06" w:rsidRDefault="00B07EB2" w:rsidP="002F3E6C">
      <w:pPr>
        <w:suppressAutoHyphens/>
        <w:spacing w:after="160" w:line="259" w:lineRule="auto"/>
        <w:jc w:val="both"/>
        <w:rPr>
          <w:rFonts w:ascii="Arial" w:hAnsi="Arial" w:cs="Arial"/>
          <w:sz w:val="20"/>
          <w:szCs w:val="20"/>
        </w:rPr>
      </w:pPr>
      <w:r>
        <w:rPr>
          <w:rFonts w:ascii="Arial" w:hAnsi="Arial" w:cs="Arial"/>
          <w:sz w:val="20"/>
          <w:szCs w:val="20"/>
        </w:rPr>
        <w:t xml:space="preserve">El </w:t>
      </w:r>
      <w:r w:rsidRPr="00D83860">
        <w:rPr>
          <w:rFonts w:ascii="Arial" w:eastAsia="Calibri" w:hAnsi="Arial" w:cs="Arial"/>
          <w:b/>
          <w:bCs/>
          <w:sz w:val="20"/>
          <w:szCs w:val="20"/>
          <w:lang w:val="x-none" w:eastAsia="en-US"/>
        </w:rPr>
        <w:t>proveedor adjudicado</w:t>
      </w:r>
      <w:r>
        <w:rPr>
          <w:rFonts w:ascii="Arial" w:eastAsia="Calibri" w:hAnsi="Arial" w:cs="Arial"/>
          <w:sz w:val="20"/>
          <w:szCs w:val="20"/>
          <w:lang w:val="x-none" w:eastAsia="en-US"/>
        </w:rPr>
        <w:t xml:space="preserve"> </w:t>
      </w:r>
      <w:r w:rsidR="002F3E6C" w:rsidRPr="005C4A89">
        <w:rPr>
          <w:rFonts w:ascii="Arial" w:hAnsi="Arial" w:cs="Arial"/>
          <w:sz w:val="20"/>
          <w:szCs w:val="20"/>
        </w:rPr>
        <w:t>deberá entregar</w:t>
      </w:r>
      <w:r w:rsidR="00C80FEA">
        <w:rPr>
          <w:rFonts w:ascii="Arial" w:hAnsi="Arial" w:cs="Arial"/>
          <w:sz w:val="20"/>
          <w:szCs w:val="20"/>
        </w:rPr>
        <w:t xml:space="preserve"> al </w:t>
      </w:r>
      <w:r w:rsidR="00C80FEA" w:rsidRPr="00C80FEA">
        <w:rPr>
          <w:rFonts w:ascii="Arial" w:hAnsi="Arial" w:cs="Arial"/>
          <w:b/>
          <w:bCs/>
          <w:sz w:val="20"/>
          <w:szCs w:val="20"/>
        </w:rPr>
        <w:t>Administrador del Contrato</w:t>
      </w:r>
      <w:r w:rsidR="00C80FEA">
        <w:rPr>
          <w:rFonts w:ascii="Arial" w:hAnsi="Arial" w:cs="Arial"/>
          <w:sz w:val="20"/>
          <w:szCs w:val="20"/>
        </w:rPr>
        <w:t xml:space="preserve"> </w:t>
      </w:r>
      <w:r w:rsidR="002F3E6C" w:rsidRPr="005C4A89">
        <w:rPr>
          <w:rFonts w:ascii="Arial" w:hAnsi="Arial" w:cs="Arial"/>
          <w:sz w:val="20"/>
          <w:szCs w:val="20"/>
        </w:rPr>
        <w:t xml:space="preserve"> </w:t>
      </w:r>
      <w:r w:rsidR="00C80FEA">
        <w:rPr>
          <w:rFonts w:ascii="Arial" w:eastAsia="Calibri" w:hAnsi="Arial" w:cs="Arial"/>
          <w:sz w:val="20"/>
          <w:szCs w:val="20"/>
          <w:lang w:val="x-none" w:eastAsia="en-US"/>
        </w:rPr>
        <w:t xml:space="preserve">al menos diez días hábiles previos a la finalización de la vigencia del </w:t>
      </w:r>
      <w:r w:rsidR="00C80FEA" w:rsidRPr="00623E9F">
        <w:rPr>
          <w:rFonts w:ascii="Arial" w:eastAsia="Calibri" w:hAnsi="Arial" w:cs="Arial"/>
          <w:b/>
          <w:bCs/>
          <w:sz w:val="20"/>
          <w:szCs w:val="20"/>
          <w:lang w:val="es-ES_tradnl" w:eastAsia="en-US"/>
        </w:rPr>
        <w:t>Servicio Administrado para la Gestión Operativa de la Coordinación de Monitoreo, Contacto y Riesgo Tecnológico</w:t>
      </w:r>
      <w:r w:rsidR="00C80FEA">
        <w:rPr>
          <w:rFonts w:ascii="Arial" w:eastAsia="Calibri" w:hAnsi="Arial" w:cs="Arial"/>
          <w:sz w:val="20"/>
          <w:szCs w:val="20"/>
          <w:lang w:val="x-none" w:eastAsia="en-US"/>
        </w:rPr>
        <w:t xml:space="preserve">  </w:t>
      </w:r>
      <w:r w:rsidR="002F3E6C" w:rsidRPr="005C4A89">
        <w:rPr>
          <w:rFonts w:ascii="Arial" w:hAnsi="Arial" w:cs="Arial"/>
          <w:sz w:val="20"/>
          <w:szCs w:val="20"/>
        </w:rPr>
        <w:t>la</w:t>
      </w:r>
      <w:r>
        <w:rPr>
          <w:rFonts w:ascii="Arial" w:hAnsi="Arial" w:cs="Arial"/>
          <w:sz w:val="20"/>
          <w:szCs w:val="20"/>
        </w:rPr>
        <w:t>s</w:t>
      </w:r>
      <w:r w:rsidR="002F3E6C" w:rsidRPr="005C4A89">
        <w:rPr>
          <w:rFonts w:ascii="Arial" w:hAnsi="Arial" w:cs="Arial"/>
          <w:sz w:val="20"/>
          <w:szCs w:val="20"/>
        </w:rPr>
        <w:t xml:space="preserve"> base</w:t>
      </w:r>
      <w:r>
        <w:rPr>
          <w:rFonts w:ascii="Arial" w:hAnsi="Arial" w:cs="Arial"/>
          <w:sz w:val="20"/>
          <w:szCs w:val="20"/>
        </w:rPr>
        <w:t>s</w:t>
      </w:r>
      <w:r w:rsidR="002F3E6C" w:rsidRPr="005C4A89">
        <w:rPr>
          <w:rFonts w:ascii="Arial" w:hAnsi="Arial" w:cs="Arial"/>
          <w:sz w:val="20"/>
          <w:szCs w:val="20"/>
        </w:rPr>
        <w:t xml:space="preserve"> de datos </w:t>
      </w:r>
      <w:r>
        <w:rPr>
          <w:rFonts w:ascii="Arial" w:hAnsi="Arial" w:cs="Arial"/>
          <w:sz w:val="20"/>
          <w:szCs w:val="20"/>
        </w:rPr>
        <w:t xml:space="preserve">relacionadas con todas y cada una de las herramientas </w:t>
      </w:r>
      <w:r w:rsidR="00DA3607">
        <w:rPr>
          <w:rFonts w:ascii="Arial" w:hAnsi="Arial" w:cs="Arial"/>
          <w:sz w:val="20"/>
          <w:szCs w:val="20"/>
        </w:rPr>
        <w:t xml:space="preserve">descritas </w:t>
      </w:r>
      <w:r>
        <w:rPr>
          <w:rFonts w:ascii="Arial" w:hAnsi="Arial" w:cs="Arial"/>
          <w:sz w:val="20"/>
          <w:szCs w:val="20"/>
        </w:rPr>
        <w:t xml:space="preserve">de manera </w:t>
      </w:r>
      <w:r w:rsidR="005D7C06">
        <w:rPr>
          <w:rFonts w:ascii="Arial" w:hAnsi="Arial" w:cs="Arial"/>
          <w:sz w:val="20"/>
          <w:szCs w:val="20"/>
        </w:rPr>
        <w:t xml:space="preserve">enunciativa mas no limitativa en </w:t>
      </w:r>
      <w:r>
        <w:rPr>
          <w:rFonts w:ascii="Arial" w:eastAsia="Calibri" w:hAnsi="Arial" w:cs="Arial"/>
          <w:sz w:val="20"/>
          <w:szCs w:val="20"/>
          <w:lang w:eastAsia="en-US"/>
        </w:rPr>
        <w:t xml:space="preserve">la </w:t>
      </w:r>
      <w:r w:rsidRPr="00505EAE">
        <w:rPr>
          <w:rFonts w:ascii="Arial" w:eastAsia="Calibri" w:hAnsi="Arial" w:cs="Arial"/>
          <w:i/>
          <w:iCs/>
          <w:sz w:val="20"/>
          <w:szCs w:val="20"/>
          <w:lang w:eastAsia="en-US"/>
        </w:rPr>
        <w:t>“</w:t>
      </w:r>
      <w:r w:rsidR="00BA17E3" w:rsidRPr="00A243C7">
        <w:rPr>
          <w:rFonts w:ascii="Arial" w:eastAsia="MS Mincho" w:hAnsi="Arial" w:cs="Arial"/>
          <w:b/>
          <w:bCs/>
          <w:sz w:val="20"/>
          <w:szCs w:val="20"/>
        </w:rPr>
        <w:t>Lista de productos y herramientas de software</w:t>
      </w:r>
      <w:r w:rsidR="00BA17E3">
        <w:rPr>
          <w:rFonts w:ascii="Arial" w:eastAsia="MS Mincho" w:hAnsi="Arial" w:cs="Arial"/>
          <w:b/>
          <w:bCs/>
          <w:sz w:val="20"/>
          <w:szCs w:val="20"/>
        </w:rPr>
        <w:t xml:space="preserve"> administradas por el Instituto</w:t>
      </w:r>
      <w:r w:rsidRPr="00505EAE">
        <w:rPr>
          <w:rFonts w:ascii="Arial" w:eastAsia="MS Mincho" w:hAnsi="Arial" w:cs="Arial"/>
          <w:b/>
          <w:bCs/>
          <w:i/>
          <w:iCs/>
          <w:sz w:val="20"/>
          <w:szCs w:val="20"/>
        </w:rPr>
        <w:t>”</w:t>
      </w:r>
      <w:r>
        <w:rPr>
          <w:rFonts w:ascii="Arial" w:eastAsia="MS Mincho" w:hAnsi="Arial" w:cs="Arial"/>
          <w:b/>
          <w:bCs/>
          <w:i/>
          <w:iCs/>
          <w:sz w:val="20"/>
          <w:szCs w:val="20"/>
        </w:rPr>
        <w:t xml:space="preserve"> </w:t>
      </w:r>
      <w:r w:rsidR="002F3E6C" w:rsidRPr="005C4A89">
        <w:rPr>
          <w:rFonts w:ascii="Arial" w:hAnsi="Arial" w:cs="Arial"/>
          <w:sz w:val="20"/>
          <w:szCs w:val="20"/>
        </w:rPr>
        <w:t>con la</w:t>
      </w:r>
      <w:r w:rsidR="005D7C06">
        <w:rPr>
          <w:rFonts w:ascii="Arial" w:hAnsi="Arial" w:cs="Arial"/>
          <w:sz w:val="20"/>
          <w:szCs w:val="20"/>
        </w:rPr>
        <w:t xml:space="preserve">s tablas, esquemas, respaldos,  métricas, configuraciones </w:t>
      </w:r>
      <w:r w:rsidR="002F3E6C" w:rsidRPr="005C4A89">
        <w:rPr>
          <w:rFonts w:ascii="Arial" w:hAnsi="Arial" w:cs="Arial"/>
          <w:sz w:val="20"/>
          <w:szCs w:val="20"/>
        </w:rPr>
        <w:t xml:space="preserve"> </w:t>
      </w:r>
      <w:r w:rsidR="005D7C06">
        <w:rPr>
          <w:rFonts w:ascii="Arial" w:hAnsi="Arial" w:cs="Arial"/>
          <w:sz w:val="20"/>
          <w:szCs w:val="20"/>
        </w:rPr>
        <w:t xml:space="preserve">y demás información necesaria para su correcta consulta y explotación de la información </w:t>
      </w:r>
      <w:r w:rsidR="00DA3607" w:rsidRPr="005C4A89">
        <w:rPr>
          <w:rFonts w:ascii="Arial" w:hAnsi="Arial" w:cs="Arial"/>
          <w:sz w:val="20"/>
          <w:szCs w:val="20"/>
        </w:rPr>
        <w:t xml:space="preserve">generada </w:t>
      </w:r>
      <w:r w:rsidR="00DA3607">
        <w:rPr>
          <w:rFonts w:ascii="Arial" w:hAnsi="Arial" w:cs="Arial"/>
          <w:sz w:val="20"/>
          <w:szCs w:val="20"/>
        </w:rPr>
        <w:t xml:space="preserve">durante la vigencia del </w:t>
      </w:r>
      <w:r w:rsidR="00DA3607" w:rsidRPr="00DA3607">
        <w:rPr>
          <w:rFonts w:ascii="Arial" w:hAnsi="Arial" w:cs="Arial"/>
          <w:b/>
          <w:bCs/>
          <w:sz w:val="20"/>
          <w:szCs w:val="20"/>
          <w:lang w:val="es-ES_tradnl"/>
        </w:rPr>
        <w:t>Servicio Administrado para la Gestión Operativa de la Coordinación de Monitoreo, Contacto y Riesgo Tecnológico</w:t>
      </w:r>
      <w:r w:rsidR="00DA3607">
        <w:rPr>
          <w:rFonts w:ascii="Arial" w:hAnsi="Arial" w:cs="Arial"/>
          <w:b/>
          <w:bCs/>
          <w:sz w:val="20"/>
          <w:szCs w:val="20"/>
          <w:lang w:val="es-ES_tradnl"/>
        </w:rPr>
        <w:t>.</w:t>
      </w:r>
    </w:p>
    <w:p w14:paraId="3833FE9E" w14:textId="77777777" w:rsidR="00271AFB" w:rsidRPr="005C4A89" w:rsidRDefault="00271AFB" w:rsidP="009516E0">
      <w:pPr>
        <w:pStyle w:val="Ttulo1"/>
        <w:numPr>
          <w:ilvl w:val="0"/>
          <w:numId w:val="37"/>
        </w:numPr>
        <w:spacing w:before="0" w:after="0"/>
        <w:ind w:left="1276"/>
        <w:rPr>
          <w:rFonts w:ascii="Arial" w:hAnsi="Arial" w:cs="Arial"/>
          <w:sz w:val="20"/>
          <w:szCs w:val="20"/>
        </w:rPr>
      </w:pPr>
      <w:bookmarkStart w:id="14" w:name="_Toc328470030"/>
      <w:bookmarkStart w:id="15" w:name="_Toc193972155"/>
      <w:r w:rsidRPr="005C4A89">
        <w:rPr>
          <w:rFonts w:ascii="Arial" w:hAnsi="Arial" w:cs="Arial"/>
          <w:sz w:val="20"/>
          <w:szCs w:val="20"/>
        </w:rPr>
        <w:t>No funcionales</w:t>
      </w:r>
      <w:bookmarkEnd w:id="14"/>
      <w:bookmarkEnd w:id="15"/>
    </w:p>
    <w:p w14:paraId="65AEDD19" w14:textId="77777777" w:rsidR="003C6F71" w:rsidRPr="005C4A89" w:rsidRDefault="003C6F71" w:rsidP="00271AFB">
      <w:pPr>
        <w:ind w:left="567"/>
        <w:jc w:val="both"/>
        <w:rPr>
          <w:rFonts w:ascii="Arial" w:hAnsi="Arial" w:cs="Arial"/>
          <w:i/>
          <w:color w:val="0000FF"/>
          <w:sz w:val="20"/>
          <w:szCs w:val="20"/>
        </w:rPr>
      </w:pPr>
    </w:p>
    <w:p w14:paraId="1F3625D0" w14:textId="3FBEBEB0" w:rsidR="002D1247" w:rsidRPr="00910F6F" w:rsidRDefault="002D1247" w:rsidP="00910F6F">
      <w:pPr>
        <w:rPr>
          <w:rFonts w:ascii="Arial" w:hAnsi="Arial" w:cs="Arial"/>
          <w:b/>
          <w:bCs/>
          <w:sz w:val="20"/>
          <w:szCs w:val="20"/>
        </w:rPr>
      </w:pPr>
      <w:bookmarkStart w:id="16" w:name="_Toc56635923"/>
      <w:bookmarkStart w:id="17" w:name="_Toc56636017"/>
      <w:r w:rsidRPr="00910F6F">
        <w:rPr>
          <w:rFonts w:ascii="Arial" w:hAnsi="Arial" w:cs="Arial"/>
          <w:b/>
          <w:bCs/>
          <w:sz w:val="20"/>
          <w:szCs w:val="20"/>
        </w:rPr>
        <w:t xml:space="preserve">Servicio de Soporte </w:t>
      </w:r>
      <w:r w:rsidR="00C95C15" w:rsidRPr="00910F6F">
        <w:rPr>
          <w:rFonts w:ascii="Arial" w:hAnsi="Arial" w:cs="Arial"/>
          <w:b/>
          <w:bCs/>
          <w:sz w:val="20"/>
          <w:szCs w:val="20"/>
        </w:rPr>
        <w:t xml:space="preserve">Técnico al </w:t>
      </w:r>
      <w:r w:rsidRPr="00910F6F">
        <w:rPr>
          <w:rFonts w:ascii="Arial" w:hAnsi="Arial" w:cs="Arial"/>
          <w:b/>
          <w:bCs/>
          <w:sz w:val="20"/>
          <w:szCs w:val="20"/>
        </w:rPr>
        <w:t>usuario final</w:t>
      </w:r>
      <w:bookmarkEnd w:id="16"/>
      <w:bookmarkEnd w:id="17"/>
    </w:p>
    <w:p w14:paraId="5C56CC50" w14:textId="77777777" w:rsidR="00AA36F6" w:rsidRPr="005C4A89" w:rsidRDefault="00AA36F6" w:rsidP="00CA50BC">
      <w:pPr>
        <w:widowControl w:val="0"/>
        <w:autoSpaceDE w:val="0"/>
        <w:autoSpaceDN w:val="0"/>
        <w:adjustRightInd w:val="0"/>
        <w:jc w:val="both"/>
        <w:rPr>
          <w:rFonts w:ascii="Arial" w:eastAsia="MS Mincho" w:hAnsi="Arial" w:cs="Arial"/>
          <w:sz w:val="20"/>
          <w:szCs w:val="20"/>
        </w:rPr>
      </w:pPr>
      <w:bookmarkStart w:id="18" w:name="_Hlk189063480"/>
    </w:p>
    <w:p w14:paraId="681078DE" w14:textId="263E87AD" w:rsidR="00CA50BC" w:rsidRPr="005C4A89" w:rsidRDefault="00CA50BC" w:rsidP="00CA50BC">
      <w:pPr>
        <w:widowControl w:val="0"/>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Dar seguimiento a estos incidentes y requerimientos a través de la</w:t>
      </w:r>
      <w:r w:rsidR="00DA3607">
        <w:rPr>
          <w:rFonts w:ascii="Arial" w:eastAsia="MS Mincho" w:hAnsi="Arial" w:cs="Arial"/>
          <w:sz w:val="20"/>
          <w:szCs w:val="20"/>
        </w:rPr>
        <w:t xml:space="preserve">s </w:t>
      </w:r>
      <w:r w:rsidRPr="005C4A89">
        <w:rPr>
          <w:rFonts w:ascii="Arial" w:eastAsia="MS Mincho" w:hAnsi="Arial" w:cs="Arial"/>
          <w:sz w:val="20"/>
          <w:szCs w:val="20"/>
        </w:rPr>
        <w:t xml:space="preserve"> </w:t>
      </w:r>
      <w:r w:rsidR="00DA3607">
        <w:rPr>
          <w:rFonts w:ascii="Arial" w:hAnsi="Arial" w:cs="Arial"/>
          <w:sz w:val="20"/>
          <w:szCs w:val="20"/>
        </w:rPr>
        <w:t xml:space="preserve">herramientas descritas de manera enunciativa mas no limitativa en </w:t>
      </w:r>
      <w:r w:rsidR="00DA3607">
        <w:rPr>
          <w:rFonts w:ascii="Arial" w:eastAsia="Calibri" w:hAnsi="Arial" w:cs="Arial"/>
          <w:sz w:val="20"/>
          <w:szCs w:val="20"/>
          <w:lang w:eastAsia="en-US"/>
        </w:rPr>
        <w:t xml:space="preserve">la </w:t>
      </w:r>
      <w:r w:rsidR="00DA3607" w:rsidRPr="00505EAE">
        <w:rPr>
          <w:rFonts w:ascii="Arial" w:eastAsia="Calibri" w:hAnsi="Arial" w:cs="Arial"/>
          <w:i/>
          <w:iCs/>
          <w:sz w:val="20"/>
          <w:szCs w:val="20"/>
          <w:lang w:eastAsia="en-US"/>
        </w:rPr>
        <w:t>“</w:t>
      </w:r>
      <w:r w:rsidR="00BA17E3" w:rsidRPr="00A243C7">
        <w:rPr>
          <w:rFonts w:ascii="Arial" w:eastAsia="MS Mincho" w:hAnsi="Arial" w:cs="Arial"/>
          <w:b/>
          <w:bCs/>
          <w:sz w:val="20"/>
          <w:szCs w:val="20"/>
        </w:rPr>
        <w:t>Lista de productos y herramientas de software</w:t>
      </w:r>
      <w:r w:rsidR="00BA17E3">
        <w:rPr>
          <w:rFonts w:ascii="Arial" w:eastAsia="MS Mincho" w:hAnsi="Arial" w:cs="Arial"/>
          <w:b/>
          <w:bCs/>
          <w:sz w:val="20"/>
          <w:szCs w:val="20"/>
        </w:rPr>
        <w:t xml:space="preserve"> administradas por el Instituto</w:t>
      </w:r>
      <w:r w:rsidR="00DA3607" w:rsidRPr="00505EAE">
        <w:rPr>
          <w:rFonts w:ascii="Arial" w:eastAsia="MS Mincho" w:hAnsi="Arial" w:cs="Arial"/>
          <w:b/>
          <w:bCs/>
          <w:i/>
          <w:iCs/>
          <w:sz w:val="20"/>
          <w:szCs w:val="20"/>
        </w:rPr>
        <w:t>”</w:t>
      </w:r>
    </w:p>
    <w:p w14:paraId="5AF9CCE4" w14:textId="77777777" w:rsidR="00CA50BC" w:rsidRPr="005C4A89" w:rsidRDefault="00CA50BC" w:rsidP="00CA50BC">
      <w:pPr>
        <w:widowControl w:val="0"/>
        <w:autoSpaceDE w:val="0"/>
        <w:autoSpaceDN w:val="0"/>
        <w:adjustRightInd w:val="0"/>
        <w:jc w:val="both"/>
        <w:rPr>
          <w:rFonts w:ascii="Arial" w:eastAsia="MS Mincho" w:hAnsi="Arial" w:cs="Arial"/>
          <w:sz w:val="20"/>
          <w:szCs w:val="20"/>
        </w:rPr>
      </w:pPr>
    </w:p>
    <w:p w14:paraId="52C820AB" w14:textId="3395D792" w:rsidR="00CA50BC" w:rsidRPr="005C4A89" w:rsidRDefault="00CA50BC"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 xml:space="preserve">El alcance </w:t>
      </w:r>
      <w:r w:rsidR="00DA3607">
        <w:rPr>
          <w:rFonts w:ascii="Arial" w:hAnsi="Arial" w:cs="Arial"/>
          <w:sz w:val="20"/>
          <w:szCs w:val="20"/>
        </w:rPr>
        <w:t>comprende la</w:t>
      </w:r>
      <w:r w:rsidRPr="005C4A89">
        <w:rPr>
          <w:rFonts w:ascii="Arial" w:hAnsi="Arial" w:cs="Arial"/>
          <w:sz w:val="20"/>
          <w:szCs w:val="20"/>
        </w:rPr>
        <w:t xml:space="preserve"> conexión remota al equipo del usuario derivado de un incidente o requerimiento que el Instituto asigne, para resolver la falla </w:t>
      </w:r>
      <w:r w:rsidR="00C95C15" w:rsidRPr="005C4A89">
        <w:rPr>
          <w:rFonts w:ascii="Arial" w:hAnsi="Arial" w:cs="Arial"/>
          <w:sz w:val="20"/>
          <w:szCs w:val="20"/>
        </w:rPr>
        <w:t xml:space="preserve">o solicitud </w:t>
      </w:r>
      <w:r w:rsidRPr="005C4A89">
        <w:rPr>
          <w:rFonts w:ascii="Arial" w:hAnsi="Arial" w:cs="Arial"/>
          <w:sz w:val="20"/>
          <w:szCs w:val="20"/>
        </w:rPr>
        <w:t>que el usuario</w:t>
      </w:r>
      <w:r w:rsidR="00C95C15" w:rsidRPr="005C4A89">
        <w:rPr>
          <w:rFonts w:ascii="Arial" w:hAnsi="Arial" w:cs="Arial"/>
          <w:sz w:val="20"/>
          <w:szCs w:val="20"/>
        </w:rPr>
        <w:t xml:space="preserve"> requiera</w:t>
      </w:r>
      <w:r w:rsidRPr="005C4A89">
        <w:rPr>
          <w:rFonts w:ascii="Arial" w:hAnsi="Arial" w:cs="Arial"/>
          <w:sz w:val="20"/>
          <w:szCs w:val="20"/>
        </w:rPr>
        <w:t xml:space="preserve">. El </w:t>
      </w:r>
      <w:r w:rsidR="00AA36F6" w:rsidRPr="005C4A89">
        <w:rPr>
          <w:rFonts w:ascii="Arial" w:hAnsi="Arial" w:cs="Arial"/>
          <w:sz w:val="20"/>
          <w:szCs w:val="20"/>
        </w:rPr>
        <w:t>recurso especializado</w:t>
      </w:r>
      <w:r w:rsidRPr="005C4A89">
        <w:rPr>
          <w:rFonts w:ascii="Arial" w:hAnsi="Arial" w:cs="Arial"/>
          <w:sz w:val="20"/>
          <w:szCs w:val="20"/>
        </w:rPr>
        <w:t xml:space="preserve"> asignado por parte del </w:t>
      </w:r>
      <w:r w:rsidR="00D33645" w:rsidRPr="00D83860">
        <w:rPr>
          <w:rFonts w:ascii="Arial" w:hAnsi="Arial" w:cs="Arial"/>
          <w:b/>
          <w:bCs/>
          <w:sz w:val="20"/>
          <w:szCs w:val="20"/>
        </w:rPr>
        <w:t>proveedor adjudicado</w:t>
      </w:r>
      <w:r w:rsidRPr="005C4A89">
        <w:rPr>
          <w:rFonts w:ascii="Arial" w:hAnsi="Arial" w:cs="Arial"/>
          <w:sz w:val="20"/>
          <w:szCs w:val="20"/>
        </w:rPr>
        <w:t xml:space="preserve"> a este servicio deberá </w:t>
      </w:r>
      <w:r w:rsidRPr="005C4A89">
        <w:rPr>
          <w:rFonts w:ascii="Arial" w:hAnsi="Arial" w:cs="Arial"/>
          <w:sz w:val="20"/>
          <w:szCs w:val="20"/>
        </w:rPr>
        <w:lastRenderedPageBreak/>
        <w:t>recolectar la información necesaria para atender</w:t>
      </w:r>
      <w:r w:rsidR="00F3167C">
        <w:rPr>
          <w:rFonts w:ascii="Arial" w:hAnsi="Arial" w:cs="Arial"/>
          <w:sz w:val="20"/>
          <w:szCs w:val="20"/>
        </w:rPr>
        <w:t xml:space="preserve">, </w:t>
      </w:r>
      <w:r w:rsidR="007C718A" w:rsidRPr="005C4A89">
        <w:rPr>
          <w:rFonts w:ascii="Arial" w:hAnsi="Arial" w:cs="Arial"/>
          <w:sz w:val="20"/>
          <w:szCs w:val="20"/>
        </w:rPr>
        <w:t xml:space="preserve">analizar </w:t>
      </w:r>
      <w:r w:rsidRPr="005C4A89">
        <w:rPr>
          <w:rFonts w:ascii="Arial" w:hAnsi="Arial" w:cs="Arial"/>
          <w:sz w:val="20"/>
          <w:szCs w:val="20"/>
        </w:rPr>
        <w:t xml:space="preserve">la falla </w:t>
      </w:r>
      <w:r w:rsidR="00F3167C">
        <w:rPr>
          <w:rFonts w:ascii="Arial" w:hAnsi="Arial" w:cs="Arial"/>
          <w:sz w:val="20"/>
          <w:szCs w:val="20"/>
        </w:rPr>
        <w:t xml:space="preserve">y </w:t>
      </w:r>
      <w:r w:rsidRPr="005C4A89">
        <w:rPr>
          <w:rFonts w:ascii="Arial" w:hAnsi="Arial" w:cs="Arial"/>
          <w:sz w:val="20"/>
          <w:szCs w:val="20"/>
        </w:rPr>
        <w:t>resolverla remotamente o bien</w:t>
      </w:r>
      <w:r w:rsidR="007C718A" w:rsidRPr="005C4A89">
        <w:rPr>
          <w:rFonts w:ascii="Arial" w:hAnsi="Arial" w:cs="Arial"/>
          <w:sz w:val="20"/>
          <w:szCs w:val="20"/>
        </w:rPr>
        <w:t xml:space="preserve">, </w:t>
      </w:r>
      <w:r w:rsidRPr="005C4A89">
        <w:rPr>
          <w:rFonts w:ascii="Arial" w:hAnsi="Arial" w:cs="Arial"/>
          <w:sz w:val="20"/>
          <w:szCs w:val="20"/>
        </w:rPr>
        <w:t>escalarl</w:t>
      </w:r>
      <w:r w:rsidR="007C718A" w:rsidRPr="005C4A89">
        <w:rPr>
          <w:rFonts w:ascii="Arial" w:hAnsi="Arial" w:cs="Arial"/>
          <w:sz w:val="20"/>
          <w:szCs w:val="20"/>
        </w:rPr>
        <w:t>a</w:t>
      </w:r>
      <w:r w:rsidRPr="005C4A89">
        <w:rPr>
          <w:rFonts w:ascii="Arial" w:hAnsi="Arial" w:cs="Arial"/>
          <w:sz w:val="20"/>
          <w:szCs w:val="20"/>
        </w:rPr>
        <w:t xml:space="preserve"> en caso de ser necesario con otras áreas que el Instituto designe. </w:t>
      </w:r>
      <w:r w:rsidR="00F3167C">
        <w:rPr>
          <w:rFonts w:ascii="Arial" w:hAnsi="Arial" w:cs="Arial"/>
          <w:sz w:val="20"/>
          <w:szCs w:val="20"/>
        </w:rPr>
        <w:t xml:space="preserve">El soporte que deberá brindarse, está orientado a usuarios internos y externos </w:t>
      </w:r>
      <w:r w:rsidRPr="005C4A89">
        <w:rPr>
          <w:rFonts w:ascii="Arial" w:hAnsi="Arial" w:cs="Arial"/>
          <w:sz w:val="20"/>
          <w:szCs w:val="20"/>
        </w:rPr>
        <w:t xml:space="preserve">del Instituto </w:t>
      </w:r>
      <w:r w:rsidR="00F3167C">
        <w:rPr>
          <w:rFonts w:ascii="Arial" w:hAnsi="Arial" w:cs="Arial"/>
          <w:sz w:val="20"/>
          <w:szCs w:val="20"/>
        </w:rPr>
        <w:t xml:space="preserve">ubicados y distribuidos </w:t>
      </w:r>
      <w:r w:rsidRPr="005C4A89">
        <w:rPr>
          <w:rFonts w:ascii="Arial" w:hAnsi="Arial" w:cs="Arial"/>
          <w:sz w:val="20"/>
          <w:szCs w:val="20"/>
        </w:rPr>
        <w:t xml:space="preserve">a nivel nacional con base </w:t>
      </w:r>
      <w:r w:rsidR="00BD2B7B">
        <w:rPr>
          <w:rFonts w:ascii="Arial" w:hAnsi="Arial" w:cs="Arial"/>
          <w:sz w:val="20"/>
          <w:szCs w:val="20"/>
        </w:rPr>
        <w:t xml:space="preserve">en </w:t>
      </w:r>
      <w:r w:rsidRPr="005C4A89">
        <w:rPr>
          <w:rFonts w:ascii="Arial" w:hAnsi="Arial" w:cs="Arial"/>
          <w:sz w:val="20"/>
          <w:szCs w:val="20"/>
        </w:rPr>
        <w:t xml:space="preserve">un horario </w:t>
      </w:r>
      <w:r w:rsidR="00F3167C">
        <w:rPr>
          <w:rFonts w:ascii="Arial" w:hAnsi="Arial" w:cs="Arial"/>
          <w:sz w:val="20"/>
          <w:szCs w:val="20"/>
        </w:rPr>
        <w:t xml:space="preserve">de atención de 24/7. </w:t>
      </w:r>
    </w:p>
    <w:p w14:paraId="629A2114" w14:textId="77777777" w:rsidR="00CA50BC" w:rsidRPr="005C4A89" w:rsidRDefault="00CA50BC" w:rsidP="00CA50BC">
      <w:pPr>
        <w:widowControl w:val="0"/>
        <w:autoSpaceDE w:val="0"/>
        <w:autoSpaceDN w:val="0"/>
        <w:adjustRightInd w:val="0"/>
        <w:jc w:val="both"/>
        <w:rPr>
          <w:rFonts w:ascii="Arial" w:hAnsi="Arial" w:cs="Arial"/>
          <w:sz w:val="20"/>
          <w:szCs w:val="20"/>
        </w:rPr>
      </w:pPr>
    </w:p>
    <w:p w14:paraId="3378BFF2" w14:textId="000C66D0" w:rsidR="00CA50BC" w:rsidRPr="005C4A89" w:rsidRDefault="00CA50BC"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 xml:space="preserve">El acceso a los equipos de cómputo será a través de herramientas o sistemas aprobados por el IMSS y siempre con la </w:t>
      </w:r>
      <w:r w:rsidR="00AA36F6" w:rsidRPr="005C4A89">
        <w:rPr>
          <w:rFonts w:ascii="Arial" w:hAnsi="Arial" w:cs="Arial"/>
          <w:sz w:val="20"/>
          <w:szCs w:val="20"/>
        </w:rPr>
        <w:t xml:space="preserve">anuencia </w:t>
      </w:r>
      <w:r w:rsidRPr="005C4A89">
        <w:rPr>
          <w:rFonts w:ascii="Arial" w:hAnsi="Arial" w:cs="Arial"/>
          <w:sz w:val="20"/>
          <w:szCs w:val="20"/>
        </w:rPr>
        <w:t>del usuario</w:t>
      </w:r>
      <w:r w:rsidR="00CE4140" w:rsidRPr="005C4A89">
        <w:rPr>
          <w:rFonts w:ascii="Arial" w:hAnsi="Arial" w:cs="Arial"/>
          <w:sz w:val="20"/>
          <w:szCs w:val="20"/>
        </w:rPr>
        <w:t xml:space="preserve"> </w:t>
      </w:r>
      <w:r w:rsidRPr="005C4A89">
        <w:rPr>
          <w:rFonts w:ascii="Arial" w:hAnsi="Arial" w:cs="Arial"/>
          <w:sz w:val="20"/>
          <w:szCs w:val="20"/>
        </w:rPr>
        <w:t xml:space="preserve">para conectarse a </w:t>
      </w:r>
      <w:r w:rsidR="007C718A" w:rsidRPr="005C4A89">
        <w:rPr>
          <w:rFonts w:ascii="Arial" w:hAnsi="Arial" w:cs="Arial"/>
          <w:sz w:val="20"/>
          <w:szCs w:val="20"/>
        </w:rPr>
        <w:t xml:space="preserve">los </w:t>
      </w:r>
      <w:r w:rsidRPr="005C4A89">
        <w:rPr>
          <w:rFonts w:ascii="Arial" w:hAnsi="Arial" w:cs="Arial"/>
          <w:sz w:val="20"/>
          <w:szCs w:val="20"/>
        </w:rPr>
        <w:t>equipo</w:t>
      </w:r>
      <w:r w:rsidR="007C718A" w:rsidRPr="005C4A89">
        <w:rPr>
          <w:rFonts w:ascii="Arial" w:hAnsi="Arial" w:cs="Arial"/>
          <w:sz w:val="20"/>
          <w:szCs w:val="20"/>
        </w:rPr>
        <w:t>s que presenten la falla, incidencia o solicitud de soporte técnico</w:t>
      </w:r>
      <w:r w:rsidRPr="005C4A89">
        <w:rPr>
          <w:rFonts w:ascii="Arial" w:hAnsi="Arial" w:cs="Arial"/>
          <w:sz w:val="20"/>
          <w:szCs w:val="20"/>
        </w:rPr>
        <w:t>.</w:t>
      </w:r>
    </w:p>
    <w:p w14:paraId="3A686448" w14:textId="77777777" w:rsidR="00CA50BC" w:rsidRPr="005C4A89" w:rsidRDefault="00CA50BC" w:rsidP="00CA50BC">
      <w:pPr>
        <w:widowControl w:val="0"/>
        <w:autoSpaceDE w:val="0"/>
        <w:autoSpaceDN w:val="0"/>
        <w:adjustRightInd w:val="0"/>
        <w:jc w:val="both"/>
        <w:rPr>
          <w:rFonts w:ascii="Arial" w:hAnsi="Arial" w:cs="Arial"/>
          <w:sz w:val="20"/>
          <w:szCs w:val="20"/>
        </w:rPr>
      </w:pPr>
    </w:p>
    <w:p w14:paraId="51DBEEEE" w14:textId="164896E5" w:rsidR="00CA50BC" w:rsidRPr="005C4A89" w:rsidRDefault="00CA50BC"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 xml:space="preserve">El </w:t>
      </w:r>
      <w:r w:rsidR="00BD2B7B" w:rsidRPr="00D83860">
        <w:rPr>
          <w:rFonts w:ascii="Arial" w:eastAsia="Calibri" w:hAnsi="Arial" w:cs="Arial"/>
          <w:b/>
          <w:bCs/>
          <w:sz w:val="20"/>
          <w:szCs w:val="20"/>
          <w:lang w:eastAsia="en-US"/>
        </w:rPr>
        <w:t>proveedor adjudicado</w:t>
      </w:r>
      <w:r w:rsidR="00BD2B7B" w:rsidRPr="005C4A89">
        <w:rPr>
          <w:rFonts w:ascii="Arial" w:eastAsia="Calibri" w:hAnsi="Arial" w:cs="Arial"/>
          <w:sz w:val="20"/>
          <w:szCs w:val="20"/>
          <w:lang w:eastAsia="en-US"/>
        </w:rPr>
        <w:t xml:space="preserve"> </w:t>
      </w:r>
      <w:r w:rsidR="00BD2B7B">
        <w:rPr>
          <w:rFonts w:ascii="Arial" w:eastAsia="Calibri" w:hAnsi="Arial" w:cs="Arial"/>
          <w:sz w:val="20"/>
          <w:szCs w:val="20"/>
          <w:lang w:eastAsia="en-US"/>
        </w:rPr>
        <w:t xml:space="preserve">para brindar el </w:t>
      </w:r>
      <w:r w:rsidR="0015172E" w:rsidRPr="00BA17E3">
        <w:rPr>
          <w:rFonts w:ascii="Arial" w:eastAsia="Calibri" w:hAnsi="Arial" w:cs="Arial"/>
          <w:b/>
          <w:bCs/>
          <w:sz w:val="20"/>
          <w:szCs w:val="20"/>
          <w:lang w:eastAsia="en-US"/>
        </w:rPr>
        <w:t>Servicio Administrado para la Gestión Operativa de la Coordinación de Monitoreo, Contacto y Riesgo Tecnológico</w:t>
      </w:r>
      <w:r w:rsidR="00BD2B7B" w:rsidRPr="005C4A89">
        <w:rPr>
          <w:rFonts w:ascii="Arial" w:hAnsi="Arial" w:cs="Arial"/>
          <w:sz w:val="20"/>
          <w:szCs w:val="20"/>
        </w:rPr>
        <w:t xml:space="preserve"> </w:t>
      </w:r>
      <w:r w:rsidRPr="005C4A89">
        <w:rPr>
          <w:rFonts w:ascii="Arial" w:hAnsi="Arial" w:cs="Arial"/>
          <w:sz w:val="20"/>
          <w:szCs w:val="20"/>
        </w:rPr>
        <w:t>deberá de considerar realizar la búsqueda del usuario</w:t>
      </w:r>
      <w:r w:rsidR="00AA36F6" w:rsidRPr="005C4A89">
        <w:rPr>
          <w:rFonts w:ascii="Arial" w:hAnsi="Arial" w:cs="Arial"/>
          <w:sz w:val="20"/>
          <w:szCs w:val="20"/>
        </w:rPr>
        <w:t xml:space="preserve"> </w:t>
      </w:r>
      <w:r w:rsidRPr="005C4A89">
        <w:rPr>
          <w:rFonts w:ascii="Arial" w:hAnsi="Arial" w:cs="Arial"/>
          <w:sz w:val="20"/>
          <w:szCs w:val="20"/>
        </w:rPr>
        <w:t xml:space="preserve">en cuanto le sea asignado el incidente o requerimiento, a través de la infraestructura de contacto que el IMSS </w:t>
      </w:r>
      <w:r w:rsidR="00BD2B7B">
        <w:rPr>
          <w:rFonts w:ascii="Arial" w:hAnsi="Arial" w:cs="Arial"/>
          <w:sz w:val="20"/>
          <w:szCs w:val="20"/>
        </w:rPr>
        <w:t>desi</w:t>
      </w:r>
      <w:r w:rsidRPr="005C4A89">
        <w:rPr>
          <w:rFonts w:ascii="Arial" w:hAnsi="Arial" w:cs="Arial"/>
          <w:sz w:val="20"/>
          <w:szCs w:val="20"/>
        </w:rPr>
        <w:t>gne</w:t>
      </w:r>
      <w:r w:rsidR="007C718A" w:rsidRPr="005C4A89">
        <w:rPr>
          <w:rFonts w:ascii="Arial" w:hAnsi="Arial" w:cs="Arial"/>
          <w:sz w:val="20"/>
          <w:szCs w:val="20"/>
        </w:rPr>
        <w:t>.</w:t>
      </w:r>
    </w:p>
    <w:p w14:paraId="7D69F2F4" w14:textId="77777777" w:rsidR="00CA50BC" w:rsidRPr="005C4A89" w:rsidRDefault="00CA50BC" w:rsidP="00CA50BC">
      <w:pPr>
        <w:widowControl w:val="0"/>
        <w:autoSpaceDE w:val="0"/>
        <w:autoSpaceDN w:val="0"/>
        <w:adjustRightInd w:val="0"/>
        <w:jc w:val="both"/>
        <w:rPr>
          <w:rFonts w:ascii="Arial" w:hAnsi="Arial" w:cs="Arial"/>
          <w:sz w:val="20"/>
          <w:szCs w:val="20"/>
        </w:rPr>
      </w:pPr>
    </w:p>
    <w:p w14:paraId="649A7A51" w14:textId="17ACD7EA" w:rsidR="00CA50BC" w:rsidRPr="005C4A89" w:rsidRDefault="00CA50BC"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 xml:space="preserve">El Servicio de Soporte </w:t>
      </w:r>
      <w:r w:rsidR="007C718A" w:rsidRPr="005C4A89">
        <w:rPr>
          <w:rFonts w:ascii="Arial" w:hAnsi="Arial" w:cs="Arial"/>
          <w:sz w:val="20"/>
          <w:szCs w:val="20"/>
        </w:rPr>
        <w:t xml:space="preserve">Técnico </w:t>
      </w:r>
      <w:r w:rsidRPr="005C4A89">
        <w:rPr>
          <w:rFonts w:ascii="Arial" w:hAnsi="Arial" w:cs="Arial"/>
          <w:sz w:val="20"/>
          <w:szCs w:val="20"/>
        </w:rPr>
        <w:t xml:space="preserve">Remoto se considera en idioma español con un alcance nacional en la República Mexicana. El </w:t>
      </w:r>
      <w:r w:rsidR="00BD2B7B" w:rsidRPr="00D83860">
        <w:rPr>
          <w:rFonts w:ascii="Arial" w:eastAsia="Calibri" w:hAnsi="Arial" w:cs="Arial"/>
          <w:b/>
          <w:bCs/>
          <w:sz w:val="20"/>
          <w:szCs w:val="20"/>
          <w:lang w:eastAsia="en-US"/>
        </w:rPr>
        <w:t>proveedor adjudicado</w:t>
      </w:r>
      <w:r w:rsidR="00BD2B7B" w:rsidRPr="005C4A89">
        <w:rPr>
          <w:rFonts w:ascii="Arial" w:eastAsia="Calibri" w:hAnsi="Arial" w:cs="Arial"/>
          <w:sz w:val="20"/>
          <w:szCs w:val="20"/>
          <w:lang w:eastAsia="en-US"/>
        </w:rPr>
        <w:t xml:space="preserve"> </w:t>
      </w:r>
      <w:r w:rsidR="00BD2B7B">
        <w:rPr>
          <w:rFonts w:ascii="Arial" w:eastAsia="Calibri" w:hAnsi="Arial" w:cs="Arial"/>
          <w:sz w:val="20"/>
          <w:szCs w:val="20"/>
          <w:lang w:eastAsia="en-US"/>
        </w:rPr>
        <w:t xml:space="preserve">para brindar el </w:t>
      </w:r>
      <w:r w:rsidR="0015172E">
        <w:rPr>
          <w:rFonts w:ascii="Arial" w:eastAsia="Calibri" w:hAnsi="Arial" w:cs="Arial"/>
          <w:sz w:val="20"/>
          <w:szCs w:val="20"/>
          <w:lang w:eastAsia="en-US"/>
        </w:rPr>
        <w:t>Servicio Administrado para la Gestión Operativa de la Coordinación de Monitoreo, Contacto y Riesgo Tecnológico</w:t>
      </w:r>
      <w:r w:rsidR="00BD2B7B" w:rsidRPr="005C4A89">
        <w:rPr>
          <w:rFonts w:ascii="Arial" w:hAnsi="Arial" w:cs="Arial"/>
          <w:sz w:val="20"/>
          <w:szCs w:val="20"/>
        </w:rPr>
        <w:t xml:space="preserve"> deberá proporcionar</w:t>
      </w:r>
      <w:r w:rsidRPr="005C4A89">
        <w:rPr>
          <w:rFonts w:ascii="Arial" w:hAnsi="Arial" w:cs="Arial"/>
          <w:sz w:val="20"/>
          <w:szCs w:val="20"/>
        </w:rPr>
        <w:t xml:space="preserve"> este servicio con base a las </w:t>
      </w:r>
      <w:r w:rsidR="00F3167C">
        <w:rPr>
          <w:rFonts w:ascii="Arial" w:hAnsi="Arial" w:cs="Arial"/>
          <w:sz w:val="20"/>
          <w:szCs w:val="20"/>
        </w:rPr>
        <w:t xml:space="preserve">mejores </w:t>
      </w:r>
      <w:r w:rsidRPr="005C4A89">
        <w:rPr>
          <w:rFonts w:ascii="Arial" w:hAnsi="Arial" w:cs="Arial"/>
          <w:sz w:val="20"/>
          <w:szCs w:val="20"/>
        </w:rPr>
        <w:t>prácticas de ITIL</w:t>
      </w:r>
      <w:r w:rsidR="00F3167C">
        <w:rPr>
          <w:rFonts w:ascii="Arial" w:hAnsi="Arial" w:cs="Arial"/>
          <w:sz w:val="20"/>
          <w:szCs w:val="20"/>
        </w:rPr>
        <w:t xml:space="preserve"> V4</w:t>
      </w:r>
      <w:r w:rsidRPr="005C4A89">
        <w:rPr>
          <w:rFonts w:ascii="Arial" w:hAnsi="Arial" w:cs="Arial"/>
          <w:sz w:val="20"/>
          <w:szCs w:val="20"/>
        </w:rPr>
        <w:t>.</w:t>
      </w:r>
    </w:p>
    <w:p w14:paraId="1553630C" w14:textId="77777777" w:rsidR="00CA50BC" w:rsidRPr="005C4A89" w:rsidRDefault="00CA50BC" w:rsidP="00CA50BC">
      <w:pPr>
        <w:widowControl w:val="0"/>
        <w:autoSpaceDE w:val="0"/>
        <w:autoSpaceDN w:val="0"/>
        <w:adjustRightInd w:val="0"/>
        <w:jc w:val="both"/>
        <w:rPr>
          <w:rFonts w:ascii="Arial" w:hAnsi="Arial" w:cs="Arial"/>
          <w:sz w:val="20"/>
          <w:szCs w:val="20"/>
        </w:rPr>
      </w:pPr>
    </w:p>
    <w:p w14:paraId="3B0B933C" w14:textId="6765A53B" w:rsidR="00CA50BC" w:rsidRPr="005C4A89" w:rsidRDefault="00CA50BC"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 xml:space="preserve">El </w:t>
      </w:r>
      <w:r w:rsidR="007C718A" w:rsidRPr="005C4A89">
        <w:rPr>
          <w:rFonts w:ascii="Arial" w:hAnsi="Arial" w:cs="Arial"/>
          <w:sz w:val="20"/>
          <w:szCs w:val="20"/>
        </w:rPr>
        <w:t xml:space="preserve">servicio de </w:t>
      </w:r>
      <w:r w:rsidRPr="005C4A89">
        <w:rPr>
          <w:rFonts w:ascii="Arial" w:hAnsi="Arial" w:cs="Arial"/>
          <w:sz w:val="20"/>
          <w:szCs w:val="20"/>
        </w:rPr>
        <w:t xml:space="preserve">Soporte </w:t>
      </w:r>
      <w:r w:rsidR="007C718A" w:rsidRPr="005C4A89">
        <w:rPr>
          <w:rFonts w:ascii="Arial" w:hAnsi="Arial" w:cs="Arial"/>
          <w:sz w:val="20"/>
          <w:szCs w:val="20"/>
        </w:rPr>
        <w:t xml:space="preserve">Técnico </w:t>
      </w:r>
      <w:r w:rsidRPr="005C4A89">
        <w:rPr>
          <w:rFonts w:ascii="Arial" w:hAnsi="Arial" w:cs="Arial"/>
          <w:sz w:val="20"/>
          <w:szCs w:val="20"/>
        </w:rPr>
        <w:t xml:space="preserve">Remoto </w:t>
      </w:r>
      <w:r w:rsidR="007C718A" w:rsidRPr="005C4A89">
        <w:rPr>
          <w:rFonts w:ascii="Arial" w:hAnsi="Arial" w:cs="Arial"/>
          <w:sz w:val="20"/>
          <w:szCs w:val="20"/>
        </w:rPr>
        <w:t>deberá contemplar lo siguiente</w:t>
      </w:r>
      <w:r w:rsidR="00AA36F6" w:rsidRPr="005C4A89">
        <w:rPr>
          <w:rFonts w:ascii="Arial" w:hAnsi="Arial" w:cs="Arial"/>
          <w:sz w:val="20"/>
          <w:szCs w:val="20"/>
        </w:rPr>
        <w:t>:</w:t>
      </w:r>
    </w:p>
    <w:p w14:paraId="79943BF5" w14:textId="77777777" w:rsidR="00BA1C6B" w:rsidRPr="005C4A89" w:rsidRDefault="00BA1C6B" w:rsidP="00CA50BC">
      <w:pPr>
        <w:widowControl w:val="0"/>
        <w:autoSpaceDE w:val="0"/>
        <w:autoSpaceDN w:val="0"/>
        <w:adjustRightInd w:val="0"/>
        <w:jc w:val="both"/>
        <w:rPr>
          <w:rFonts w:ascii="Arial" w:hAnsi="Arial" w:cs="Arial"/>
          <w:sz w:val="20"/>
          <w:szCs w:val="20"/>
        </w:rPr>
      </w:pPr>
    </w:p>
    <w:p w14:paraId="461C3066" w14:textId="34035201" w:rsidR="00CA50BC" w:rsidRPr="005C4A89" w:rsidRDefault="00CA50BC" w:rsidP="00CA50BC">
      <w:pPr>
        <w:pStyle w:val="Prrafodelista"/>
        <w:widowControl w:val="0"/>
        <w:numPr>
          <w:ilvl w:val="0"/>
          <w:numId w:val="77"/>
        </w:numPr>
        <w:autoSpaceDE w:val="0"/>
        <w:autoSpaceDN w:val="0"/>
        <w:adjustRightInd w:val="0"/>
        <w:jc w:val="both"/>
        <w:rPr>
          <w:rFonts w:ascii="Arial" w:hAnsi="Arial" w:cs="Arial"/>
          <w:sz w:val="20"/>
          <w:szCs w:val="20"/>
          <w:lang w:eastAsia="en-US"/>
        </w:rPr>
      </w:pPr>
      <w:r w:rsidRPr="005C4A89">
        <w:rPr>
          <w:rFonts w:ascii="Arial" w:hAnsi="Arial" w:cs="Arial"/>
          <w:sz w:val="20"/>
          <w:szCs w:val="20"/>
          <w:lang w:eastAsia="en-US"/>
        </w:rPr>
        <w:t xml:space="preserve">Soporte remoto por medio de la herramienta que el Instituto </w:t>
      </w:r>
      <w:r w:rsidR="00AA36F6" w:rsidRPr="005C4A89">
        <w:rPr>
          <w:rFonts w:ascii="Arial" w:hAnsi="Arial" w:cs="Arial"/>
          <w:sz w:val="20"/>
          <w:szCs w:val="20"/>
          <w:lang w:eastAsia="en-US"/>
        </w:rPr>
        <w:t>designe</w:t>
      </w:r>
      <w:r w:rsidRPr="005C4A89">
        <w:rPr>
          <w:rFonts w:ascii="Arial" w:hAnsi="Arial" w:cs="Arial"/>
          <w:sz w:val="20"/>
          <w:szCs w:val="20"/>
          <w:lang w:eastAsia="en-US"/>
        </w:rPr>
        <w:t>.</w:t>
      </w:r>
    </w:p>
    <w:p w14:paraId="42799D75" w14:textId="43542E20" w:rsidR="00CA50BC" w:rsidRPr="005C4A89" w:rsidRDefault="007C718A" w:rsidP="00CA50BC">
      <w:pPr>
        <w:pStyle w:val="Prrafodelista"/>
        <w:widowControl w:val="0"/>
        <w:numPr>
          <w:ilvl w:val="0"/>
          <w:numId w:val="77"/>
        </w:numPr>
        <w:autoSpaceDE w:val="0"/>
        <w:autoSpaceDN w:val="0"/>
        <w:adjustRightInd w:val="0"/>
        <w:jc w:val="both"/>
        <w:rPr>
          <w:rFonts w:ascii="Arial" w:hAnsi="Arial" w:cs="Arial"/>
          <w:sz w:val="20"/>
          <w:szCs w:val="20"/>
          <w:lang w:eastAsia="en-US"/>
        </w:rPr>
      </w:pPr>
      <w:r w:rsidRPr="005C4A89">
        <w:rPr>
          <w:rFonts w:ascii="Arial" w:hAnsi="Arial" w:cs="Arial"/>
          <w:sz w:val="20"/>
          <w:szCs w:val="20"/>
          <w:lang w:eastAsia="en-US"/>
        </w:rPr>
        <w:t xml:space="preserve">Atención </w:t>
      </w:r>
      <w:r w:rsidR="00CA50BC" w:rsidRPr="005C4A89">
        <w:rPr>
          <w:rFonts w:ascii="Arial" w:hAnsi="Arial" w:cs="Arial"/>
          <w:sz w:val="20"/>
          <w:szCs w:val="20"/>
          <w:lang w:eastAsia="en-US"/>
        </w:rPr>
        <w:t xml:space="preserve">de llamadas telefónicas / chat / mail / </w:t>
      </w:r>
      <w:r w:rsidR="00841770" w:rsidRPr="005C4A89">
        <w:rPr>
          <w:rFonts w:ascii="Arial" w:hAnsi="Arial" w:cs="Arial"/>
          <w:sz w:val="20"/>
          <w:szCs w:val="20"/>
          <w:lang w:eastAsia="en-US"/>
        </w:rPr>
        <w:t>autoservicios referentes</w:t>
      </w:r>
      <w:r w:rsidR="00CA50BC" w:rsidRPr="005C4A89">
        <w:rPr>
          <w:rFonts w:ascii="Arial" w:hAnsi="Arial" w:cs="Arial"/>
          <w:sz w:val="20"/>
          <w:szCs w:val="20"/>
          <w:lang w:eastAsia="en-US"/>
        </w:rPr>
        <w:t xml:space="preserve"> a incidentes y/o requerimientos en la herramienta de incidentes y requerimientos que el IMSS </w:t>
      </w:r>
      <w:r w:rsidR="00AA36F6" w:rsidRPr="005C4A89">
        <w:rPr>
          <w:rFonts w:ascii="Arial" w:hAnsi="Arial" w:cs="Arial"/>
          <w:sz w:val="20"/>
          <w:szCs w:val="20"/>
          <w:lang w:eastAsia="en-US"/>
        </w:rPr>
        <w:t>indique</w:t>
      </w:r>
      <w:r w:rsidR="00CA50BC" w:rsidRPr="005C4A89">
        <w:rPr>
          <w:rFonts w:ascii="Arial" w:hAnsi="Arial" w:cs="Arial"/>
          <w:sz w:val="20"/>
          <w:szCs w:val="20"/>
          <w:lang w:eastAsia="en-US"/>
        </w:rPr>
        <w:t>.</w:t>
      </w:r>
    </w:p>
    <w:p w14:paraId="4E9A7AA1" w14:textId="6DF3A525" w:rsidR="00CA50BC" w:rsidRPr="005C4A89" w:rsidRDefault="00AA36F6" w:rsidP="00CA50BC">
      <w:pPr>
        <w:pStyle w:val="Prrafodelista"/>
        <w:widowControl w:val="0"/>
        <w:numPr>
          <w:ilvl w:val="0"/>
          <w:numId w:val="77"/>
        </w:numPr>
        <w:autoSpaceDE w:val="0"/>
        <w:autoSpaceDN w:val="0"/>
        <w:adjustRightInd w:val="0"/>
        <w:jc w:val="both"/>
        <w:rPr>
          <w:rFonts w:ascii="Arial" w:hAnsi="Arial" w:cs="Arial"/>
          <w:sz w:val="20"/>
          <w:szCs w:val="20"/>
          <w:lang w:eastAsia="en-US"/>
        </w:rPr>
      </w:pPr>
      <w:r w:rsidRPr="005C4A89">
        <w:rPr>
          <w:rFonts w:ascii="Arial" w:hAnsi="Arial" w:cs="Arial"/>
          <w:sz w:val="20"/>
          <w:szCs w:val="20"/>
        </w:rPr>
        <w:t>Registro, documentación atención, seguimiento y gestión de solicitudes de servicios (incidentes, requerimientos, problemas y cambios) hasta su conclusión</w:t>
      </w:r>
      <w:r w:rsidRPr="005C4A89">
        <w:rPr>
          <w:rFonts w:ascii="Arial" w:hAnsi="Arial" w:cs="Arial"/>
          <w:sz w:val="20"/>
          <w:szCs w:val="20"/>
          <w:lang w:eastAsia="en-US"/>
        </w:rPr>
        <w:t xml:space="preserve"> desde </w:t>
      </w:r>
      <w:r w:rsidR="00F46E5E" w:rsidRPr="005C4A89">
        <w:rPr>
          <w:rFonts w:ascii="Arial" w:hAnsi="Arial" w:cs="Arial"/>
          <w:sz w:val="20"/>
          <w:szCs w:val="20"/>
          <w:lang w:eastAsia="en-US"/>
        </w:rPr>
        <w:t>las herramientas</w:t>
      </w:r>
      <w:r w:rsidR="00CA50BC" w:rsidRPr="005C4A89">
        <w:rPr>
          <w:rFonts w:ascii="Arial" w:hAnsi="Arial" w:cs="Arial"/>
          <w:sz w:val="20"/>
          <w:szCs w:val="20"/>
          <w:lang w:eastAsia="en-US"/>
        </w:rPr>
        <w:t xml:space="preserve"> del IMSS.</w:t>
      </w:r>
    </w:p>
    <w:p w14:paraId="3D172EAA" w14:textId="77777777" w:rsidR="00CA50BC" w:rsidRPr="005C4A89" w:rsidRDefault="00CA50BC" w:rsidP="00CA50BC">
      <w:pPr>
        <w:pStyle w:val="Prrafodelista"/>
        <w:widowControl w:val="0"/>
        <w:numPr>
          <w:ilvl w:val="0"/>
          <w:numId w:val="77"/>
        </w:numPr>
        <w:autoSpaceDE w:val="0"/>
        <w:autoSpaceDN w:val="0"/>
        <w:adjustRightInd w:val="0"/>
        <w:jc w:val="both"/>
        <w:rPr>
          <w:rFonts w:ascii="Arial" w:hAnsi="Arial" w:cs="Arial"/>
          <w:sz w:val="20"/>
          <w:szCs w:val="20"/>
          <w:lang w:eastAsia="en-US"/>
        </w:rPr>
      </w:pPr>
      <w:r w:rsidRPr="005C4A89">
        <w:rPr>
          <w:rFonts w:ascii="Arial" w:hAnsi="Arial" w:cs="Arial"/>
          <w:sz w:val="20"/>
          <w:szCs w:val="20"/>
          <w:lang w:eastAsia="en-US"/>
        </w:rPr>
        <w:t>Contar con la aprobación verbal o escrita del usuario para realizar la conexión remota a su equipo.</w:t>
      </w:r>
    </w:p>
    <w:p w14:paraId="3D65FDAF" w14:textId="77777777" w:rsidR="00CA50BC" w:rsidRPr="005C4A89" w:rsidRDefault="00CA50BC" w:rsidP="00CA50BC">
      <w:pPr>
        <w:pStyle w:val="Prrafodelista"/>
        <w:widowControl w:val="0"/>
        <w:numPr>
          <w:ilvl w:val="0"/>
          <w:numId w:val="77"/>
        </w:numPr>
        <w:autoSpaceDE w:val="0"/>
        <w:autoSpaceDN w:val="0"/>
        <w:adjustRightInd w:val="0"/>
        <w:jc w:val="both"/>
        <w:rPr>
          <w:rFonts w:ascii="Arial" w:hAnsi="Arial" w:cs="Arial"/>
          <w:sz w:val="20"/>
          <w:szCs w:val="20"/>
          <w:lang w:eastAsia="en-US"/>
        </w:rPr>
      </w:pPr>
      <w:r w:rsidRPr="005C4A89">
        <w:rPr>
          <w:rFonts w:ascii="Arial" w:hAnsi="Arial" w:cs="Arial"/>
          <w:sz w:val="20"/>
          <w:szCs w:val="20"/>
          <w:lang w:eastAsia="en-US"/>
        </w:rPr>
        <w:t>Realizar contacto por cualquier método con el usuario previo a la conexión remota a su equipo.</w:t>
      </w:r>
    </w:p>
    <w:p w14:paraId="0CC1F8D2" w14:textId="77777777" w:rsidR="00CA50BC" w:rsidRPr="005C4A89" w:rsidRDefault="00CA50BC" w:rsidP="00CA50BC">
      <w:pPr>
        <w:pStyle w:val="Prrafodelista"/>
        <w:widowControl w:val="0"/>
        <w:numPr>
          <w:ilvl w:val="0"/>
          <w:numId w:val="77"/>
        </w:numPr>
        <w:autoSpaceDE w:val="0"/>
        <w:autoSpaceDN w:val="0"/>
        <w:adjustRightInd w:val="0"/>
        <w:jc w:val="both"/>
        <w:rPr>
          <w:rFonts w:ascii="Arial" w:hAnsi="Arial" w:cs="Arial"/>
          <w:sz w:val="20"/>
          <w:szCs w:val="20"/>
          <w:lang w:eastAsia="en-US"/>
        </w:rPr>
      </w:pPr>
      <w:r w:rsidRPr="005C4A89">
        <w:rPr>
          <w:rFonts w:ascii="Arial" w:hAnsi="Arial" w:cs="Arial"/>
          <w:sz w:val="20"/>
          <w:szCs w:val="20"/>
          <w:lang w:eastAsia="en-US"/>
        </w:rPr>
        <w:t>Apego o uso de un “script” aprobado para la atención del Instituto.</w:t>
      </w:r>
    </w:p>
    <w:p w14:paraId="08734664" w14:textId="77FFD506" w:rsidR="00CA50BC" w:rsidRPr="005C4A89" w:rsidRDefault="00CA50BC" w:rsidP="00CA50BC">
      <w:pPr>
        <w:pStyle w:val="Prrafodelista"/>
        <w:widowControl w:val="0"/>
        <w:numPr>
          <w:ilvl w:val="0"/>
          <w:numId w:val="77"/>
        </w:numPr>
        <w:autoSpaceDE w:val="0"/>
        <w:autoSpaceDN w:val="0"/>
        <w:adjustRightInd w:val="0"/>
        <w:jc w:val="both"/>
        <w:rPr>
          <w:rFonts w:ascii="Arial" w:hAnsi="Arial" w:cs="Arial"/>
          <w:sz w:val="20"/>
          <w:szCs w:val="20"/>
          <w:lang w:eastAsia="en-US"/>
        </w:rPr>
      </w:pPr>
      <w:r w:rsidRPr="005C4A89">
        <w:rPr>
          <w:rFonts w:ascii="Arial" w:hAnsi="Arial" w:cs="Arial"/>
          <w:sz w:val="20"/>
          <w:szCs w:val="20"/>
          <w:lang w:eastAsia="en-US"/>
        </w:rPr>
        <w:t xml:space="preserve">Notificación </w:t>
      </w:r>
      <w:r w:rsidR="00EE48FE" w:rsidRPr="005C4A89">
        <w:rPr>
          <w:rFonts w:ascii="Arial" w:hAnsi="Arial" w:cs="Arial"/>
          <w:sz w:val="20"/>
          <w:szCs w:val="20"/>
          <w:lang w:eastAsia="en-US"/>
        </w:rPr>
        <w:t xml:space="preserve">al </w:t>
      </w:r>
      <w:r w:rsidR="00EE48FE" w:rsidRPr="005C4A89">
        <w:rPr>
          <w:rFonts w:ascii="Arial" w:eastAsia="Calibri" w:hAnsi="Arial" w:cs="Arial"/>
          <w:bCs/>
          <w:sz w:val="20"/>
          <w:szCs w:val="20"/>
          <w:lang w:eastAsia="en-US"/>
        </w:rPr>
        <w:t>Coordinador de la Mesa de Servicios</w:t>
      </w:r>
      <w:r w:rsidR="00EE48FE" w:rsidRPr="005C4A89">
        <w:rPr>
          <w:rFonts w:ascii="Arial" w:hAnsi="Arial" w:cs="Arial"/>
          <w:sz w:val="20"/>
          <w:szCs w:val="20"/>
          <w:lang w:eastAsia="en-US"/>
        </w:rPr>
        <w:t xml:space="preserve"> </w:t>
      </w:r>
      <w:r w:rsidRPr="005C4A89">
        <w:rPr>
          <w:rFonts w:ascii="Arial" w:hAnsi="Arial" w:cs="Arial"/>
          <w:sz w:val="20"/>
          <w:szCs w:val="20"/>
          <w:lang w:eastAsia="en-US"/>
        </w:rPr>
        <w:t xml:space="preserve">del </w:t>
      </w:r>
      <w:r w:rsidR="00D33645" w:rsidRPr="00D83860">
        <w:rPr>
          <w:rFonts w:ascii="Arial" w:hAnsi="Arial" w:cs="Arial"/>
          <w:b/>
          <w:bCs/>
          <w:sz w:val="20"/>
          <w:szCs w:val="20"/>
          <w:lang w:eastAsia="en-US"/>
        </w:rPr>
        <w:t>proveedor adjudicado</w:t>
      </w:r>
      <w:r w:rsidRPr="005C4A89">
        <w:rPr>
          <w:rFonts w:ascii="Arial" w:hAnsi="Arial" w:cs="Arial"/>
          <w:sz w:val="20"/>
          <w:szCs w:val="20"/>
          <w:lang w:eastAsia="en-US"/>
        </w:rPr>
        <w:t xml:space="preserve"> en caso de alguna inconformidad por parte del usuario.</w:t>
      </w:r>
    </w:p>
    <w:p w14:paraId="49602359" w14:textId="77777777" w:rsidR="00CA50BC" w:rsidRPr="005C4A89" w:rsidRDefault="00CA50BC" w:rsidP="00CA50BC">
      <w:pPr>
        <w:widowControl w:val="0"/>
        <w:autoSpaceDE w:val="0"/>
        <w:autoSpaceDN w:val="0"/>
        <w:adjustRightInd w:val="0"/>
        <w:jc w:val="both"/>
        <w:rPr>
          <w:rFonts w:ascii="Arial" w:hAnsi="Arial" w:cs="Arial"/>
          <w:sz w:val="20"/>
          <w:szCs w:val="20"/>
        </w:rPr>
      </w:pPr>
    </w:p>
    <w:p w14:paraId="0838EFF1" w14:textId="07E28990" w:rsidR="00CA50BC" w:rsidRPr="005C4A89" w:rsidRDefault="00BA1C6B"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Los recursos especializados</w:t>
      </w:r>
      <w:r w:rsidR="00CA50BC" w:rsidRPr="005C4A89">
        <w:rPr>
          <w:rFonts w:ascii="Arial" w:hAnsi="Arial" w:cs="Arial"/>
          <w:sz w:val="20"/>
          <w:szCs w:val="20"/>
        </w:rPr>
        <w:t xml:space="preserve"> que el </w:t>
      </w:r>
      <w:r w:rsidR="00BD2B7B" w:rsidRPr="00D83860">
        <w:rPr>
          <w:rFonts w:ascii="Arial" w:eastAsia="Calibri" w:hAnsi="Arial" w:cs="Arial"/>
          <w:b/>
          <w:bCs/>
          <w:sz w:val="20"/>
          <w:szCs w:val="20"/>
          <w:lang w:eastAsia="en-US"/>
        </w:rPr>
        <w:t>proveedor adjudicado</w:t>
      </w:r>
      <w:r w:rsidR="00BD2B7B" w:rsidRPr="005C4A89">
        <w:rPr>
          <w:rFonts w:ascii="Arial" w:eastAsia="Calibri" w:hAnsi="Arial" w:cs="Arial"/>
          <w:sz w:val="20"/>
          <w:szCs w:val="20"/>
          <w:lang w:eastAsia="en-US"/>
        </w:rPr>
        <w:t xml:space="preserve"> </w:t>
      </w:r>
      <w:r w:rsidR="002D6C87">
        <w:rPr>
          <w:rFonts w:ascii="Arial" w:hAnsi="Arial" w:cs="Arial"/>
          <w:sz w:val="20"/>
          <w:szCs w:val="20"/>
        </w:rPr>
        <w:t>de</w:t>
      </w:r>
      <w:r w:rsidR="002D6C87" w:rsidRPr="005C4A89">
        <w:rPr>
          <w:rFonts w:ascii="Arial" w:hAnsi="Arial" w:cs="Arial"/>
          <w:sz w:val="20"/>
          <w:szCs w:val="20"/>
        </w:rPr>
        <w:t>signe</w:t>
      </w:r>
      <w:r w:rsidR="002D6C87">
        <w:rPr>
          <w:rFonts w:ascii="Arial" w:eastAsia="Calibri" w:hAnsi="Arial" w:cs="Arial"/>
          <w:sz w:val="20"/>
          <w:szCs w:val="20"/>
          <w:lang w:eastAsia="en-US"/>
        </w:rPr>
        <w:t xml:space="preserve"> </w:t>
      </w:r>
      <w:r w:rsidR="00BD2B7B">
        <w:rPr>
          <w:rFonts w:ascii="Arial" w:eastAsia="Calibri" w:hAnsi="Arial" w:cs="Arial"/>
          <w:sz w:val="20"/>
          <w:szCs w:val="20"/>
          <w:lang w:eastAsia="en-US"/>
        </w:rPr>
        <w:t xml:space="preserve">para brindar el </w:t>
      </w:r>
      <w:r w:rsidR="00682C3D" w:rsidRPr="00BA17E3">
        <w:rPr>
          <w:rFonts w:ascii="Arial" w:eastAsia="Calibri" w:hAnsi="Arial" w:cs="Arial"/>
          <w:b/>
          <w:bCs/>
          <w:sz w:val="20"/>
          <w:szCs w:val="20"/>
          <w:lang w:eastAsia="en-US"/>
        </w:rPr>
        <w:t>Servicio Administrado para la Gestión Operativa de la Coordinación de Monitoreo, Contacto y Riesgo Tecnológico</w:t>
      </w:r>
      <w:r w:rsidR="00EE48FE" w:rsidRPr="00BA17E3">
        <w:rPr>
          <w:rFonts w:ascii="Arial" w:hAnsi="Arial" w:cs="Arial"/>
          <w:b/>
          <w:bCs/>
          <w:sz w:val="20"/>
          <w:szCs w:val="20"/>
        </w:rPr>
        <w:t>,</w:t>
      </w:r>
      <w:r w:rsidR="00EE48FE" w:rsidRPr="005C4A89">
        <w:rPr>
          <w:rFonts w:ascii="Arial" w:hAnsi="Arial" w:cs="Arial"/>
          <w:sz w:val="20"/>
          <w:szCs w:val="20"/>
        </w:rPr>
        <w:t xml:space="preserve"> </w:t>
      </w:r>
      <w:r w:rsidR="002D6C87">
        <w:rPr>
          <w:rFonts w:ascii="Arial" w:hAnsi="Arial" w:cs="Arial"/>
          <w:sz w:val="20"/>
          <w:szCs w:val="20"/>
        </w:rPr>
        <w:t xml:space="preserve">deberán brindar el </w:t>
      </w:r>
      <w:r w:rsidR="00CA50BC" w:rsidRPr="005C4A89">
        <w:rPr>
          <w:rFonts w:ascii="Arial" w:hAnsi="Arial" w:cs="Arial"/>
          <w:sz w:val="20"/>
          <w:szCs w:val="20"/>
        </w:rPr>
        <w:t>soporte técnico de todos los incidentes/requerimientos relacionados con T</w:t>
      </w:r>
      <w:r w:rsidR="00CE4140" w:rsidRPr="005C4A89">
        <w:rPr>
          <w:rFonts w:ascii="Arial" w:hAnsi="Arial" w:cs="Arial"/>
          <w:sz w:val="20"/>
          <w:szCs w:val="20"/>
        </w:rPr>
        <w:t>I</w:t>
      </w:r>
      <w:r w:rsidR="00CA50BC" w:rsidRPr="005C4A89">
        <w:rPr>
          <w:rFonts w:ascii="Arial" w:hAnsi="Arial" w:cs="Arial"/>
          <w:sz w:val="20"/>
          <w:szCs w:val="20"/>
        </w:rPr>
        <w:t xml:space="preserve"> dentro del alcance de los servicios</w:t>
      </w:r>
      <w:r w:rsidR="00EE48FE" w:rsidRPr="005C4A89">
        <w:rPr>
          <w:rFonts w:ascii="Arial" w:hAnsi="Arial" w:cs="Arial"/>
          <w:sz w:val="20"/>
          <w:szCs w:val="20"/>
        </w:rPr>
        <w:t xml:space="preserve">, </w:t>
      </w:r>
      <w:r w:rsidR="00CA50BC" w:rsidRPr="005C4A89">
        <w:rPr>
          <w:rFonts w:ascii="Arial" w:hAnsi="Arial" w:cs="Arial"/>
          <w:sz w:val="20"/>
          <w:szCs w:val="20"/>
        </w:rPr>
        <w:t>dada la naturaleza de la falla si no es susceptible a solucionarse, el incidente será canalizado a través de la herramienta de incidentes a las diferentes áreas de solución para su atención y resolución que el Instituto especifique.</w:t>
      </w:r>
    </w:p>
    <w:p w14:paraId="0B59A587" w14:textId="77777777" w:rsidR="00CA50BC" w:rsidRPr="005C4A89" w:rsidRDefault="00CA50BC" w:rsidP="00CA50BC">
      <w:pPr>
        <w:widowControl w:val="0"/>
        <w:autoSpaceDE w:val="0"/>
        <w:autoSpaceDN w:val="0"/>
        <w:adjustRightInd w:val="0"/>
        <w:jc w:val="both"/>
        <w:rPr>
          <w:rFonts w:ascii="Arial" w:hAnsi="Arial" w:cs="Arial"/>
          <w:sz w:val="20"/>
          <w:szCs w:val="20"/>
        </w:rPr>
      </w:pPr>
    </w:p>
    <w:p w14:paraId="092FEFA2" w14:textId="20B54E31" w:rsidR="00CA50BC" w:rsidRPr="005C4A89" w:rsidRDefault="00CA50BC"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 xml:space="preserve">Las responsabilidades del </w:t>
      </w:r>
      <w:r w:rsidR="00D83860" w:rsidRPr="00D83860">
        <w:rPr>
          <w:rFonts w:ascii="Arial" w:eastAsia="Calibri" w:hAnsi="Arial" w:cs="Arial"/>
          <w:b/>
          <w:bCs/>
          <w:sz w:val="20"/>
          <w:szCs w:val="20"/>
          <w:lang w:eastAsia="en-US"/>
        </w:rPr>
        <w:t>licitante</w:t>
      </w:r>
      <w:r w:rsidR="00D83860">
        <w:rPr>
          <w:rFonts w:ascii="Arial" w:eastAsia="Calibri" w:hAnsi="Arial" w:cs="Arial"/>
          <w:sz w:val="20"/>
          <w:szCs w:val="20"/>
          <w:lang w:eastAsia="en-US"/>
        </w:rPr>
        <w:t xml:space="preserve"> </w:t>
      </w:r>
      <w:r w:rsidR="00C80FEA" w:rsidRPr="00C80FEA">
        <w:rPr>
          <w:rFonts w:ascii="Arial" w:eastAsia="Calibri" w:hAnsi="Arial" w:cs="Arial"/>
          <w:b/>
          <w:bCs/>
          <w:sz w:val="20"/>
          <w:szCs w:val="20"/>
          <w:lang w:eastAsia="en-US"/>
        </w:rPr>
        <w:t>adjudicado</w:t>
      </w:r>
      <w:r w:rsidR="00C80FEA">
        <w:rPr>
          <w:rFonts w:ascii="Arial" w:eastAsia="Calibri" w:hAnsi="Arial" w:cs="Arial"/>
          <w:sz w:val="20"/>
          <w:szCs w:val="20"/>
          <w:lang w:eastAsia="en-US"/>
        </w:rPr>
        <w:t xml:space="preserve"> </w:t>
      </w:r>
      <w:r w:rsidR="00BD2B7B">
        <w:rPr>
          <w:rFonts w:ascii="Arial" w:eastAsia="Calibri" w:hAnsi="Arial" w:cs="Arial"/>
          <w:sz w:val="20"/>
          <w:szCs w:val="20"/>
          <w:lang w:eastAsia="en-US"/>
        </w:rPr>
        <w:t xml:space="preserve">para brindar el </w:t>
      </w:r>
      <w:r w:rsidR="0015172E" w:rsidRPr="00BA17E3">
        <w:rPr>
          <w:rFonts w:ascii="Arial" w:eastAsia="Calibri" w:hAnsi="Arial" w:cs="Arial"/>
          <w:b/>
          <w:bCs/>
          <w:sz w:val="20"/>
          <w:szCs w:val="20"/>
          <w:lang w:eastAsia="en-US"/>
        </w:rPr>
        <w:t>Servicio Administrado para la Gestión Operativa de la Coordinación de Monitoreo, Contacto y Riesgo Tecnológico</w:t>
      </w:r>
      <w:r w:rsidR="00BD2B7B" w:rsidRPr="005C4A89">
        <w:rPr>
          <w:rFonts w:ascii="Arial" w:hAnsi="Arial" w:cs="Arial"/>
          <w:sz w:val="20"/>
          <w:szCs w:val="20"/>
        </w:rPr>
        <w:t xml:space="preserve"> </w:t>
      </w:r>
      <w:r w:rsidRPr="005C4A89">
        <w:rPr>
          <w:rFonts w:ascii="Arial" w:hAnsi="Arial" w:cs="Arial"/>
          <w:sz w:val="20"/>
          <w:szCs w:val="20"/>
        </w:rPr>
        <w:t>son:</w:t>
      </w:r>
    </w:p>
    <w:p w14:paraId="0F08C730" w14:textId="77777777" w:rsidR="00CA50BC" w:rsidRPr="005C4A89" w:rsidRDefault="00CA50BC" w:rsidP="00CA50BC">
      <w:pPr>
        <w:widowControl w:val="0"/>
        <w:autoSpaceDE w:val="0"/>
        <w:autoSpaceDN w:val="0"/>
        <w:adjustRightInd w:val="0"/>
        <w:jc w:val="both"/>
        <w:rPr>
          <w:rFonts w:ascii="Arial" w:hAnsi="Arial" w:cs="Arial"/>
          <w:sz w:val="20"/>
          <w:szCs w:val="20"/>
        </w:rPr>
      </w:pPr>
    </w:p>
    <w:p w14:paraId="5ECE2BCA" w14:textId="0D66E715" w:rsidR="00CA50BC" w:rsidRPr="005C4A89" w:rsidRDefault="00CA50BC" w:rsidP="00CA50BC">
      <w:pPr>
        <w:widowControl w:val="0"/>
        <w:autoSpaceDE w:val="0"/>
        <w:autoSpaceDN w:val="0"/>
        <w:adjustRightInd w:val="0"/>
        <w:ind w:left="708"/>
        <w:jc w:val="both"/>
        <w:rPr>
          <w:rFonts w:ascii="Arial" w:hAnsi="Arial" w:cs="Arial"/>
          <w:sz w:val="20"/>
          <w:szCs w:val="20"/>
        </w:rPr>
      </w:pPr>
      <w:r w:rsidRPr="005C4A89">
        <w:rPr>
          <w:rFonts w:ascii="Arial" w:hAnsi="Arial" w:cs="Arial"/>
          <w:sz w:val="20"/>
          <w:szCs w:val="20"/>
        </w:rPr>
        <w:t>•</w:t>
      </w:r>
      <w:r w:rsidRPr="005C4A89">
        <w:rPr>
          <w:rFonts w:ascii="Arial" w:hAnsi="Arial" w:cs="Arial"/>
          <w:sz w:val="20"/>
          <w:szCs w:val="20"/>
        </w:rPr>
        <w:tab/>
        <w:t>Atender y solventar incidentes que estén dentro del catálogo de servicios</w:t>
      </w:r>
      <w:r w:rsidR="00EE48FE" w:rsidRPr="005C4A89">
        <w:rPr>
          <w:rFonts w:ascii="Arial" w:hAnsi="Arial" w:cs="Arial"/>
          <w:sz w:val="20"/>
          <w:szCs w:val="20"/>
        </w:rPr>
        <w:t>.</w:t>
      </w:r>
    </w:p>
    <w:p w14:paraId="4A0459D4" w14:textId="75DA10C1" w:rsidR="00EE48FE" w:rsidRPr="005C4A89" w:rsidRDefault="00CA50BC" w:rsidP="00EE48FE">
      <w:pPr>
        <w:widowControl w:val="0"/>
        <w:autoSpaceDE w:val="0"/>
        <w:autoSpaceDN w:val="0"/>
        <w:adjustRightInd w:val="0"/>
        <w:ind w:left="708"/>
        <w:jc w:val="both"/>
        <w:rPr>
          <w:rFonts w:ascii="Arial" w:hAnsi="Arial" w:cs="Arial"/>
          <w:sz w:val="20"/>
          <w:szCs w:val="20"/>
        </w:rPr>
      </w:pPr>
      <w:r w:rsidRPr="005C4A89">
        <w:rPr>
          <w:rFonts w:ascii="Arial" w:hAnsi="Arial" w:cs="Arial"/>
          <w:sz w:val="20"/>
          <w:szCs w:val="20"/>
        </w:rPr>
        <w:t>•</w:t>
      </w:r>
      <w:r w:rsidRPr="005C4A89">
        <w:rPr>
          <w:rFonts w:ascii="Arial" w:hAnsi="Arial" w:cs="Arial"/>
          <w:sz w:val="20"/>
          <w:szCs w:val="20"/>
        </w:rPr>
        <w:tab/>
        <w:t>Atender y ejecutar requerimientos que estén dentro del catálogo de servicios</w:t>
      </w:r>
    </w:p>
    <w:p w14:paraId="2F91B20B" w14:textId="6445A72A" w:rsidR="00EE48FE" w:rsidRPr="005C4A89" w:rsidRDefault="00EE48FE" w:rsidP="00EE48FE">
      <w:pPr>
        <w:widowControl w:val="0"/>
        <w:autoSpaceDE w:val="0"/>
        <w:autoSpaceDN w:val="0"/>
        <w:adjustRightInd w:val="0"/>
        <w:ind w:left="1440" w:hanging="732"/>
        <w:jc w:val="both"/>
        <w:rPr>
          <w:rFonts w:ascii="Arial" w:hAnsi="Arial" w:cs="Arial"/>
          <w:sz w:val="20"/>
          <w:szCs w:val="20"/>
        </w:rPr>
      </w:pPr>
      <w:r w:rsidRPr="005C4A89">
        <w:rPr>
          <w:rFonts w:ascii="Arial" w:hAnsi="Arial" w:cs="Arial"/>
          <w:sz w:val="20"/>
          <w:szCs w:val="20"/>
        </w:rPr>
        <w:t>•</w:t>
      </w:r>
      <w:r w:rsidRPr="005C4A89">
        <w:rPr>
          <w:rFonts w:ascii="Arial" w:hAnsi="Arial" w:cs="Arial"/>
          <w:sz w:val="20"/>
          <w:szCs w:val="20"/>
        </w:rPr>
        <w:tab/>
        <w:t xml:space="preserve">Brindar </w:t>
      </w:r>
      <w:r w:rsidR="00294E1F" w:rsidRPr="005C4A89">
        <w:rPr>
          <w:rFonts w:ascii="Arial" w:hAnsi="Arial" w:cs="Arial"/>
          <w:sz w:val="20"/>
          <w:szCs w:val="20"/>
        </w:rPr>
        <w:t xml:space="preserve">la </w:t>
      </w:r>
      <w:r w:rsidRPr="005C4A89">
        <w:rPr>
          <w:rFonts w:ascii="Arial" w:hAnsi="Arial" w:cs="Arial"/>
          <w:sz w:val="20"/>
          <w:szCs w:val="20"/>
        </w:rPr>
        <w:t xml:space="preserve">observabilidad </w:t>
      </w:r>
      <w:r w:rsidR="00294E1F" w:rsidRPr="005C4A89">
        <w:rPr>
          <w:rFonts w:ascii="Arial" w:hAnsi="Arial" w:cs="Arial"/>
          <w:sz w:val="20"/>
          <w:szCs w:val="20"/>
        </w:rPr>
        <w:t xml:space="preserve">los cambios de estado </w:t>
      </w:r>
      <w:r w:rsidR="006252FC" w:rsidRPr="005C4A89">
        <w:rPr>
          <w:rFonts w:ascii="Arial" w:hAnsi="Arial" w:cs="Arial"/>
          <w:sz w:val="20"/>
          <w:szCs w:val="20"/>
        </w:rPr>
        <w:t>de la infraestructura</w:t>
      </w:r>
      <w:r w:rsidR="00294E1F" w:rsidRPr="005C4A89">
        <w:rPr>
          <w:rFonts w:ascii="Arial" w:hAnsi="Arial" w:cs="Arial"/>
          <w:sz w:val="20"/>
          <w:szCs w:val="20"/>
        </w:rPr>
        <w:t xml:space="preserve"> sobre la cual se tienen desplegados los servicios y aplicaciones </w:t>
      </w:r>
      <w:r w:rsidR="006252FC" w:rsidRPr="005C4A89">
        <w:rPr>
          <w:rFonts w:ascii="Arial" w:hAnsi="Arial" w:cs="Arial"/>
          <w:sz w:val="20"/>
          <w:szCs w:val="20"/>
        </w:rPr>
        <w:t>del</w:t>
      </w:r>
      <w:r w:rsidR="00294E1F" w:rsidRPr="005C4A89">
        <w:rPr>
          <w:rFonts w:ascii="Arial" w:hAnsi="Arial" w:cs="Arial"/>
          <w:sz w:val="20"/>
          <w:szCs w:val="20"/>
        </w:rPr>
        <w:t xml:space="preserve"> Instituto</w:t>
      </w:r>
      <w:r w:rsidRPr="005C4A89">
        <w:rPr>
          <w:rFonts w:ascii="Arial" w:hAnsi="Arial" w:cs="Arial"/>
          <w:sz w:val="20"/>
          <w:szCs w:val="20"/>
        </w:rPr>
        <w:t xml:space="preserve">. </w:t>
      </w:r>
    </w:p>
    <w:p w14:paraId="6310541B" w14:textId="094757B4" w:rsidR="00294E1F" w:rsidRPr="005C4A89" w:rsidRDefault="00EE48FE" w:rsidP="00EE48FE">
      <w:pPr>
        <w:widowControl w:val="0"/>
        <w:autoSpaceDE w:val="0"/>
        <w:autoSpaceDN w:val="0"/>
        <w:adjustRightInd w:val="0"/>
        <w:ind w:left="708"/>
        <w:jc w:val="both"/>
        <w:rPr>
          <w:rFonts w:ascii="Arial" w:hAnsi="Arial" w:cs="Arial"/>
          <w:sz w:val="20"/>
          <w:szCs w:val="20"/>
        </w:rPr>
      </w:pPr>
      <w:r w:rsidRPr="005C4A89">
        <w:rPr>
          <w:rFonts w:ascii="Arial" w:hAnsi="Arial" w:cs="Arial"/>
          <w:sz w:val="20"/>
          <w:szCs w:val="20"/>
        </w:rPr>
        <w:t>•</w:t>
      </w:r>
      <w:r w:rsidRPr="005C4A89">
        <w:rPr>
          <w:rFonts w:ascii="Arial" w:hAnsi="Arial" w:cs="Arial"/>
          <w:sz w:val="20"/>
          <w:szCs w:val="20"/>
        </w:rPr>
        <w:tab/>
      </w:r>
      <w:r w:rsidR="00294E1F" w:rsidRPr="005C4A89">
        <w:rPr>
          <w:rFonts w:ascii="Arial" w:hAnsi="Arial" w:cs="Arial"/>
          <w:sz w:val="20"/>
          <w:szCs w:val="20"/>
        </w:rPr>
        <w:t xml:space="preserve">Monitorizar la experiencia de usuarios sobre el uso y </w:t>
      </w:r>
      <w:r w:rsidR="006252FC" w:rsidRPr="005C4A89">
        <w:rPr>
          <w:rFonts w:ascii="Arial" w:hAnsi="Arial" w:cs="Arial"/>
          <w:sz w:val="20"/>
          <w:szCs w:val="20"/>
        </w:rPr>
        <w:t>aprovechamiento</w:t>
      </w:r>
      <w:r w:rsidR="00294E1F" w:rsidRPr="005C4A89">
        <w:rPr>
          <w:rFonts w:ascii="Arial" w:hAnsi="Arial" w:cs="Arial"/>
          <w:sz w:val="20"/>
          <w:szCs w:val="20"/>
        </w:rPr>
        <w:t xml:space="preserve"> de los  </w:t>
      </w:r>
    </w:p>
    <w:p w14:paraId="7DE4C919" w14:textId="48A68B49" w:rsidR="00294E1F" w:rsidRPr="005C4A89" w:rsidRDefault="00294E1F" w:rsidP="00294E1F">
      <w:pPr>
        <w:widowControl w:val="0"/>
        <w:autoSpaceDE w:val="0"/>
        <w:autoSpaceDN w:val="0"/>
        <w:adjustRightInd w:val="0"/>
        <w:ind w:left="708"/>
        <w:jc w:val="both"/>
        <w:rPr>
          <w:rFonts w:ascii="Arial" w:hAnsi="Arial" w:cs="Arial"/>
          <w:sz w:val="20"/>
          <w:szCs w:val="20"/>
        </w:rPr>
      </w:pPr>
      <w:r w:rsidRPr="005C4A89">
        <w:rPr>
          <w:rFonts w:ascii="Arial" w:hAnsi="Arial" w:cs="Arial"/>
          <w:sz w:val="20"/>
          <w:szCs w:val="20"/>
        </w:rPr>
        <w:t xml:space="preserve">             servicios y aplicaciones registrados en la </w:t>
      </w:r>
      <w:r w:rsidR="009651AD">
        <w:rPr>
          <w:rFonts w:ascii="Arial" w:hAnsi="Arial" w:cs="Arial"/>
          <w:sz w:val="20"/>
          <w:szCs w:val="20"/>
        </w:rPr>
        <w:t>CMCRT</w:t>
      </w:r>
      <w:r w:rsidRPr="005C4A89">
        <w:rPr>
          <w:rFonts w:ascii="Arial" w:hAnsi="Arial" w:cs="Arial"/>
          <w:sz w:val="20"/>
          <w:szCs w:val="20"/>
        </w:rPr>
        <w:t xml:space="preserve"> </w:t>
      </w:r>
      <w:r w:rsidR="006252FC" w:rsidRPr="005C4A89">
        <w:rPr>
          <w:rFonts w:ascii="Arial" w:hAnsi="Arial" w:cs="Arial"/>
          <w:sz w:val="20"/>
          <w:szCs w:val="20"/>
        </w:rPr>
        <w:t>del</w:t>
      </w:r>
      <w:r w:rsidRPr="005C4A89">
        <w:rPr>
          <w:rFonts w:ascii="Arial" w:hAnsi="Arial" w:cs="Arial"/>
          <w:sz w:val="20"/>
          <w:szCs w:val="20"/>
        </w:rPr>
        <w:t xml:space="preserve"> Instituto.</w:t>
      </w:r>
    </w:p>
    <w:p w14:paraId="2EBDB10E" w14:textId="77777777" w:rsidR="00294E1F" w:rsidRPr="005C4A89" w:rsidRDefault="00294E1F" w:rsidP="00294E1F">
      <w:pPr>
        <w:widowControl w:val="0"/>
        <w:autoSpaceDE w:val="0"/>
        <w:autoSpaceDN w:val="0"/>
        <w:adjustRightInd w:val="0"/>
        <w:ind w:left="708"/>
        <w:jc w:val="both"/>
        <w:rPr>
          <w:rFonts w:ascii="Arial" w:hAnsi="Arial" w:cs="Arial"/>
          <w:sz w:val="20"/>
          <w:szCs w:val="20"/>
        </w:rPr>
      </w:pPr>
      <w:r w:rsidRPr="005C4A89">
        <w:rPr>
          <w:rFonts w:ascii="Arial" w:hAnsi="Arial" w:cs="Arial"/>
          <w:sz w:val="20"/>
          <w:szCs w:val="20"/>
        </w:rPr>
        <w:lastRenderedPageBreak/>
        <w:t>•</w:t>
      </w:r>
      <w:r w:rsidRPr="005C4A89">
        <w:rPr>
          <w:rFonts w:ascii="Arial" w:hAnsi="Arial" w:cs="Arial"/>
          <w:sz w:val="20"/>
          <w:szCs w:val="20"/>
        </w:rPr>
        <w:tab/>
        <w:t xml:space="preserve">Generar reportes y estadísticas del comportamiento operativo y funcional de </w:t>
      </w:r>
    </w:p>
    <w:p w14:paraId="1E9E1570" w14:textId="7EC54399" w:rsidR="00294E1F" w:rsidRPr="005C4A89" w:rsidRDefault="00294E1F" w:rsidP="00294E1F">
      <w:pPr>
        <w:widowControl w:val="0"/>
        <w:autoSpaceDE w:val="0"/>
        <w:autoSpaceDN w:val="0"/>
        <w:adjustRightInd w:val="0"/>
        <w:ind w:left="708"/>
        <w:jc w:val="both"/>
        <w:rPr>
          <w:rFonts w:ascii="Arial" w:hAnsi="Arial" w:cs="Arial"/>
          <w:sz w:val="20"/>
          <w:szCs w:val="20"/>
        </w:rPr>
      </w:pPr>
      <w:r w:rsidRPr="005C4A89">
        <w:rPr>
          <w:rFonts w:ascii="Arial" w:hAnsi="Arial" w:cs="Arial"/>
          <w:sz w:val="20"/>
          <w:szCs w:val="20"/>
        </w:rPr>
        <w:t xml:space="preserve">             servicios y aplicaciones </w:t>
      </w:r>
      <w:r w:rsidR="006252FC" w:rsidRPr="005C4A89">
        <w:rPr>
          <w:rFonts w:ascii="Arial" w:hAnsi="Arial" w:cs="Arial"/>
          <w:sz w:val="20"/>
          <w:szCs w:val="20"/>
        </w:rPr>
        <w:t>del</w:t>
      </w:r>
      <w:r w:rsidRPr="005C4A89">
        <w:rPr>
          <w:rFonts w:ascii="Arial" w:hAnsi="Arial" w:cs="Arial"/>
          <w:sz w:val="20"/>
          <w:szCs w:val="20"/>
        </w:rPr>
        <w:t xml:space="preserve"> Instituto.</w:t>
      </w:r>
    </w:p>
    <w:p w14:paraId="061BC006" w14:textId="6A2EC072" w:rsidR="00CA50BC" w:rsidRPr="005C4A89" w:rsidRDefault="00CA50BC" w:rsidP="00EE48FE">
      <w:pPr>
        <w:widowControl w:val="0"/>
        <w:autoSpaceDE w:val="0"/>
        <w:autoSpaceDN w:val="0"/>
        <w:adjustRightInd w:val="0"/>
        <w:jc w:val="both"/>
        <w:rPr>
          <w:rFonts w:ascii="Arial" w:hAnsi="Arial" w:cs="Arial"/>
          <w:sz w:val="20"/>
          <w:szCs w:val="20"/>
        </w:rPr>
      </w:pPr>
    </w:p>
    <w:p w14:paraId="7A81C8C8" w14:textId="0CFF1EEB" w:rsidR="00CA50BC" w:rsidRPr="005C4A89" w:rsidRDefault="005D5DA5"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Toda vez que a</w:t>
      </w:r>
      <w:r w:rsidR="00CA50BC" w:rsidRPr="005C4A89">
        <w:rPr>
          <w:rFonts w:ascii="Arial" w:hAnsi="Arial" w:cs="Arial"/>
          <w:sz w:val="20"/>
          <w:szCs w:val="20"/>
        </w:rPr>
        <w:t>lgunos incidentes</w:t>
      </w:r>
      <w:r w:rsidRPr="005C4A89">
        <w:rPr>
          <w:rFonts w:ascii="Arial" w:hAnsi="Arial" w:cs="Arial"/>
          <w:sz w:val="20"/>
          <w:szCs w:val="20"/>
        </w:rPr>
        <w:t xml:space="preserve"> o </w:t>
      </w:r>
      <w:r w:rsidR="00CA50BC" w:rsidRPr="005C4A89">
        <w:rPr>
          <w:rFonts w:ascii="Arial" w:hAnsi="Arial" w:cs="Arial"/>
          <w:sz w:val="20"/>
          <w:szCs w:val="20"/>
        </w:rPr>
        <w:t>requerimientos resultan más complejos y críticos, ya sea porque se va complicando su resolución y escapan a las actividades relacionadas con el soporte o bien por algunas razones que están fuera del alcance del servicio establecido</w:t>
      </w:r>
      <w:r w:rsidR="009D0D5F">
        <w:rPr>
          <w:rFonts w:ascii="Arial" w:hAnsi="Arial" w:cs="Arial"/>
          <w:sz w:val="20"/>
          <w:szCs w:val="20"/>
        </w:rPr>
        <w:t>, e</w:t>
      </w:r>
      <w:r w:rsidR="00CA50BC" w:rsidRPr="005C4A89">
        <w:rPr>
          <w:rFonts w:ascii="Arial" w:hAnsi="Arial" w:cs="Arial"/>
          <w:sz w:val="20"/>
          <w:szCs w:val="20"/>
        </w:rPr>
        <w:t>n estos casos se aplica una matriz de escalamiento o notificación (acordada y aprobada por el IMSS y basada en un Proceso de Administración de Incidentes), cuyo fin es alertar e informar de la problemática y así promover su resolución. Esta labor implica un seguimiento a cada incidente/requerimiento desde la asignación hasta su resolución, vía herramienta de administración de incidentes y requerimientos.</w:t>
      </w:r>
    </w:p>
    <w:p w14:paraId="72743F25" w14:textId="77777777" w:rsidR="006252FC" w:rsidRPr="005C4A89" w:rsidRDefault="006252FC" w:rsidP="00CA50BC">
      <w:pPr>
        <w:widowControl w:val="0"/>
        <w:autoSpaceDE w:val="0"/>
        <w:autoSpaceDN w:val="0"/>
        <w:adjustRightInd w:val="0"/>
        <w:jc w:val="both"/>
        <w:rPr>
          <w:rFonts w:ascii="Arial" w:hAnsi="Arial" w:cs="Arial"/>
          <w:sz w:val="20"/>
          <w:szCs w:val="20"/>
        </w:rPr>
      </w:pPr>
    </w:p>
    <w:p w14:paraId="60008DAD" w14:textId="27EB633D" w:rsidR="00CA50BC" w:rsidRPr="005C4A89" w:rsidRDefault="00CA50BC"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 xml:space="preserve">El </w:t>
      </w:r>
      <w:r w:rsidR="00D83860" w:rsidRPr="00D83860">
        <w:rPr>
          <w:rFonts w:ascii="Arial" w:eastAsia="Calibri" w:hAnsi="Arial" w:cs="Arial"/>
          <w:b/>
          <w:bCs/>
          <w:sz w:val="20"/>
          <w:szCs w:val="20"/>
          <w:lang w:eastAsia="en-US"/>
        </w:rPr>
        <w:t>licitante</w:t>
      </w:r>
      <w:r w:rsidR="00C80FEA">
        <w:rPr>
          <w:rFonts w:ascii="Arial" w:eastAsia="Calibri" w:hAnsi="Arial" w:cs="Arial"/>
          <w:b/>
          <w:bCs/>
          <w:sz w:val="20"/>
          <w:szCs w:val="20"/>
          <w:lang w:eastAsia="en-US"/>
        </w:rPr>
        <w:t xml:space="preserve"> adjudicado</w:t>
      </w:r>
      <w:r w:rsidR="00D83860">
        <w:rPr>
          <w:rFonts w:ascii="Arial" w:eastAsia="Calibri" w:hAnsi="Arial" w:cs="Arial"/>
          <w:sz w:val="20"/>
          <w:szCs w:val="20"/>
          <w:lang w:eastAsia="en-US"/>
        </w:rPr>
        <w:t xml:space="preserve"> </w:t>
      </w:r>
      <w:r w:rsidR="00BD2B7B">
        <w:rPr>
          <w:rFonts w:ascii="Arial" w:eastAsia="Calibri" w:hAnsi="Arial" w:cs="Arial"/>
          <w:sz w:val="20"/>
          <w:szCs w:val="20"/>
          <w:lang w:eastAsia="en-US"/>
        </w:rPr>
        <w:t xml:space="preserve">para brindar el </w:t>
      </w:r>
      <w:r w:rsidR="0015172E" w:rsidRPr="00BA17E3">
        <w:rPr>
          <w:rFonts w:ascii="Arial" w:eastAsia="Calibri" w:hAnsi="Arial" w:cs="Arial"/>
          <w:b/>
          <w:bCs/>
          <w:sz w:val="20"/>
          <w:szCs w:val="20"/>
          <w:lang w:eastAsia="en-US"/>
        </w:rPr>
        <w:t>Servicio Administrado para la Gestión Operativa de la Coordinación de Monitoreo, Contacto y Riesgo Tecnológico</w:t>
      </w:r>
      <w:r w:rsidR="00BD2B7B" w:rsidRPr="005C4A89">
        <w:rPr>
          <w:rFonts w:ascii="Arial" w:hAnsi="Arial" w:cs="Arial"/>
          <w:sz w:val="20"/>
          <w:szCs w:val="20"/>
        </w:rPr>
        <w:t xml:space="preserve"> </w:t>
      </w:r>
      <w:r w:rsidRPr="005C4A89">
        <w:rPr>
          <w:rFonts w:ascii="Arial" w:hAnsi="Arial" w:cs="Arial"/>
          <w:sz w:val="20"/>
          <w:szCs w:val="20"/>
        </w:rPr>
        <w:t xml:space="preserve">atenderá los incidentes y/o requerimientos con base a la clasificación y/o prioridad que le sean asignados, con base a una categorización previamente definida y validada por el Instituto para ser resuelta vía remota, siendo esto, la elegibilidad de los incidentes y/o requerimientos a ser solucionados por el </w:t>
      </w:r>
      <w:r w:rsidR="00D83860" w:rsidRPr="00C80FEA">
        <w:rPr>
          <w:rFonts w:ascii="Arial" w:hAnsi="Arial" w:cs="Arial"/>
          <w:b/>
          <w:bCs/>
          <w:sz w:val="20"/>
          <w:szCs w:val="20"/>
        </w:rPr>
        <w:t>licitante</w:t>
      </w:r>
      <w:r w:rsidR="00C80FEA">
        <w:rPr>
          <w:rFonts w:ascii="Arial" w:hAnsi="Arial" w:cs="Arial"/>
          <w:sz w:val="20"/>
          <w:szCs w:val="20"/>
        </w:rPr>
        <w:t xml:space="preserve"> </w:t>
      </w:r>
      <w:r w:rsidR="00C80FEA">
        <w:rPr>
          <w:rFonts w:ascii="Arial" w:eastAsia="Calibri" w:hAnsi="Arial" w:cs="Arial"/>
          <w:b/>
          <w:bCs/>
          <w:sz w:val="20"/>
          <w:szCs w:val="20"/>
          <w:lang w:eastAsia="en-US"/>
        </w:rPr>
        <w:t>adjudicado</w:t>
      </w:r>
      <w:r w:rsidR="00D83860">
        <w:rPr>
          <w:rFonts w:ascii="Arial" w:hAnsi="Arial" w:cs="Arial"/>
          <w:sz w:val="20"/>
          <w:szCs w:val="20"/>
        </w:rPr>
        <w:t xml:space="preserve"> </w:t>
      </w:r>
      <w:r w:rsidRPr="005C4A89">
        <w:rPr>
          <w:rFonts w:ascii="Arial" w:hAnsi="Arial" w:cs="Arial"/>
          <w:sz w:val="20"/>
          <w:szCs w:val="20"/>
        </w:rPr>
        <w:t xml:space="preserve">en este servicio. Esta elegibilidad será definida por el Instituto y actualizada regularmente de manera que el </w:t>
      </w:r>
      <w:r w:rsidR="00D83860" w:rsidRPr="00C80FEA">
        <w:rPr>
          <w:rFonts w:ascii="Arial" w:hAnsi="Arial" w:cs="Arial"/>
          <w:b/>
          <w:bCs/>
          <w:sz w:val="20"/>
          <w:szCs w:val="20"/>
        </w:rPr>
        <w:t>licitante</w:t>
      </w:r>
      <w:r w:rsidR="00C80FEA">
        <w:rPr>
          <w:rFonts w:ascii="Arial" w:hAnsi="Arial" w:cs="Arial"/>
          <w:sz w:val="20"/>
          <w:szCs w:val="20"/>
        </w:rPr>
        <w:t xml:space="preserve"> </w:t>
      </w:r>
      <w:r w:rsidR="00C80FEA">
        <w:rPr>
          <w:rFonts w:ascii="Arial" w:eastAsia="Calibri" w:hAnsi="Arial" w:cs="Arial"/>
          <w:b/>
          <w:bCs/>
          <w:sz w:val="20"/>
          <w:szCs w:val="20"/>
          <w:lang w:eastAsia="en-US"/>
        </w:rPr>
        <w:t>adjudicado</w:t>
      </w:r>
      <w:r w:rsidR="00D83860">
        <w:rPr>
          <w:rFonts w:ascii="Arial" w:hAnsi="Arial" w:cs="Arial"/>
          <w:sz w:val="20"/>
          <w:szCs w:val="20"/>
        </w:rPr>
        <w:t xml:space="preserve"> </w:t>
      </w:r>
      <w:r w:rsidRPr="005C4A89">
        <w:rPr>
          <w:rFonts w:ascii="Arial" w:hAnsi="Arial" w:cs="Arial"/>
          <w:sz w:val="20"/>
          <w:szCs w:val="20"/>
        </w:rPr>
        <w:t>tenga actualizada esta información</w:t>
      </w:r>
      <w:r w:rsidR="00841770" w:rsidRPr="005C4A89">
        <w:rPr>
          <w:rFonts w:ascii="Arial" w:hAnsi="Arial" w:cs="Arial"/>
          <w:sz w:val="20"/>
          <w:szCs w:val="20"/>
        </w:rPr>
        <w:t>.</w:t>
      </w:r>
    </w:p>
    <w:p w14:paraId="10480AC8" w14:textId="77777777" w:rsidR="00CA50BC" w:rsidRPr="005C4A89" w:rsidRDefault="00CA50BC" w:rsidP="00CA50BC">
      <w:pPr>
        <w:widowControl w:val="0"/>
        <w:autoSpaceDE w:val="0"/>
        <w:autoSpaceDN w:val="0"/>
        <w:adjustRightInd w:val="0"/>
        <w:jc w:val="both"/>
        <w:rPr>
          <w:rFonts w:ascii="Arial" w:hAnsi="Arial" w:cs="Arial"/>
          <w:sz w:val="20"/>
          <w:szCs w:val="20"/>
        </w:rPr>
      </w:pPr>
    </w:p>
    <w:p w14:paraId="36D24178" w14:textId="2D61F4A4" w:rsidR="00CA50BC" w:rsidRPr="005C4A89" w:rsidRDefault="00CA50BC"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 xml:space="preserve">El </w:t>
      </w:r>
      <w:r w:rsidR="00D83860" w:rsidRPr="00D83860">
        <w:rPr>
          <w:rFonts w:ascii="Arial" w:hAnsi="Arial" w:cs="Arial"/>
          <w:b/>
          <w:bCs/>
          <w:sz w:val="20"/>
          <w:szCs w:val="20"/>
        </w:rPr>
        <w:t>licitante</w:t>
      </w:r>
      <w:r w:rsidR="00C80FEA">
        <w:rPr>
          <w:rFonts w:ascii="Arial" w:hAnsi="Arial" w:cs="Arial"/>
          <w:b/>
          <w:bCs/>
          <w:sz w:val="20"/>
          <w:szCs w:val="20"/>
        </w:rPr>
        <w:t xml:space="preserve"> </w:t>
      </w:r>
      <w:r w:rsidR="00C80FEA">
        <w:rPr>
          <w:rFonts w:ascii="Arial" w:eastAsia="Calibri" w:hAnsi="Arial" w:cs="Arial"/>
          <w:b/>
          <w:bCs/>
          <w:sz w:val="20"/>
          <w:szCs w:val="20"/>
          <w:lang w:eastAsia="en-US"/>
        </w:rPr>
        <w:t>adjudicado</w:t>
      </w:r>
      <w:r w:rsidR="00D83860">
        <w:rPr>
          <w:rFonts w:ascii="Arial" w:hAnsi="Arial" w:cs="Arial"/>
          <w:sz w:val="20"/>
          <w:szCs w:val="20"/>
        </w:rPr>
        <w:t xml:space="preserve"> </w:t>
      </w:r>
      <w:r w:rsidRPr="005C4A89">
        <w:rPr>
          <w:rFonts w:ascii="Arial" w:hAnsi="Arial" w:cs="Arial"/>
          <w:sz w:val="20"/>
          <w:szCs w:val="20"/>
        </w:rPr>
        <w:t>deberá apegarse al procedimiento de atención que el IMSS especifique, así como el estricto seguimiento de premisas de servicio que Instituto implemente para el Servicio de Soporte</w:t>
      </w:r>
      <w:r w:rsidR="00C80FEA">
        <w:rPr>
          <w:rFonts w:ascii="Arial" w:hAnsi="Arial" w:cs="Arial"/>
          <w:sz w:val="20"/>
          <w:szCs w:val="20"/>
        </w:rPr>
        <w:t xml:space="preserve"> Técnico</w:t>
      </w:r>
      <w:r w:rsidR="00A5366D" w:rsidRPr="005C4A89">
        <w:rPr>
          <w:rFonts w:ascii="Arial" w:hAnsi="Arial" w:cs="Arial"/>
          <w:sz w:val="20"/>
          <w:szCs w:val="20"/>
        </w:rPr>
        <w:t>.</w:t>
      </w:r>
    </w:p>
    <w:p w14:paraId="3B2675E1" w14:textId="77777777" w:rsidR="00CA50BC" w:rsidRPr="005C4A89" w:rsidRDefault="00CA50BC" w:rsidP="00CA50BC">
      <w:pPr>
        <w:widowControl w:val="0"/>
        <w:autoSpaceDE w:val="0"/>
        <w:autoSpaceDN w:val="0"/>
        <w:adjustRightInd w:val="0"/>
        <w:jc w:val="both"/>
        <w:rPr>
          <w:rFonts w:ascii="Arial" w:hAnsi="Arial" w:cs="Arial"/>
          <w:sz w:val="20"/>
          <w:szCs w:val="20"/>
        </w:rPr>
      </w:pPr>
    </w:p>
    <w:p w14:paraId="4D85180C" w14:textId="4F3D35D4" w:rsidR="00CA50BC" w:rsidRPr="005C4A89" w:rsidRDefault="00CA50BC" w:rsidP="00CA50BC">
      <w:pPr>
        <w:widowControl w:val="0"/>
        <w:autoSpaceDE w:val="0"/>
        <w:autoSpaceDN w:val="0"/>
        <w:adjustRightInd w:val="0"/>
        <w:jc w:val="both"/>
        <w:rPr>
          <w:rFonts w:ascii="Arial" w:hAnsi="Arial" w:cs="Arial"/>
          <w:sz w:val="20"/>
          <w:szCs w:val="20"/>
        </w:rPr>
      </w:pPr>
      <w:r w:rsidRPr="005C4A89">
        <w:rPr>
          <w:rFonts w:ascii="Arial" w:hAnsi="Arial" w:cs="Arial"/>
          <w:sz w:val="20"/>
          <w:szCs w:val="20"/>
        </w:rPr>
        <w:t>Este servicio incluye la notificación de la solución de los reportes al Instituto, así como la documentación de la solución en la herramienta de incidentes que el Instituto designe</w:t>
      </w:r>
      <w:r w:rsidR="00A5366D" w:rsidRPr="005C4A89">
        <w:rPr>
          <w:rFonts w:ascii="Arial" w:hAnsi="Arial" w:cs="Arial"/>
          <w:sz w:val="20"/>
          <w:szCs w:val="20"/>
        </w:rPr>
        <w:t>.</w:t>
      </w:r>
    </w:p>
    <w:p w14:paraId="05F86000" w14:textId="77777777" w:rsidR="00CA50BC" w:rsidRPr="005C4A89" w:rsidRDefault="00CA50BC" w:rsidP="00CA50BC">
      <w:pPr>
        <w:autoSpaceDE w:val="0"/>
        <w:autoSpaceDN w:val="0"/>
        <w:adjustRightInd w:val="0"/>
        <w:jc w:val="both"/>
        <w:rPr>
          <w:rFonts w:ascii="Arial" w:hAnsi="Arial" w:cs="Arial"/>
          <w:sz w:val="20"/>
          <w:szCs w:val="20"/>
        </w:rPr>
      </w:pPr>
    </w:p>
    <w:bookmarkEnd w:id="18"/>
    <w:p w14:paraId="15EDF34A" w14:textId="77777777" w:rsidR="002D1247" w:rsidRPr="005C4A89" w:rsidRDefault="002D1247" w:rsidP="002D1247">
      <w:pPr>
        <w:autoSpaceDE w:val="0"/>
        <w:autoSpaceDN w:val="0"/>
        <w:adjustRightInd w:val="0"/>
        <w:jc w:val="both"/>
        <w:rPr>
          <w:rFonts w:ascii="Arial" w:hAnsi="Arial" w:cs="Arial"/>
          <w:sz w:val="20"/>
          <w:szCs w:val="20"/>
        </w:rPr>
      </w:pPr>
    </w:p>
    <w:p w14:paraId="649B19C0" w14:textId="77777777" w:rsidR="002D1247" w:rsidRPr="00910F6F" w:rsidRDefault="002D1247" w:rsidP="00910F6F">
      <w:pPr>
        <w:rPr>
          <w:rFonts w:ascii="Arial" w:eastAsia="MS Mincho" w:hAnsi="Arial" w:cs="Arial"/>
          <w:b/>
          <w:bCs/>
          <w:sz w:val="20"/>
          <w:szCs w:val="20"/>
        </w:rPr>
      </w:pPr>
      <w:bookmarkStart w:id="19" w:name="_Toc56635924"/>
      <w:bookmarkStart w:id="20" w:name="_Toc56636018"/>
      <w:r w:rsidRPr="00910F6F">
        <w:rPr>
          <w:rFonts w:ascii="Arial" w:hAnsi="Arial" w:cs="Arial"/>
          <w:b/>
          <w:bCs/>
          <w:sz w:val="20"/>
          <w:szCs w:val="20"/>
        </w:rPr>
        <w:t>Seguridad de la Información</w:t>
      </w:r>
      <w:bookmarkEnd w:id="19"/>
      <w:bookmarkEnd w:id="20"/>
    </w:p>
    <w:p w14:paraId="2D37B99C" w14:textId="77777777" w:rsidR="002D1247" w:rsidRPr="005C4A89" w:rsidRDefault="002D1247" w:rsidP="002D1247">
      <w:pPr>
        <w:autoSpaceDE w:val="0"/>
        <w:autoSpaceDN w:val="0"/>
        <w:adjustRightInd w:val="0"/>
        <w:jc w:val="both"/>
        <w:rPr>
          <w:rFonts w:ascii="Arial" w:eastAsia="MS Mincho" w:hAnsi="Arial" w:cs="Arial"/>
          <w:sz w:val="20"/>
          <w:szCs w:val="20"/>
        </w:rPr>
      </w:pPr>
    </w:p>
    <w:p w14:paraId="4DD86DDD" w14:textId="1385BCD4" w:rsidR="002D1247" w:rsidRPr="005C4A89" w:rsidRDefault="00555C09" w:rsidP="002D1247">
      <w:p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 xml:space="preserve">En relación con la Seguridad de la información por la naturaleza del </w:t>
      </w:r>
      <w:r w:rsidR="00672903" w:rsidRPr="00B65B4E">
        <w:rPr>
          <w:rFonts w:ascii="Arial" w:eastAsia="MS Mincho" w:hAnsi="Arial" w:cs="Arial"/>
          <w:b/>
          <w:bCs/>
          <w:sz w:val="20"/>
          <w:szCs w:val="20"/>
          <w:lang w:val="es-ES_tradnl"/>
        </w:rPr>
        <w:t xml:space="preserve">Servicio Administrado para la Gestión Operativa de la Coordinación de Monitoreo, Contacto y Riesgo </w:t>
      </w:r>
      <w:r w:rsidR="00F46E5E" w:rsidRPr="00B65B4E">
        <w:rPr>
          <w:rFonts w:ascii="Arial" w:eastAsia="MS Mincho" w:hAnsi="Arial" w:cs="Arial"/>
          <w:b/>
          <w:bCs/>
          <w:sz w:val="20"/>
          <w:szCs w:val="20"/>
          <w:lang w:val="es-ES_tradnl"/>
        </w:rPr>
        <w:t>Tecnológico</w:t>
      </w:r>
      <w:r w:rsidR="00F46E5E">
        <w:rPr>
          <w:rFonts w:ascii="Arial" w:eastAsia="MS Mincho" w:hAnsi="Arial" w:cs="Arial"/>
          <w:sz w:val="20"/>
          <w:szCs w:val="20"/>
          <w:lang w:val="es-ES_tradnl"/>
        </w:rPr>
        <w:t>,</w:t>
      </w:r>
      <w:r w:rsidRPr="005C4A89">
        <w:rPr>
          <w:rFonts w:ascii="Arial" w:eastAsia="MS Mincho" w:hAnsi="Arial" w:cs="Arial"/>
          <w:sz w:val="20"/>
          <w:szCs w:val="20"/>
          <w:lang w:val="es-ES_tradnl"/>
        </w:rPr>
        <w:t xml:space="preserve"> </w:t>
      </w:r>
      <w:r w:rsidR="00F61F4B" w:rsidRPr="005C4A89">
        <w:rPr>
          <w:rFonts w:ascii="Arial" w:eastAsia="MS Mincho" w:hAnsi="Arial" w:cs="Arial"/>
          <w:sz w:val="20"/>
          <w:szCs w:val="20"/>
          <w:lang w:val="es-ES_tradnl"/>
        </w:rPr>
        <w:t xml:space="preserve">que </w:t>
      </w:r>
      <w:r w:rsidRPr="005C4A89">
        <w:rPr>
          <w:rFonts w:ascii="Arial" w:eastAsia="MS Mincho" w:hAnsi="Arial" w:cs="Arial"/>
          <w:sz w:val="20"/>
          <w:szCs w:val="20"/>
          <w:lang w:val="es-ES_tradnl"/>
        </w:rPr>
        <w:t xml:space="preserve">el </w:t>
      </w:r>
      <w:r w:rsidRPr="00D83860">
        <w:rPr>
          <w:rFonts w:ascii="Arial" w:eastAsia="MS Mincho" w:hAnsi="Arial" w:cs="Arial"/>
          <w:b/>
          <w:bCs/>
          <w:sz w:val="20"/>
          <w:szCs w:val="20"/>
          <w:lang w:val="es-ES_tradnl"/>
        </w:rPr>
        <w:t xml:space="preserve">proveedor </w:t>
      </w:r>
      <w:r w:rsidR="00D83860" w:rsidRPr="00D83860">
        <w:rPr>
          <w:rFonts w:ascii="Arial" w:eastAsia="MS Mincho" w:hAnsi="Arial" w:cs="Arial"/>
          <w:b/>
          <w:bCs/>
          <w:sz w:val="20"/>
          <w:szCs w:val="20"/>
          <w:lang w:val="es-ES_tradnl"/>
        </w:rPr>
        <w:t>adjudicado</w:t>
      </w:r>
      <w:r w:rsidR="00D83860">
        <w:rPr>
          <w:rFonts w:ascii="Arial" w:eastAsia="MS Mincho" w:hAnsi="Arial" w:cs="Arial"/>
          <w:sz w:val="20"/>
          <w:szCs w:val="20"/>
          <w:lang w:val="es-ES_tradnl"/>
        </w:rPr>
        <w:t xml:space="preserve"> </w:t>
      </w:r>
      <w:r w:rsidR="0080595D" w:rsidRPr="005C4A89">
        <w:rPr>
          <w:rFonts w:ascii="Arial" w:eastAsia="MS Mincho" w:hAnsi="Arial" w:cs="Arial"/>
          <w:sz w:val="20"/>
          <w:szCs w:val="20"/>
          <w:lang w:val="es-ES_tradnl"/>
        </w:rPr>
        <w:t>tenga acceso,</w:t>
      </w:r>
      <w:r w:rsidRPr="005C4A89">
        <w:rPr>
          <w:rFonts w:ascii="Arial" w:eastAsia="MS Mincho" w:hAnsi="Arial" w:cs="Arial"/>
          <w:sz w:val="20"/>
          <w:szCs w:val="20"/>
          <w:lang w:val="es-ES_tradnl"/>
        </w:rPr>
        <w:t xml:space="preserve"> esta información se refiere </w:t>
      </w:r>
      <w:r w:rsidR="002D1247" w:rsidRPr="005C4A89">
        <w:rPr>
          <w:rFonts w:ascii="Arial" w:eastAsia="MS Mincho" w:hAnsi="Arial" w:cs="Arial"/>
          <w:sz w:val="20"/>
          <w:szCs w:val="20"/>
        </w:rPr>
        <w:t xml:space="preserve">a cualquier activo, acciones u otras propiedades, incluyendo propiedades de terceros. </w:t>
      </w:r>
    </w:p>
    <w:p w14:paraId="02FB891C" w14:textId="77777777" w:rsidR="002D1247" w:rsidRPr="005C4A89" w:rsidRDefault="002D1247" w:rsidP="002D1247">
      <w:pPr>
        <w:autoSpaceDE w:val="0"/>
        <w:autoSpaceDN w:val="0"/>
        <w:adjustRightInd w:val="0"/>
        <w:jc w:val="both"/>
        <w:rPr>
          <w:rFonts w:ascii="Arial" w:eastAsia="MS Mincho" w:hAnsi="Arial" w:cs="Arial"/>
          <w:sz w:val="20"/>
          <w:szCs w:val="20"/>
        </w:rPr>
      </w:pPr>
    </w:p>
    <w:p w14:paraId="06C7B823" w14:textId="6F941B51" w:rsidR="002D1247" w:rsidRPr="005C4A89" w:rsidRDefault="002D1247" w:rsidP="002D1247">
      <w:pPr>
        <w:autoSpaceDE w:val="0"/>
        <w:autoSpaceDN w:val="0"/>
        <w:adjustRightInd w:val="0"/>
        <w:jc w:val="both"/>
        <w:rPr>
          <w:rFonts w:ascii="Arial" w:eastAsia="MS Mincho" w:hAnsi="Arial" w:cs="Arial"/>
          <w:sz w:val="20"/>
          <w:szCs w:val="20"/>
        </w:rPr>
      </w:pPr>
      <w:r w:rsidRPr="005C4A89">
        <w:rPr>
          <w:rFonts w:ascii="Arial" w:eastAsia="MS Mincho" w:hAnsi="Arial" w:cs="Arial"/>
          <w:sz w:val="20"/>
          <w:szCs w:val="20"/>
        </w:rPr>
        <w:t xml:space="preserve">Los </w:t>
      </w:r>
      <w:r w:rsidR="004445D4" w:rsidRPr="005C4A89">
        <w:rPr>
          <w:rFonts w:ascii="Arial" w:eastAsia="MS Mincho" w:hAnsi="Arial" w:cs="Arial"/>
          <w:sz w:val="20"/>
          <w:szCs w:val="20"/>
        </w:rPr>
        <w:t xml:space="preserve">recursos especializados </w:t>
      </w:r>
      <w:r w:rsidRPr="005C4A89">
        <w:rPr>
          <w:rFonts w:ascii="Arial" w:eastAsia="MS Mincho" w:hAnsi="Arial" w:cs="Arial"/>
          <w:sz w:val="20"/>
          <w:szCs w:val="20"/>
        </w:rPr>
        <w:t xml:space="preserve">en el servicio deberán cumplir con lo siguiente: </w:t>
      </w:r>
    </w:p>
    <w:p w14:paraId="36EFDCB3" w14:textId="77777777" w:rsidR="002D1247" w:rsidRPr="005C4A89" w:rsidRDefault="002D1247" w:rsidP="002D1247">
      <w:pPr>
        <w:autoSpaceDE w:val="0"/>
        <w:autoSpaceDN w:val="0"/>
        <w:adjustRightInd w:val="0"/>
        <w:jc w:val="both"/>
        <w:rPr>
          <w:rFonts w:ascii="Arial" w:hAnsi="Arial" w:cs="Arial"/>
          <w:sz w:val="20"/>
          <w:szCs w:val="20"/>
        </w:rPr>
      </w:pPr>
    </w:p>
    <w:p w14:paraId="2AF2A286" w14:textId="77777777" w:rsidR="002D1247" w:rsidRPr="005C4A89" w:rsidRDefault="002D1247" w:rsidP="002D1247">
      <w:pPr>
        <w:widowControl w:val="0"/>
        <w:numPr>
          <w:ilvl w:val="0"/>
          <w:numId w:val="75"/>
        </w:numPr>
        <w:tabs>
          <w:tab w:val="left" w:pos="3960"/>
        </w:tabs>
        <w:suppressAutoHyphens/>
        <w:overflowPunct w:val="0"/>
        <w:jc w:val="both"/>
        <w:rPr>
          <w:rFonts w:ascii="Arial" w:hAnsi="Arial" w:cs="Arial"/>
          <w:color w:val="000000"/>
          <w:sz w:val="20"/>
          <w:szCs w:val="20"/>
          <w:lang w:eastAsia="es-MX"/>
        </w:rPr>
      </w:pPr>
      <w:r w:rsidRPr="005C4A89">
        <w:rPr>
          <w:rFonts w:ascii="Arial" w:hAnsi="Arial" w:cs="Arial"/>
          <w:color w:val="000000"/>
          <w:sz w:val="20"/>
          <w:szCs w:val="20"/>
          <w:lang w:eastAsia="es-MX"/>
        </w:rPr>
        <w:t xml:space="preserve">No retirar bienes de las instalaciones del IMSS sin previa autorización. </w:t>
      </w:r>
    </w:p>
    <w:p w14:paraId="3951C1A0" w14:textId="7660D933" w:rsidR="002D1247" w:rsidRPr="005C4A89" w:rsidRDefault="002D1247" w:rsidP="002D1247">
      <w:pPr>
        <w:widowControl w:val="0"/>
        <w:numPr>
          <w:ilvl w:val="0"/>
          <w:numId w:val="75"/>
        </w:numPr>
        <w:tabs>
          <w:tab w:val="left" w:pos="3960"/>
        </w:tabs>
        <w:suppressAutoHyphens/>
        <w:overflowPunct w:val="0"/>
        <w:jc w:val="both"/>
        <w:rPr>
          <w:rFonts w:ascii="Arial" w:hAnsi="Arial" w:cs="Arial"/>
          <w:color w:val="000000"/>
          <w:sz w:val="20"/>
          <w:szCs w:val="20"/>
          <w:lang w:eastAsia="es-MX"/>
        </w:rPr>
      </w:pPr>
      <w:r w:rsidRPr="005C4A89">
        <w:rPr>
          <w:rFonts w:ascii="Arial" w:hAnsi="Arial" w:cs="Arial"/>
          <w:color w:val="000000"/>
          <w:sz w:val="20"/>
          <w:szCs w:val="20"/>
          <w:lang w:eastAsia="es-MX"/>
        </w:rPr>
        <w:t xml:space="preserve">Utilizar los activos del IMSS únicamente para los efectos del presente servicio, bajo las normas y/o políticas actuales y futuras establecidas por el Instituto </w:t>
      </w:r>
      <w:r w:rsidR="0042689B" w:rsidRPr="005C4A89">
        <w:rPr>
          <w:rFonts w:ascii="Arial" w:hAnsi="Arial" w:cs="Arial"/>
          <w:color w:val="000000"/>
          <w:sz w:val="20"/>
          <w:szCs w:val="20"/>
          <w:lang w:eastAsia="es-MX"/>
        </w:rPr>
        <w:t>de acuerdo con</w:t>
      </w:r>
      <w:r w:rsidRPr="005C4A89">
        <w:rPr>
          <w:rFonts w:ascii="Arial" w:hAnsi="Arial" w:cs="Arial"/>
          <w:color w:val="000000"/>
          <w:sz w:val="20"/>
          <w:szCs w:val="20"/>
          <w:lang w:eastAsia="es-MX"/>
        </w:rPr>
        <w:t xml:space="preserve"> </w:t>
      </w:r>
      <w:r w:rsidR="0042689B" w:rsidRPr="005C4A89">
        <w:rPr>
          <w:rFonts w:ascii="Arial" w:hAnsi="Arial" w:cs="Arial"/>
          <w:color w:val="000000"/>
          <w:sz w:val="20"/>
          <w:szCs w:val="20"/>
          <w:lang w:eastAsia="es-MX"/>
        </w:rPr>
        <w:t xml:space="preserve">los </w:t>
      </w:r>
      <w:r w:rsidRPr="005C4A89">
        <w:rPr>
          <w:rFonts w:ascii="Arial" w:eastAsia="SimSun" w:hAnsi="Arial" w:cs="Arial"/>
          <w:sz w:val="20"/>
          <w:szCs w:val="20"/>
          <w:lang w:eastAsia="zh-CN"/>
        </w:rPr>
        <w:t>estándares</w:t>
      </w:r>
      <w:r w:rsidR="0042689B" w:rsidRPr="005C4A89">
        <w:rPr>
          <w:rFonts w:ascii="Arial" w:eastAsia="SimSun" w:hAnsi="Arial" w:cs="Arial"/>
          <w:sz w:val="20"/>
          <w:szCs w:val="20"/>
          <w:lang w:eastAsia="zh-CN"/>
        </w:rPr>
        <w:t xml:space="preserve"> y políticas</w:t>
      </w:r>
      <w:r w:rsidRPr="005C4A89">
        <w:rPr>
          <w:rFonts w:ascii="Arial" w:eastAsia="SimSun" w:hAnsi="Arial" w:cs="Arial"/>
          <w:sz w:val="20"/>
          <w:szCs w:val="20"/>
          <w:lang w:eastAsia="zh-CN"/>
        </w:rPr>
        <w:t xml:space="preserve"> de seguridad establecidas por el IMSS</w:t>
      </w:r>
      <w:r w:rsidRPr="005C4A89">
        <w:rPr>
          <w:rFonts w:ascii="Arial" w:hAnsi="Arial" w:cs="Arial"/>
          <w:color w:val="000000"/>
          <w:sz w:val="20"/>
          <w:szCs w:val="20"/>
          <w:lang w:eastAsia="es-MX"/>
        </w:rPr>
        <w:t>.</w:t>
      </w:r>
    </w:p>
    <w:p w14:paraId="107DF3E4" w14:textId="77777777" w:rsidR="002D1247" w:rsidRPr="005C4A89" w:rsidRDefault="002D1247" w:rsidP="002D1247">
      <w:pPr>
        <w:widowControl w:val="0"/>
        <w:numPr>
          <w:ilvl w:val="0"/>
          <w:numId w:val="75"/>
        </w:numPr>
        <w:tabs>
          <w:tab w:val="left" w:pos="3960"/>
        </w:tabs>
        <w:suppressAutoHyphens/>
        <w:overflowPunct w:val="0"/>
        <w:jc w:val="both"/>
        <w:rPr>
          <w:rFonts w:ascii="Arial" w:hAnsi="Arial" w:cs="Arial"/>
          <w:color w:val="000000"/>
          <w:sz w:val="20"/>
          <w:szCs w:val="20"/>
          <w:lang w:eastAsia="es-MX"/>
        </w:rPr>
      </w:pPr>
      <w:r w:rsidRPr="005C4A89">
        <w:rPr>
          <w:rFonts w:ascii="Arial" w:hAnsi="Arial" w:cs="Arial"/>
          <w:color w:val="000000"/>
          <w:sz w:val="20"/>
          <w:szCs w:val="20"/>
          <w:lang w:eastAsia="es-MX"/>
        </w:rPr>
        <w:t xml:space="preserve">Conectar, interactuar o utilizar programas, herramientas o procesos indicados por el IMSS. </w:t>
      </w:r>
    </w:p>
    <w:p w14:paraId="4B02205C" w14:textId="77777777" w:rsidR="002D1247" w:rsidRPr="005C4A89" w:rsidRDefault="002D1247" w:rsidP="002D1247">
      <w:pPr>
        <w:widowControl w:val="0"/>
        <w:numPr>
          <w:ilvl w:val="0"/>
          <w:numId w:val="75"/>
        </w:numPr>
        <w:tabs>
          <w:tab w:val="left" w:pos="3960"/>
        </w:tabs>
        <w:suppressAutoHyphens/>
        <w:overflowPunct w:val="0"/>
        <w:jc w:val="both"/>
        <w:rPr>
          <w:rFonts w:ascii="Arial" w:hAnsi="Arial" w:cs="Arial"/>
          <w:color w:val="000000"/>
          <w:sz w:val="20"/>
          <w:szCs w:val="20"/>
          <w:lang w:eastAsia="es-MX"/>
        </w:rPr>
      </w:pPr>
      <w:r w:rsidRPr="005C4A89">
        <w:rPr>
          <w:rFonts w:ascii="Arial" w:hAnsi="Arial" w:cs="Arial"/>
          <w:color w:val="000000"/>
          <w:sz w:val="20"/>
          <w:szCs w:val="20"/>
          <w:lang w:eastAsia="es-MX"/>
        </w:rPr>
        <w:t xml:space="preserve">Abstenerse de compartir o divulgar identificadores, contraseñas, claves de cifrado o números de teléfono de acceso telefónico en el ordenador, así como la instalación de software no autorizado. </w:t>
      </w:r>
    </w:p>
    <w:p w14:paraId="3D192055" w14:textId="617748B3" w:rsidR="002D1247" w:rsidRPr="005C4A89" w:rsidRDefault="002D1247" w:rsidP="002D1247">
      <w:pPr>
        <w:pStyle w:val="Prrafodelista"/>
        <w:numPr>
          <w:ilvl w:val="0"/>
          <w:numId w:val="75"/>
        </w:numPr>
        <w:jc w:val="both"/>
        <w:rPr>
          <w:rFonts w:ascii="Arial" w:eastAsia="SimSun" w:hAnsi="Arial" w:cs="Arial"/>
          <w:sz w:val="20"/>
          <w:szCs w:val="20"/>
          <w:lang w:eastAsia="zh-CN"/>
        </w:rPr>
      </w:pPr>
      <w:r w:rsidRPr="005C4A89">
        <w:rPr>
          <w:rFonts w:ascii="Arial" w:eastAsia="SimSun" w:hAnsi="Arial" w:cs="Arial"/>
          <w:sz w:val="20"/>
          <w:szCs w:val="20"/>
          <w:lang w:eastAsia="zh-CN"/>
        </w:rPr>
        <w:t>Tratándose de equipos de cómputo o de cualquier otro equipo</w:t>
      </w:r>
      <w:r w:rsidR="006D50B0" w:rsidRPr="005C4A89">
        <w:rPr>
          <w:rFonts w:ascii="Arial" w:eastAsia="SimSun" w:hAnsi="Arial" w:cs="Arial"/>
          <w:sz w:val="20"/>
          <w:szCs w:val="20"/>
          <w:lang w:eastAsia="zh-CN"/>
        </w:rPr>
        <w:t xml:space="preserve"> y/o</w:t>
      </w:r>
      <w:r w:rsidR="00805CE1" w:rsidRPr="005C4A89">
        <w:rPr>
          <w:rFonts w:ascii="Arial" w:eastAsia="SimSun" w:hAnsi="Arial" w:cs="Arial"/>
          <w:sz w:val="20"/>
          <w:szCs w:val="20"/>
          <w:lang w:eastAsia="zh-CN"/>
        </w:rPr>
        <w:t xml:space="preserve"> dispositivo</w:t>
      </w:r>
      <w:r w:rsidRPr="005C4A89">
        <w:rPr>
          <w:rFonts w:ascii="Arial" w:eastAsia="SimSun" w:hAnsi="Arial" w:cs="Arial"/>
          <w:sz w:val="20"/>
          <w:szCs w:val="20"/>
          <w:lang w:eastAsia="zh-CN"/>
        </w:rPr>
        <w:t xml:space="preserve"> que permita el almacenamiento de información</w:t>
      </w:r>
      <w:r w:rsidR="00D83860">
        <w:rPr>
          <w:rFonts w:ascii="Arial" w:eastAsia="SimSun" w:hAnsi="Arial" w:cs="Arial"/>
          <w:sz w:val="20"/>
          <w:szCs w:val="20"/>
          <w:lang w:eastAsia="zh-CN"/>
        </w:rPr>
        <w:t>,</w:t>
      </w:r>
      <w:r w:rsidRPr="005C4A89">
        <w:rPr>
          <w:rFonts w:ascii="Arial" w:eastAsia="SimSun" w:hAnsi="Arial" w:cs="Arial"/>
          <w:sz w:val="20"/>
          <w:szCs w:val="20"/>
          <w:lang w:eastAsia="zh-CN"/>
        </w:rPr>
        <w:t xml:space="preserve"> se deberá realizar el borrado seguro </w:t>
      </w:r>
      <w:r w:rsidR="00D83860">
        <w:rPr>
          <w:rFonts w:ascii="Arial" w:eastAsia="SimSun" w:hAnsi="Arial" w:cs="Arial"/>
          <w:sz w:val="20"/>
          <w:szCs w:val="20"/>
          <w:lang w:eastAsia="zh-CN"/>
        </w:rPr>
        <w:t xml:space="preserve">de la </w:t>
      </w:r>
      <w:r w:rsidR="00D83860" w:rsidRPr="005C4A89">
        <w:rPr>
          <w:rFonts w:ascii="Arial" w:eastAsia="SimSun" w:hAnsi="Arial" w:cs="Arial"/>
          <w:sz w:val="20"/>
          <w:szCs w:val="20"/>
          <w:lang w:eastAsia="zh-CN"/>
        </w:rPr>
        <w:t xml:space="preserve">información del Instituto </w:t>
      </w:r>
      <w:r w:rsidRPr="005C4A89">
        <w:rPr>
          <w:rFonts w:ascii="Arial" w:eastAsia="SimSun" w:hAnsi="Arial" w:cs="Arial"/>
          <w:sz w:val="20"/>
          <w:szCs w:val="20"/>
          <w:lang w:eastAsia="zh-CN"/>
        </w:rPr>
        <w:t xml:space="preserve">y entregar el </w:t>
      </w:r>
      <w:r w:rsidR="00A5366D" w:rsidRPr="005C4A89">
        <w:rPr>
          <w:rFonts w:ascii="Arial" w:eastAsia="SimSun" w:hAnsi="Arial" w:cs="Arial"/>
          <w:sz w:val="20"/>
          <w:szCs w:val="20"/>
          <w:lang w:eastAsia="zh-CN"/>
        </w:rPr>
        <w:t xml:space="preserve">documento probatorio correspondiente, </w:t>
      </w:r>
      <w:r w:rsidRPr="005C4A89">
        <w:rPr>
          <w:rFonts w:ascii="Arial" w:eastAsia="SimSun" w:hAnsi="Arial" w:cs="Arial"/>
          <w:sz w:val="20"/>
          <w:szCs w:val="20"/>
          <w:lang w:eastAsia="zh-CN"/>
        </w:rPr>
        <w:t xml:space="preserve">legible e identificable </w:t>
      </w:r>
      <w:r w:rsidR="00D83860">
        <w:rPr>
          <w:rFonts w:ascii="Arial" w:eastAsia="SimSun" w:hAnsi="Arial" w:cs="Arial"/>
          <w:sz w:val="20"/>
          <w:szCs w:val="20"/>
          <w:lang w:eastAsia="zh-CN"/>
        </w:rPr>
        <w:t xml:space="preserve">de la ejecución de dicha actividad. </w:t>
      </w:r>
    </w:p>
    <w:p w14:paraId="432C904F" w14:textId="77777777" w:rsidR="00A5366D" w:rsidRDefault="00A5366D" w:rsidP="002D1247">
      <w:pPr>
        <w:rPr>
          <w:rFonts w:ascii="Arial" w:hAnsi="Arial" w:cs="Arial"/>
          <w:sz w:val="20"/>
          <w:szCs w:val="20"/>
          <w:lang w:eastAsia="es-MX"/>
        </w:rPr>
      </w:pPr>
    </w:p>
    <w:p w14:paraId="4F9A490F" w14:textId="77777777" w:rsidR="000C5267" w:rsidRDefault="000C5267" w:rsidP="002D1247">
      <w:pPr>
        <w:rPr>
          <w:rFonts w:ascii="Arial" w:hAnsi="Arial" w:cs="Arial"/>
          <w:sz w:val="20"/>
          <w:szCs w:val="20"/>
          <w:lang w:eastAsia="es-MX"/>
        </w:rPr>
      </w:pPr>
    </w:p>
    <w:p w14:paraId="0ADC9F5F" w14:textId="77777777" w:rsidR="000C5267" w:rsidRPr="005C4A89" w:rsidRDefault="000C5267" w:rsidP="002D1247">
      <w:pPr>
        <w:rPr>
          <w:rFonts w:ascii="Arial" w:hAnsi="Arial" w:cs="Arial"/>
          <w:sz w:val="20"/>
          <w:szCs w:val="20"/>
          <w:lang w:eastAsia="es-MX"/>
        </w:rPr>
      </w:pPr>
    </w:p>
    <w:p w14:paraId="17BB709D" w14:textId="64223245" w:rsidR="00944144" w:rsidRPr="00910F6F" w:rsidRDefault="00944144" w:rsidP="00910F6F">
      <w:pPr>
        <w:rPr>
          <w:rFonts w:ascii="Arial" w:hAnsi="Arial" w:cs="Arial"/>
          <w:b/>
          <w:bCs/>
          <w:sz w:val="20"/>
          <w:szCs w:val="20"/>
        </w:rPr>
      </w:pPr>
      <w:bookmarkStart w:id="21" w:name="_Toc409816502"/>
      <w:bookmarkStart w:id="22" w:name="_Toc56635925"/>
      <w:bookmarkStart w:id="23" w:name="_Toc189050048"/>
      <w:r w:rsidRPr="00910F6F">
        <w:rPr>
          <w:rFonts w:ascii="Arial" w:hAnsi="Arial" w:cs="Arial"/>
          <w:b/>
          <w:bCs/>
          <w:sz w:val="20"/>
          <w:szCs w:val="20"/>
        </w:rPr>
        <w:lastRenderedPageBreak/>
        <w:t>Ubicación de</w:t>
      </w:r>
      <w:r w:rsidR="00BD2B7B" w:rsidRPr="00910F6F">
        <w:rPr>
          <w:rFonts w:ascii="Arial" w:hAnsi="Arial" w:cs="Arial"/>
          <w:b/>
          <w:bCs/>
          <w:sz w:val="20"/>
          <w:szCs w:val="20"/>
        </w:rPr>
        <w:t>l punto de contacto centralizado</w:t>
      </w:r>
      <w:bookmarkEnd w:id="21"/>
      <w:bookmarkEnd w:id="22"/>
      <w:bookmarkEnd w:id="23"/>
      <w:r w:rsidR="0050313A">
        <w:rPr>
          <w:rFonts w:ascii="Arial" w:hAnsi="Arial" w:cs="Arial"/>
          <w:b/>
          <w:bCs/>
          <w:sz w:val="20"/>
          <w:szCs w:val="20"/>
        </w:rPr>
        <w:t>.</w:t>
      </w:r>
    </w:p>
    <w:p w14:paraId="0CDBF0E2" w14:textId="77777777" w:rsidR="00944144" w:rsidRPr="005C4A89" w:rsidRDefault="00944144" w:rsidP="00944144">
      <w:pPr>
        <w:rPr>
          <w:rFonts w:ascii="Arial" w:hAnsi="Arial" w:cs="Arial"/>
          <w:lang w:val="x-none" w:eastAsia="es-MX"/>
        </w:rPr>
      </w:pPr>
    </w:p>
    <w:p w14:paraId="5A7EA976" w14:textId="3C4B1A82" w:rsidR="00906ED6" w:rsidRPr="005C4A89" w:rsidRDefault="00944144" w:rsidP="00944144">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La</w:t>
      </w:r>
      <w:r w:rsidR="00BD2B7B">
        <w:rPr>
          <w:rFonts w:ascii="Arial" w:eastAsia="Calibri" w:hAnsi="Arial" w:cs="Arial"/>
          <w:sz w:val="20"/>
          <w:szCs w:val="20"/>
          <w:lang w:eastAsia="en-US"/>
        </w:rPr>
        <w:t xml:space="preserve">s localidades actuales desde donde se </w:t>
      </w:r>
      <w:r w:rsidR="00005DD7">
        <w:rPr>
          <w:rFonts w:ascii="Arial" w:eastAsia="Calibri" w:hAnsi="Arial" w:cs="Arial"/>
          <w:sz w:val="20"/>
          <w:szCs w:val="20"/>
          <w:lang w:eastAsia="en-US"/>
        </w:rPr>
        <w:t>desarrollan las actividades del área son</w:t>
      </w:r>
      <w:r w:rsidR="00906ED6" w:rsidRPr="005C4A89">
        <w:rPr>
          <w:rFonts w:ascii="Arial" w:eastAsia="Calibri" w:hAnsi="Arial" w:cs="Arial"/>
          <w:sz w:val="20"/>
          <w:szCs w:val="20"/>
          <w:lang w:eastAsia="en-US"/>
        </w:rPr>
        <w:t xml:space="preserve">: </w:t>
      </w:r>
    </w:p>
    <w:p w14:paraId="23EC32D5" w14:textId="77777777" w:rsidR="00906ED6" w:rsidRPr="005C4A89" w:rsidRDefault="00906ED6" w:rsidP="00944144">
      <w:pPr>
        <w:spacing w:line="276" w:lineRule="auto"/>
        <w:jc w:val="both"/>
        <w:rPr>
          <w:rFonts w:ascii="Arial" w:eastAsia="Calibri" w:hAnsi="Arial" w:cs="Arial"/>
          <w:sz w:val="20"/>
          <w:szCs w:val="20"/>
          <w:lang w:eastAsia="en-US"/>
        </w:rPr>
      </w:pPr>
    </w:p>
    <w:p w14:paraId="6CB4CA44" w14:textId="16EAE048" w:rsidR="00944144" w:rsidRPr="005C4A89" w:rsidRDefault="00944144" w:rsidP="00906ED6">
      <w:pPr>
        <w:pStyle w:val="Prrafodelista"/>
        <w:numPr>
          <w:ilvl w:val="0"/>
          <w:numId w:val="75"/>
        </w:num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Toledo 21, Colonia Juarez, Alcaldía Cuauhtémoc, C.P. 06600, </w:t>
      </w:r>
      <w:r w:rsidR="00860A34" w:rsidRPr="005C4A89">
        <w:rPr>
          <w:rFonts w:ascii="Arial" w:eastAsia="Calibri" w:hAnsi="Arial" w:cs="Arial"/>
          <w:sz w:val="20"/>
          <w:szCs w:val="20"/>
          <w:lang w:eastAsia="en-US"/>
        </w:rPr>
        <w:t>CDMX.</w:t>
      </w:r>
      <w:r w:rsidRPr="005C4A89">
        <w:rPr>
          <w:rFonts w:ascii="Arial" w:eastAsia="Calibri" w:hAnsi="Arial" w:cs="Arial"/>
          <w:sz w:val="20"/>
          <w:szCs w:val="20"/>
          <w:lang w:eastAsia="en-US"/>
        </w:rPr>
        <w:t xml:space="preserve"> </w:t>
      </w:r>
    </w:p>
    <w:p w14:paraId="1F62E7FB" w14:textId="2BACD751" w:rsidR="00906ED6" w:rsidRPr="005C4A89" w:rsidRDefault="00906ED6" w:rsidP="00906ED6">
      <w:pPr>
        <w:pStyle w:val="Prrafodelista"/>
        <w:numPr>
          <w:ilvl w:val="0"/>
          <w:numId w:val="75"/>
        </w:num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Reforma 476, Piso 5, ala oriente, Colonia Juarez, Alcaldía Cuauhtémoc, C.P. 06600, CDMX.</w:t>
      </w:r>
    </w:p>
    <w:p w14:paraId="6EC08D6F" w14:textId="77777777" w:rsidR="00944144" w:rsidRPr="005C4A89" w:rsidRDefault="00944144" w:rsidP="00944144">
      <w:pPr>
        <w:spacing w:line="276" w:lineRule="auto"/>
        <w:jc w:val="both"/>
        <w:rPr>
          <w:rFonts w:ascii="Arial" w:eastAsia="Calibri" w:hAnsi="Arial" w:cs="Arial"/>
          <w:sz w:val="20"/>
          <w:szCs w:val="20"/>
          <w:lang w:eastAsia="en-US"/>
        </w:rPr>
      </w:pPr>
    </w:p>
    <w:p w14:paraId="6BFEC98B" w14:textId="1497561D" w:rsidR="00944144" w:rsidRPr="005C4A89" w:rsidRDefault="00944144" w:rsidP="00944144">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00005DD7" w:rsidRPr="005C4A89">
        <w:rPr>
          <w:rFonts w:ascii="Arial" w:eastAsia="Calibri" w:hAnsi="Arial" w:cs="Arial"/>
          <w:sz w:val="20"/>
          <w:szCs w:val="20"/>
          <w:lang w:eastAsia="en-US"/>
        </w:rPr>
        <w:t>proveedor</w:t>
      </w:r>
      <w:r w:rsidR="00005DD7">
        <w:rPr>
          <w:rFonts w:ascii="Arial" w:eastAsia="Calibri" w:hAnsi="Arial" w:cs="Arial"/>
          <w:sz w:val="20"/>
          <w:szCs w:val="20"/>
          <w:lang w:eastAsia="en-US"/>
        </w:rPr>
        <w:t xml:space="preserve"> adjudicado</w:t>
      </w:r>
      <w:r w:rsidR="00005DD7" w:rsidRPr="005C4A89">
        <w:rPr>
          <w:rFonts w:ascii="Arial" w:eastAsia="Calibri" w:hAnsi="Arial" w:cs="Arial"/>
          <w:sz w:val="20"/>
          <w:szCs w:val="20"/>
          <w:lang w:eastAsia="en-US"/>
        </w:rPr>
        <w:t xml:space="preserve"> </w:t>
      </w:r>
      <w:r w:rsidR="00005DD7">
        <w:rPr>
          <w:rFonts w:ascii="Arial" w:eastAsia="Calibri" w:hAnsi="Arial" w:cs="Arial"/>
          <w:sz w:val="20"/>
          <w:szCs w:val="20"/>
          <w:lang w:eastAsia="en-US"/>
        </w:rPr>
        <w:t xml:space="preserve">para brindar el </w:t>
      </w:r>
      <w:r w:rsidR="0015172E" w:rsidRPr="00B65B4E">
        <w:rPr>
          <w:rFonts w:ascii="Arial" w:eastAsia="Calibri" w:hAnsi="Arial" w:cs="Arial"/>
          <w:b/>
          <w:bCs/>
          <w:sz w:val="20"/>
          <w:szCs w:val="20"/>
          <w:lang w:eastAsia="en-US"/>
        </w:rPr>
        <w:t>Servicio Administrado para la Gestión Operativa de la Coordinación de Monitoreo, Contacto y Riesgo Tecnológico</w:t>
      </w:r>
      <w:r w:rsidR="00005DD7" w:rsidRPr="005C4A89">
        <w:rPr>
          <w:rFonts w:ascii="Arial" w:hAnsi="Arial" w:cs="Arial"/>
          <w:sz w:val="20"/>
          <w:szCs w:val="20"/>
        </w:rPr>
        <w:t xml:space="preserve"> </w:t>
      </w:r>
      <w:r w:rsidRPr="005C4A89">
        <w:rPr>
          <w:rFonts w:ascii="Arial" w:eastAsia="Calibri" w:hAnsi="Arial" w:cs="Arial"/>
          <w:sz w:val="20"/>
          <w:szCs w:val="20"/>
          <w:lang w:eastAsia="en-US"/>
        </w:rPr>
        <w:t xml:space="preserve">deberá contar con un sitio alterno para la atención </w:t>
      </w:r>
      <w:r w:rsidR="0015172E">
        <w:rPr>
          <w:rFonts w:ascii="Arial" w:eastAsia="Calibri" w:hAnsi="Arial" w:cs="Arial"/>
          <w:sz w:val="20"/>
          <w:szCs w:val="20"/>
          <w:lang w:eastAsia="en-US"/>
        </w:rPr>
        <w:t xml:space="preserve">y continuidad </w:t>
      </w:r>
      <w:r w:rsidRPr="005C4A89">
        <w:rPr>
          <w:rFonts w:ascii="Arial" w:eastAsia="Calibri" w:hAnsi="Arial" w:cs="Arial"/>
          <w:sz w:val="20"/>
          <w:szCs w:val="20"/>
          <w:lang w:eastAsia="en-US"/>
        </w:rPr>
        <w:t xml:space="preserve">del </w:t>
      </w:r>
      <w:r w:rsidR="0015172E">
        <w:rPr>
          <w:rFonts w:ascii="Arial" w:eastAsia="Calibri" w:hAnsi="Arial" w:cs="Arial"/>
          <w:sz w:val="20"/>
          <w:szCs w:val="20"/>
          <w:lang w:eastAsia="en-US"/>
        </w:rPr>
        <w:t>s</w:t>
      </w:r>
      <w:r w:rsidR="00672903">
        <w:rPr>
          <w:rFonts w:ascii="Arial" w:eastAsia="Calibri" w:hAnsi="Arial" w:cs="Arial"/>
          <w:sz w:val="20"/>
          <w:szCs w:val="20"/>
          <w:lang w:eastAsia="en-US"/>
        </w:rPr>
        <w:t xml:space="preserve">ervicio </w:t>
      </w:r>
      <w:r w:rsidR="00F46E5E" w:rsidRPr="005C4A89" w:rsidDel="009C6D68">
        <w:rPr>
          <w:rFonts w:ascii="Arial" w:eastAsia="Calibri" w:hAnsi="Arial" w:cs="Arial"/>
          <w:sz w:val="20"/>
          <w:szCs w:val="20"/>
          <w:lang w:eastAsia="en-US"/>
        </w:rPr>
        <w:t>en</w:t>
      </w:r>
      <w:r w:rsidRPr="005C4A89">
        <w:rPr>
          <w:rFonts w:ascii="Arial" w:eastAsia="Calibri" w:hAnsi="Arial" w:cs="Arial"/>
          <w:sz w:val="20"/>
          <w:szCs w:val="20"/>
          <w:lang w:eastAsia="en-US"/>
        </w:rPr>
        <w:t xml:space="preserve"> caso de contingencia, estas instalaciones deberán ubicarse dentro de la Zona Metropolitana de la Ciudad de México.</w:t>
      </w:r>
    </w:p>
    <w:p w14:paraId="3E9A358A" w14:textId="77777777" w:rsidR="002A04A4" w:rsidRPr="005C4A89" w:rsidRDefault="002A04A4" w:rsidP="002A04A4">
      <w:pPr>
        <w:spacing w:line="276" w:lineRule="auto"/>
        <w:jc w:val="both"/>
        <w:rPr>
          <w:rFonts w:ascii="Arial" w:eastAsia="Calibri" w:hAnsi="Arial" w:cs="Arial"/>
          <w:sz w:val="20"/>
          <w:szCs w:val="20"/>
          <w:lang w:eastAsia="en-US"/>
        </w:rPr>
      </w:pPr>
    </w:p>
    <w:p w14:paraId="5949F76B" w14:textId="26473046" w:rsidR="002A04A4" w:rsidRPr="005C4A89" w:rsidRDefault="002A04A4" w:rsidP="002A04A4">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Pr="00B65B4E">
        <w:rPr>
          <w:rFonts w:ascii="Arial" w:eastAsia="Calibri" w:hAnsi="Arial" w:cs="Arial"/>
          <w:b/>
          <w:bCs/>
          <w:sz w:val="20"/>
          <w:szCs w:val="20"/>
          <w:lang w:eastAsia="en-US"/>
        </w:rPr>
        <w:t>Administrador del Contrato</w:t>
      </w:r>
      <w:r w:rsidRPr="005C4A89">
        <w:rPr>
          <w:rFonts w:ascii="Arial" w:eastAsia="Calibri" w:hAnsi="Arial" w:cs="Arial"/>
          <w:sz w:val="20"/>
          <w:szCs w:val="20"/>
          <w:lang w:eastAsia="en-US"/>
        </w:rPr>
        <w:t xml:space="preserve"> validará mediante visita a las instalaciones del </w:t>
      </w:r>
      <w:r w:rsidR="00224172" w:rsidRPr="00224172">
        <w:rPr>
          <w:rFonts w:ascii="Arial" w:eastAsia="Calibri" w:hAnsi="Arial" w:cs="Arial"/>
          <w:b/>
          <w:bCs/>
          <w:sz w:val="20"/>
          <w:szCs w:val="20"/>
          <w:lang w:eastAsia="en-US"/>
        </w:rPr>
        <w:t>licitante</w:t>
      </w:r>
      <w:r w:rsidR="00224172">
        <w:rPr>
          <w:rFonts w:ascii="Arial" w:eastAsia="Calibri" w:hAnsi="Arial" w:cs="Arial"/>
          <w:b/>
          <w:bCs/>
          <w:sz w:val="20"/>
          <w:szCs w:val="20"/>
          <w:lang w:eastAsia="en-US"/>
        </w:rPr>
        <w:t>,</w:t>
      </w:r>
      <w:r w:rsidR="00224172">
        <w:rPr>
          <w:rFonts w:ascii="Arial" w:eastAsia="Calibri" w:hAnsi="Arial" w:cs="Arial"/>
          <w:sz w:val="20"/>
          <w:szCs w:val="20"/>
          <w:lang w:eastAsia="en-US"/>
        </w:rPr>
        <w:t xml:space="preserve"> </w:t>
      </w:r>
      <w:r w:rsidRPr="005C4A89">
        <w:rPr>
          <w:rFonts w:ascii="Arial" w:eastAsia="Calibri" w:hAnsi="Arial" w:cs="Arial"/>
          <w:sz w:val="20"/>
          <w:szCs w:val="20"/>
          <w:lang w:eastAsia="en-US"/>
        </w:rPr>
        <w:t>que el sitio alterno cuente con todos los elementos necesarios, técnicos y no técnicos para brindar la continuidad del servicio en caso fortuito, contingencia o fuerza mayor</w:t>
      </w:r>
      <w:r w:rsidR="005C4A89" w:rsidRPr="005C4A89">
        <w:rPr>
          <w:rFonts w:ascii="Arial" w:eastAsia="Calibri" w:hAnsi="Arial" w:cs="Arial"/>
          <w:sz w:val="20"/>
          <w:szCs w:val="20"/>
          <w:lang w:eastAsia="en-US"/>
        </w:rPr>
        <w:t>.</w:t>
      </w:r>
    </w:p>
    <w:p w14:paraId="2886BAD4" w14:textId="77777777" w:rsidR="00944144" w:rsidRPr="005C4A89" w:rsidRDefault="00944144" w:rsidP="00944144">
      <w:pPr>
        <w:spacing w:line="276" w:lineRule="auto"/>
        <w:jc w:val="both"/>
        <w:rPr>
          <w:rFonts w:ascii="Arial" w:eastAsia="Calibri" w:hAnsi="Arial" w:cs="Arial"/>
          <w:sz w:val="20"/>
          <w:szCs w:val="20"/>
          <w:lang w:eastAsia="en-US"/>
        </w:rPr>
      </w:pPr>
    </w:p>
    <w:p w14:paraId="53BA2F0E" w14:textId="532E9CEC" w:rsidR="00944144" w:rsidRPr="005C4A89" w:rsidRDefault="00944144" w:rsidP="00944144">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Con el propósito de asegurar la continuidad </w:t>
      </w:r>
      <w:r w:rsidR="00906ED6" w:rsidRPr="005C4A89">
        <w:rPr>
          <w:rFonts w:ascii="Arial" w:eastAsia="Calibri" w:hAnsi="Arial" w:cs="Arial"/>
          <w:sz w:val="20"/>
          <w:szCs w:val="20"/>
          <w:lang w:eastAsia="en-US"/>
        </w:rPr>
        <w:t xml:space="preserve">del </w:t>
      </w:r>
      <w:r w:rsidR="0015172E" w:rsidRPr="00B65B4E">
        <w:rPr>
          <w:rFonts w:ascii="Arial" w:eastAsia="Calibri" w:hAnsi="Arial" w:cs="Arial"/>
          <w:b/>
          <w:bCs/>
          <w:sz w:val="20"/>
          <w:szCs w:val="20"/>
          <w:lang w:eastAsia="en-US"/>
        </w:rPr>
        <w:t>Servicio Administrado para la Gestión Operativa de la Coordinación de Monitoreo, Contacto y Riesgo Tecnológico</w:t>
      </w:r>
      <w:r w:rsidRPr="00B65B4E">
        <w:rPr>
          <w:rFonts w:ascii="Arial" w:eastAsia="Calibri" w:hAnsi="Arial" w:cs="Arial"/>
          <w:b/>
          <w:bCs/>
          <w:sz w:val="20"/>
          <w:szCs w:val="20"/>
          <w:lang w:eastAsia="en-US"/>
        </w:rPr>
        <w:t>,</w:t>
      </w:r>
      <w:r w:rsidRPr="005C4A89">
        <w:rPr>
          <w:rFonts w:ascii="Arial" w:eastAsia="Calibri" w:hAnsi="Arial" w:cs="Arial"/>
          <w:sz w:val="20"/>
          <w:szCs w:val="20"/>
          <w:lang w:eastAsia="en-US"/>
        </w:rPr>
        <w:t xml:space="preserve"> el </w:t>
      </w:r>
      <w:r w:rsidR="00224172">
        <w:rPr>
          <w:rFonts w:ascii="Arial" w:eastAsia="Calibri" w:hAnsi="Arial" w:cs="Arial"/>
          <w:sz w:val="20"/>
          <w:szCs w:val="20"/>
          <w:lang w:eastAsia="en-US"/>
        </w:rPr>
        <w:t xml:space="preserve">licitante </w:t>
      </w:r>
      <w:r w:rsidRPr="005C4A89">
        <w:rPr>
          <w:rFonts w:ascii="Arial" w:eastAsia="Calibri" w:hAnsi="Arial" w:cs="Arial"/>
          <w:sz w:val="20"/>
          <w:szCs w:val="20"/>
          <w:lang w:eastAsia="en-US"/>
        </w:rPr>
        <w:t xml:space="preserve">deberá entregar al Instituto un </w:t>
      </w:r>
      <w:r w:rsidRPr="00B65B4E">
        <w:rPr>
          <w:rFonts w:ascii="Arial" w:eastAsia="Calibri" w:hAnsi="Arial" w:cs="Arial"/>
          <w:b/>
          <w:bCs/>
          <w:sz w:val="20"/>
          <w:szCs w:val="20"/>
          <w:lang w:eastAsia="en-US"/>
        </w:rPr>
        <w:t>Plan de Continuidad</w:t>
      </w:r>
      <w:r w:rsidRPr="005C4A89">
        <w:rPr>
          <w:rFonts w:ascii="Arial" w:eastAsia="Calibri" w:hAnsi="Arial" w:cs="Arial"/>
          <w:sz w:val="20"/>
          <w:szCs w:val="20"/>
          <w:lang w:eastAsia="en-US"/>
        </w:rPr>
        <w:t xml:space="preserve"> para </w:t>
      </w:r>
      <w:r w:rsidR="00005DD7">
        <w:rPr>
          <w:rFonts w:ascii="Arial" w:eastAsia="Calibri" w:hAnsi="Arial" w:cs="Arial"/>
          <w:sz w:val="20"/>
          <w:szCs w:val="20"/>
          <w:lang w:eastAsia="en-US"/>
        </w:rPr>
        <w:t xml:space="preserve">el </w:t>
      </w:r>
      <w:r w:rsidR="0015172E">
        <w:rPr>
          <w:rFonts w:ascii="Arial" w:eastAsia="Calibri" w:hAnsi="Arial" w:cs="Arial"/>
          <w:sz w:val="20"/>
          <w:szCs w:val="20"/>
          <w:lang w:eastAsia="en-US"/>
        </w:rPr>
        <w:t xml:space="preserve">servicio </w:t>
      </w:r>
      <w:r w:rsidR="00005DD7">
        <w:rPr>
          <w:rFonts w:ascii="Arial" w:eastAsia="Calibri" w:hAnsi="Arial" w:cs="Arial"/>
          <w:sz w:val="20"/>
          <w:szCs w:val="20"/>
          <w:lang w:eastAsia="en-US"/>
        </w:rPr>
        <w:t>ofertado</w:t>
      </w:r>
      <w:r w:rsidRPr="005C4A89">
        <w:rPr>
          <w:rFonts w:ascii="Arial" w:eastAsia="Calibri" w:hAnsi="Arial" w:cs="Arial"/>
          <w:sz w:val="20"/>
          <w:szCs w:val="20"/>
          <w:lang w:eastAsia="en-US"/>
        </w:rPr>
        <w:t>, en caso de una afectación mayor en l</w:t>
      </w:r>
      <w:r w:rsidR="00005DD7">
        <w:rPr>
          <w:rFonts w:ascii="Arial" w:eastAsia="Calibri" w:hAnsi="Arial" w:cs="Arial"/>
          <w:sz w:val="20"/>
          <w:szCs w:val="20"/>
          <w:lang w:eastAsia="en-US"/>
        </w:rPr>
        <w:t>a</w:t>
      </w:r>
      <w:r w:rsidRPr="005C4A89">
        <w:rPr>
          <w:rFonts w:ascii="Arial" w:eastAsia="Calibri" w:hAnsi="Arial" w:cs="Arial"/>
          <w:sz w:val="20"/>
          <w:szCs w:val="20"/>
          <w:lang w:eastAsia="en-US"/>
        </w:rPr>
        <w:t xml:space="preserve">s </w:t>
      </w:r>
      <w:r w:rsidR="00005DD7">
        <w:rPr>
          <w:rFonts w:ascii="Arial" w:eastAsia="Calibri" w:hAnsi="Arial" w:cs="Arial"/>
          <w:sz w:val="20"/>
          <w:szCs w:val="20"/>
          <w:lang w:eastAsia="en-US"/>
        </w:rPr>
        <w:t>actividades</w:t>
      </w:r>
      <w:r w:rsidRPr="005C4A89">
        <w:rPr>
          <w:rFonts w:ascii="Arial" w:eastAsia="Calibri" w:hAnsi="Arial" w:cs="Arial"/>
          <w:sz w:val="20"/>
          <w:szCs w:val="20"/>
          <w:lang w:eastAsia="en-US"/>
        </w:rPr>
        <w:t>.</w:t>
      </w:r>
    </w:p>
    <w:p w14:paraId="28AC1656" w14:textId="77777777" w:rsidR="00944144" w:rsidRPr="005C4A89" w:rsidRDefault="00944144" w:rsidP="00944144">
      <w:pPr>
        <w:spacing w:line="276" w:lineRule="auto"/>
        <w:jc w:val="both"/>
        <w:rPr>
          <w:rFonts w:ascii="Arial" w:eastAsia="Calibri" w:hAnsi="Arial" w:cs="Arial"/>
          <w:sz w:val="20"/>
          <w:szCs w:val="20"/>
          <w:lang w:eastAsia="en-US"/>
        </w:rPr>
      </w:pPr>
    </w:p>
    <w:p w14:paraId="6CE1AA72" w14:textId="40FB0D9B" w:rsidR="00944144" w:rsidRPr="005C4A89" w:rsidRDefault="003E72B4" w:rsidP="00944144">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00005DD7" w:rsidRPr="005C4A89">
        <w:rPr>
          <w:rFonts w:ascii="Arial" w:eastAsia="Calibri" w:hAnsi="Arial" w:cs="Arial"/>
          <w:sz w:val="20"/>
          <w:szCs w:val="20"/>
          <w:lang w:eastAsia="en-US"/>
        </w:rPr>
        <w:t>proveedor</w:t>
      </w:r>
      <w:r w:rsidR="00005DD7">
        <w:rPr>
          <w:rFonts w:ascii="Arial" w:eastAsia="Calibri" w:hAnsi="Arial" w:cs="Arial"/>
          <w:sz w:val="20"/>
          <w:szCs w:val="20"/>
          <w:lang w:eastAsia="en-US"/>
        </w:rPr>
        <w:t xml:space="preserve"> adjudicado</w:t>
      </w:r>
      <w:r w:rsidR="00005DD7" w:rsidRPr="005C4A89">
        <w:rPr>
          <w:rFonts w:ascii="Arial" w:eastAsia="Calibri" w:hAnsi="Arial" w:cs="Arial"/>
          <w:sz w:val="20"/>
          <w:szCs w:val="20"/>
          <w:lang w:eastAsia="en-US"/>
        </w:rPr>
        <w:t xml:space="preserve"> </w:t>
      </w:r>
      <w:r w:rsidR="00005DD7">
        <w:rPr>
          <w:rFonts w:ascii="Arial" w:eastAsia="Calibri" w:hAnsi="Arial" w:cs="Arial"/>
          <w:sz w:val="20"/>
          <w:szCs w:val="20"/>
          <w:lang w:eastAsia="en-US"/>
        </w:rPr>
        <w:t xml:space="preserve">para brindar el </w:t>
      </w:r>
      <w:r w:rsidR="0015172E" w:rsidRPr="00B65B4E">
        <w:rPr>
          <w:rFonts w:ascii="Arial" w:eastAsia="Calibri" w:hAnsi="Arial" w:cs="Arial"/>
          <w:b/>
          <w:bCs/>
          <w:sz w:val="20"/>
          <w:szCs w:val="20"/>
          <w:lang w:eastAsia="en-US"/>
        </w:rPr>
        <w:t>Servicio Administrado para la Gestión Operativa de la Coordinación de Monitoreo, Contacto y Riesgo Tecnológico</w:t>
      </w:r>
      <w:r w:rsidR="00005DD7" w:rsidRPr="005C4A89">
        <w:rPr>
          <w:rFonts w:ascii="Arial" w:hAnsi="Arial" w:cs="Arial"/>
          <w:sz w:val="20"/>
          <w:szCs w:val="20"/>
        </w:rPr>
        <w:t xml:space="preserve"> </w:t>
      </w:r>
      <w:r w:rsidRPr="005C4A89">
        <w:rPr>
          <w:rFonts w:ascii="Arial" w:eastAsia="Calibri" w:hAnsi="Arial" w:cs="Arial"/>
          <w:sz w:val="20"/>
          <w:szCs w:val="20"/>
          <w:lang w:eastAsia="en-US"/>
        </w:rPr>
        <w:t>en conjunto con el Instituto</w:t>
      </w:r>
      <w:r w:rsidR="008C24AD">
        <w:rPr>
          <w:rFonts w:ascii="Arial" w:eastAsia="Calibri" w:hAnsi="Arial" w:cs="Arial"/>
          <w:sz w:val="20"/>
          <w:szCs w:val="20"/>
          <w:lang w:eastAsia="en-US"/>
        </w:rPr>
        <w:t>,</w:t>
      </w:r>
      <w:r w:rsidRPr="005C4A89">
        <w:rPr>
          <w:rFonts w:ascii="Arial" w:eastAsia="Calibri" w:hAnsi="Arial" w:cs="Arial"/>
          <w:sz w:val="20"/>
          <w:szCs w:val="20"/>
          <w:lang w:eastAsia="en-US"/>
        </w:rPr>
        <w:t xml:space="preserve"> definirá </w:t>
      </w:r>
      <w:r w:rsidR="00944144" w:rsidRPr="005C4A89">
        <w:rPr>
          <w:rFonts w:ascii="Arial" w:eastAsia="Calibri" w:hAnsi="Arial" w:cs="Arial"/>
          <w:sz w:val="20"/>
          <w:szCs w:val="20"/>
          <w:lang w:eastAsia="en-US"/>
        </w:rPr>
        <w:t>los impactos y procedimientos a seguir en el Plan de continuidad</w:t>
      </w:r>
      <w:r w:rsidR="00224172">
        <w:rPr>
          <w:rFonts w:ascii="Arial" w:eastAsia="Calibri" w:hAnsi="Arial" w:cs="Arial"/>
          <w:sz w:val="20"/>
          <w:szCs w:val="20"/>
          <w:lang w:eastAsia="en-US"/>
        </w:rPr>
        <w:t>,</w:t>
      </w:r>
      <w:r w:rsidR="00944144" w:rsidRPr="005C4A89">
        <w:rPr>
          <w:rFonts w:ascii="Arial" w:eastAsia="Calibri" w:hAnsi="Arial" w:cs="Arial"/>
          <w:sz w:val="20"/>
          <w:szCs w:val="20"/>
          <w:lang w:eastAsia="en-US"/>
        </w:rPr>
        <w:t xml:space="preserve"> </w:t>
      </w:r>
      <w:r w:rsidR="000578A5" w:rsidRPr="005C4A89">
        <w:rPr>
          <w:rFonts w:ascii="Arial" w:eastAsia="Calibri" w:hAnsi="Arial" w:cs="Arial"/>
          <w:sz w:val="20"/>
          <w:szCs w:val="20"/>
          <w:lang w:eastAsia="en-US"/>
        </w:rPr>
        <w:t xml:space="preserve">que </w:t>
      </w:r>
      <w:r w:rsidR="00944144" w:rsidRPr="005C4A89">
        <w:rPr>
          <w:rFonts w:ascii="Arial" w:eastAsia="Calibri" w:hAnsi="Arial" w:cs="Arial"/>
          <w:sz w:val="20"/>
          <w:szCs w:val="20"/>
          <w:lang w:eastAsia="en-US"/>
        </w:rPr>
        <w:t>debe tener como objetivo el proporcionar un mínimo de afectación en los niveles de productividad y servicio</w:t>
      </w:r>
      <w:r w:rsidRPr="005C4A89">
        <w:rPr>
          <w:rFonts w:ascii="Arial" w:eastAsia="Calibri" w:hAnsi="Arial" w:cs="Arial"/>
          <w:sz w:val="20"/>
          <w:szCs w:val="20"/>
          <w:lang w:eastAsia="en-US"/>
        </w:rPr>
        <w:t xml:space="preserve"> definidos por el Instituto</w:t>
      </w:r>
      <w:r w:rsidR="00944144" w:rsidRPr="005C4A89">
        <w:rPr>
          <w:rFonts w:ascii="Arial" w:eastAsia="Calibri" w:hAnsi="Arial" w:cs="Arial"/>
          <w:sz w:val="20"/>
          <w:szCs w:val="20"/>
          <w:lang w:eastAsia="en-US"/>
        </w:rPr>
        <w:t xml:space="preserve">, </w:t>
      </w:r>
      <w:r w:rsidR="000578A5" w:rsidRPr="005C4A89">
        <w:rPr>
          <w:rFonts w:ascii="Arial" w:eastAsia="Calibri" w:hAnsi="Arial" w:cs="Arial"/>
          <w:sz w:val="20"/>
          <w:szCs w:val="20"/>
          <w:lang w:eastAsia="en-US"/>
        </w:rPr>
        <w:t xml:space="preserve">por causa </w:t>
      </w:r>
      <w:r w:rsidR="00944144" w:rsidRPr="005C4A89">
        <w:rPr>
          <w:rFonts w:ascii="Arial" w:eastAsia="Calibri" w:hAnsi="Arial" w:cs="Arial"/>
          <w:sz w:val="20"/>
          <w:szCs w:val="20"/>
          <w:lang w:eastAsia="en-US"/>
        </w:rPr>
        <w:t>originada por desastres naturales, errores humanos o fallas técnicas</w:t>
      </w:r>
      <w:r w:rsidR="00224172">
        <w:rPr>
          <w:rFonts w:ascii="Arial" w:eastAsia="Calibri" w:hAnsi="Arial" w:cs="Arial"/>
          <w:sz w:val="20"/>
          <w:szCs w:val="20"/>
          <w:lang w:eastAsia="en-US"/>
        </w:rPr>
        <w:t>.</w:t>
      </w:r>
    </w:p>
    <w:p w14:paraId="49F9C845" w14:textId="77777777" w:rsidR="000578A5" w:rsidRPr="005C4A89" w:rsidRDefault="000578A5" w:rsidP="00944144">
      <w:pPr>
        <w:spacing w:line="276" w:lineRule="auto"/>
        <w:jc w:val="both"/>
        <w:rPr>
          <w:rFonts w:ascii="Arial" w:eastAsia="Calibri" w:hAnsi="Arial" w:cs="Arial"/>
          <w:sz w:val="20"/>
          <w:szCs w:val="20"/>
          <w:lang w:eastAsia="en-US"/>
        </w:rPr>
      </w:pPr>
    </w:p>
    <w:p w14:paraId="690469CD" w14:textId="77777777" w:rsidR="000578A5" w:rsidRPr="00910F6F" w:rsidRDefault="000578A5" w:rsidP="00910F6F">
      <w:pPr>
        <w:rPr>
          <w:rFonts w:ascii="Arial" w:eastAsia="Calibri" w:hAnsi="Arial" w:cs="Arial"/>
          <w:b/>
          <w:bCs/>
          <w:sz w:val="20"/>
          <w:szCs w:val="20"/>
        </w:rPr>
      </w:pPr>
      <w:r w:rsidRPr="00910F6F">
        <w:rPr>
          <w:rFonts w:ascii="Arial" w:eastAsia="Calibri" w:hAnsi="Arial" w:cs="Arial"/>
          <w:b/>
          <w:bCs/>
          <w:sz w:val="20"/>
          <w:szCs w:val="20"/>
        </w:rPr>
        <w:t>Trabajo a distancia</w:t>
      </w:r>
    </w:p>
    <w:p w14:paraId="73678F63" w14:textId="77777777" w:rsidR="00910F6F" w:rsidRPr="00910F6F" w:rsidRDefault="00910F6F" w:rsidP="00910F6F">
      <w:pPr>
        <w:rPr>
          <w:rFonts w:ascii="Arial" w:eastAsia="Calibri" w:hAnsi="Arial" w:cs="Arial"/>
          <w:b/>
          <w:bCs/>
        </w:rPr>
      </w:pPr>
    </w:p>
    <w:p w14:paraId="3ABF1D29" w14:textId="011A2C84" w:rsidR="000578A5" w:rsidRPr="005C4A89" w:rsidRDefault="000578A5" w:rsidP="000578A5">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En el caso que no se</w:t>
      </w:r>
      <w:r w:rsidR="0050313A">
        <w:rPr>
          <w:rFonts w:ascii="Arial" w:eastAsia="Calibri" w:hAnsi="Arial" w:cs="Arial"/>
          <w:sz w:val="20"/>
          <w:szCs w:val="20"/>
          <w:lang w:eastAsia="en-US"/>
        </w:rPr>
        <w:t>a</w:t>
      </w:r>
      <w:r w:rsidRPr="005C4A89">
        <w:rPr>
          <w:rFonts w:ascii="Arial" w:eastAsia="Calibri" w:hAnsi="Arial" w:cs="Arial"/>
          <w:sz w:val="20"/>
          <w:szCs w:val="20"/>
          <w:lang w:eastAsia="en-US"/>
        </w:rPr>
        <w:t xml:space="preserve"> </w:t>
      </w:r>
      <w:r w:rsidR="0050313A">
        <w:rPr>
          <w:rFonts w:ascii="Arial" w:eastAsia="Calibri" w:hAnsi="Arial" w:cs="Arial"/>
          <w:sz w:val="20"/>
          <w:szCs w:val="20"/>
          <w:lang w:eastAsia="en-US"/>
        </w:rPr>
        <w:t xml:space="preserve">posible </w:t>
      </w:r>
      <w:r w:rsidRPr="005C4A89">
        <w:rPr>
          <w:rFonts w:ascii="Arial" w:eastAsia="Calibri" w:hAnsi="Arial" w:cs="Arial"/>
          <w:sz w:val="20"/>
          <w:szCs w:val="20"/>
          <w:lang w:eastAsia="en-US"/>
        </w:rPr>
        <w:t xml:space="preserve">prestar el </w:t>
      </w:r>
      <w:r w:rsidR="0050313A" w:rsidRPr="00B65B4E">
        <w:rPr>
          <w:rFonts w:ascii="Arial" w:eastAsia="Calibri" w:hAnsi="Arial" w:cs="Arial"/>
          <w:b/>
          <w:bCs/>
          <w:sz w:val="20"/>
          <w:szCs w:val="20"/>
          <w:lang w:eastAsia="en-US"/>
        </w:rPr>
        <w:t>Servicio Administrado para la Gestión Operativa de la Coordinación de Monitoreo, Contacto y Riesgo Tecnológico</w:t>
      </w:r>
      <w:r w:rsidRPr="005C4A89">
        <w:rPr>
          <w:rFonts w:ascii="Arial" w:eastAsia="Calibri" w:hAnsi="Arial" w:cs="Arial"/>
          <w:sz w:val="20"/>
          <w:szCs w:val="20"/>
          <w:lang w:eastAsia="en-US"/>
        </w:rPr>
        <w:t xml:space="preserve"> </w:t>
      </w:r>
      <w:r w:rsidR="0050313A">
        <w:rPr>
          <w:rFonts w:ascii="Arial" w:eastAsia="Calibri" w:hAnsi="Arial" w:cs="Arial"/>
          <w:sz w:val="20"/>
          <w:szCs w:val="20"/>
          <w:lang w:eastAsia="en-US"/>
        </w:rPr>
        <w:t xml:space="preserve">desde </w:t>
      </w:r>
      <w:r w:rsidRPr="005C4A89">
        <w:rPr>
          <w:rFonts w:ascii="Arial" w:eastAsia="Calibri" w:hAnsi="Arial" w:cs="Arial"/>
          <w:sz w:val="20"/>
          <w:szCs w:val="20"/>
          <w:lang w:eastAsia="en-US"/>
        </w:rPr>
        <w:t xml:space="preserve">las instalaciones del Instituto por cuestiones de emergencia, contingencia o por necesidades del servicio en el Instituto u otros, los recursos especializados </w:t>
      </w:r>
      <w:r w:rsidR="0050313A">
        <w:rPr>
          <w:rFonts w:ascii="Arial" w:eastAsia="Calibri" w:hAnsi="Arial" w:cs="Arial"/>
          <w:sz w:val="20"/>
          <w:szCs w:val="20"/>
          <w:lang w:eastAsia="en-US"/>
        </w:rPr>
        <w:t xml:space="preserve">deberán continuar brindando el servicio de </w:t>
      </w:r>
      <w:r w:rsidRPr="005C4A89">
        <w:rPr>
          <w:rFonts w:ascii="Arial" w:eastAsia="Calibri" w:hAnsi="Arial" w:cs="Arial"/>
          <w:sz w:val="20"/>
          <w:szCs w:val="20"/>
          <w:lang w:eastAsia="en-US"/>
        </w:rPr>
        <w:t xml:space="preserve">manera remota. Esta modalidad </w:t>
      </w:r>
      <w:r w:rsidR="0050313A">
        <w:rPr>
          <w:rFonts w:ascii="Arial" w:eastAsia="Calibri" w:hAnsi="Arial" w:cs="Arial"/>
          <w:sz w:val="20"/>
          <w:szCs w:val="20"/>
          <w:lang w:eastAsia="en-US"/>
        </w:rPr>
        <w:t xml:space="preserve">de trabajo </w:t>
      </w:r>
      <w:r w:rsidRPr="005C4A89">
        <w:rPr>
          <w:rFonts w:ascii="Arial" w:eastAsia="Calibri" w:hAnsi="Arial" w:cs="Arial"/>
          <w:sz w:val="20"/>
          <w:szCs w:val="20"/>
          <w:lang w:eastAsia="en-US"/>
        </w:rPr>
        <w:t xml:space="preserve">podrá </w:t>
      </w:r>
      <w:r w:rsidR="0050313A">
        <w:rPr>
          <w:rFonts w:ascii="Arial" w:eastAsia="Calibri" w:hAnsi="Arial" w:cs="Arial"/>
          <w:sz w:val="20"/>
          <w:szCs w:val="20"/>
          <w:lang w:eastAsia="en-US"/>
        </w:rPr>
        <w:t xml:space="preserve">dar inicio desde y durante el tiempo que el </w:t>
      </w:r>
      <w:r w:rsidRPr="005C4A89">
        <w:rPr>
          <w:rFonts w:ascii="Arial" w:eastAsia="Calibri" w:hAnsi="Arial" w:cs="Arial"/>
          <w:sz w:val="20"/>
          <w:szCs w:val="20"/>
          <w:lang w:eastAsia="en-US"/>
        </w:rPr>
        <w:t>Instituto</w:t>
      </w:r>
      <w:r w:rsidR="0050313A">
        <w:rPr>
          <w:rFonts w:ascii="Arial" w:eastAsia="Calibri" w:hAnsi="Arial" w:cs="Arial"/>
          <w:sz w:val="20"/>
          <w:szCs w:val="20"/>
          <w:lang w:eastAsia="en-US"/>
        </w:rPr>
        <w:t xml:space="preserve"> determine necesario</w:t>
      </w:r>
      <w:r w:rsidRPr="005C4A89">
        <w:rPr>
          <w:rFonts w:ascii="Arial" w:eastAsia="Calibri" w:hAnsi="Arial" w:cs="Arial"/>
          <w:sz w:val="20"/>
          <w:szCs w:val="20"/>
          <w:lang w:eastAsia="en-US"/>
        </w:rPr>
        <w:t>.</w:t>
      </w:r>
    </w:p>
    <w:p w14:paraId="4DF13978" w14:textId="77777777" w:rsidR="002A04A4" w:rsidRDefault="002A04A4" w:rsidP="002A04A4">
      <w:pPr>
        <w:spacing w:line="276" w:lineRule="auto"/>
        <w:jc w:val="both"/>
        <w:rPr>
          <w:rFonts w:ascii="Arial" w:eastAsia="Calibri" w:hAnsi="Arial" w:cs="Arial"/>
          <w:sz w:val="20"/>
          <w:szCs w:val="20"/>
          <w:lang w:eastAsia="en-US"/>
        </w:rPr>
      </w:pPr>
    </w:p>
    <w:p w14:paraId="56CA1DA2" w14:textId="02F05E91" w:rsidR="00944144" w:rsidRPr="005C4A89" w:rsidRDefault="00944144" w:rsidP="00944144">
      <w:pPr>
        <w:rPr>
          <w:rFonts w:ascii="Arial" w:hAnsi="Arial" w:cs="Arial"/>
          <w:b/>
          <w:bCs/>
          <w:sz w:val="20"/>
          <w:szCs w:val="20"/>
          <w:lang w:eastAsia="en-US"/>
        </w:rPr>
      </w:pPr>
      <w:r w:rsidRPr="005C4A89">
        <w:rPr>
          <w:rFonts w:ascii="Arial" w:hAnsi="Arial" w:cs="Arial"/>
          <w:b/>
          <w:bCs/>
          <w:sz w:val="20"/>
          <w:szCs w:val="20"/>
          <w:lang w:eastAsia="en-US"/>
        </w:rPr>
        <w:t xml:space="preserve">El </w:t>
      </w:r>
      <w:r w:rsidR="00224172">
        <w:rPr>
          <w:rFonts w:ascii="Arial" w:hAnsi="Arial" w:cs="Arial"/>
          <w:b/>
          <w:bCs/>
          <w:sz w:val="20"/>
          <w:szCs w:val="20"/>
          <w:lang w:eastAsia="en-US"/>
        </w:rPr>
        <w:t>licitante</w:t>
      </w:r>
      <w:r w:rsidR="00C80FEA" w:rsidRPr="00C80FEA">
        <w:rPr>
          <w:rFonts w:ascii="Arial" w:eastAsia="Calibri" w:hAnsi="Arial" w:cs="Arial"/>
          <w:b/>
          <w:bCs/>
          <w:sz w:val="20"/>
          <w:szCs w:val="20"/>
          <w:lang w:eastAsia="en-US"/>
        </w:rPr>
        <w:t xml:space="preserve"> </w:t>
      </w:r>
      <w:r w:rsidR="00C80FEA">
        <w:rPr>
          <w:rFonts w:ascii="Arial" w:eastAsia="Calibri" w:hAnsi="Arial" w:cs="Arial"/>
          <w:b/>
          <w:bCs/>
          <w:sz w:val="20"/>
          <w:szCs w:val="20"/>
          <w:lang w:eastAsia="en-US"/>
        </w:rPr>
        <w:t>adjudicado</w:t>
      </w:r>
      <w:r w:rsidRPr="005C4A89">
        <w:rPr>
          <w:rFonts w:ascii="Arial" w:hAnsi="Arial" w:cs="Arial"/>
          <w:b/>
          <w:bCs/>
          <w:sz w:val="20"/>
          <w:szCs w:val="20"/>
          <w:lang w:eastAsia="en-US"/>
        </w:rPr>
        <w:t xml:space="preserve"> deberá considerar como parte de su</w:t>
      </w:r>
      <w:r w:rsidR="000578A5" w:rsidRPr="005C4A89">
        <w:rPr>
          <w:rFonts w:ascii="Arial" w:hAnsi="Arial" w:cs="Arial"/>
          <w:b/>
          <w:bCs/>
          <w:sz w:val="20"/>
          <w:szCs w:val="20"/>
          <w:lang w:eastAsia="en-US"/>
        </w:rPr>
        <w:t xml:space="preserve">s alcances, que los </w:t>
      </w:r>
      <w:r w:rsidRPr="005C4A89">
        <w:rPr>
          <w:rFonts w:ascii="Arial" w:hAnsi="Arial" w:cs="Arial"/>
          <w:b/>
          <w:bCs/>
          <w:sz w:val="20"/>
          <w:szCs w:val="20"/>
          <w:lang w:eastAsia="en-US"/>
        </w:rPr>
        <w:t xml:space="preserve">recursos especializados </w:t>
      </w:r>
      <w:r w:rsidR="000578A5" w:rsidRPr="005C4A89">
        <w:rPr>
          <w:rFonts w:ascii="Arial" w:hAnsi="Arial" w:cs="Arial"/>
          <w:b/>
          <w:bCs/>
          <w:sz w:val="20"/>
          <w:szCs w:val="20"/>
          <w:lang w:eastAsia="en-US"/>
        </w:rPr>
        <w:t>estén</w:t>
      </w:r>
      <w:r w:rsidRPr="005C4A89">
        <w:rPr>
          <w:rFonts w:ascii="Arial" w:hAnsi="Arial" w:cs="Arial"/>
          <w:b/>
          <w:bCs/>
          <w:sz w:val="20"/>
          <w:szCs w:val="20"/>
          <w:lang w:eastAsia="en-US"/>
        </w:rPr>
        <w:t xml:space="preserve"> provistos </w:t>
      </w:r>
      <w:r w:rsidR="00C44B3F" w:rsidRPr="005C4A89">
        <w:rPr>
          <w:rFonts w:ascii="Arial" w:hAnsi="Arial" w:cs="Arial"/>
          <w:b/>
          <w:bCs/>
          <w:sz w:val="20"/>
          <w:szCs w:val="20"/>
          <w:lang w:eastAsia="en-US"/>
        </w:rPr>
        <w:t>de</w:t>
      </w:r>
      <w:r w:rsidRPr="005C4A89">
        <w:rPr>
          <w:rFonts w:ascii="Arial" w:hAnsi="Arial" w:cs="Arial"/>
          <w:b/>
          <w:bCs/>
          <w:sz w:val="20"/>
          <w:szCs w:val="20"/>
          <w:lang w:eastAsia="en-US"/>
        </w:rPr>
        <w:t>:</w:t>
      </w:r>
    </w:p>
    <w:p w14:paraId="22DFBE00" w14:textId="77777777" w:rsidR="00944144" w:rsidRPr="005C4A89" w:rsidRDefault="00944144" w:rsidP="00944144">
      <w:pPr>
        <w:rPr>
          <w:rFonts w:ascii="Arial" w:hAnsi="Arial" w:cs="Arial"/>
          <w:b/>
          <w:bCs/>
          <w:sz w:val="20"/>
          <w:szCs w:val="20"/>
          <w:lang w:eastAsia="en-US"/>
        </w:rPr>
      </w:pPr>
    </w:p>
    <w:p w14:paraId="7C88B9EC" w14:textId="3A5EFE0D" w:rsidR="00944144" w:rsidRPr="005C4A89" w:rsidRDefault="00F53673" w:rsidP="00944144">
      <w:pPr>
        <w:numPr>
          <w:ilvl w:val="0"/>
          <w:numId w:val="70"/>
        </w:numPr>
        <w:suppressAutoHyphens/>
        <w:ind w:right="282"/>
        <w:jc w:val="both"/>
        <w:rPr>
          <w:rFonts w:ascii="Arial" w:eastAsia="Calibri" w:hAnsi="Arial" w:cs="Arial"/>
          <w:sz w:val="20"/>
          <w:szCs w:val="20"/>
          <w:lang w:eastAsia="en-US"/>
        </w:rPr>
      </w:pPr>
      <w:r w:rsidRPr="005C4A89">
        <w:rPr>
          <w:rFonts w:ascii="Arial" w:eastAsia="Calibri" w:hAnsi="Arial" w:cs="Arial"/>
          <w:sz w:val="20"/>
          <w:szCs w:val="20"/>
          <w:lang w:eastAsia="en-US"/>
        </w:rPr>
        <w:t>D</w:t>
      </w:r>
      <w:r w:rsidR="00944144" w:rsidRPr="005C4A89">
        <w:rPr>
          <w:rFonts w:ascii="Arial" w:eastAsia="Calibri" w:hAnsi="Arial" w:cs="Arial"/>
          <w:sz w:val="20"/>
          <w:szCs w:val="20"/>
          <w:lang w:eastAsia="en-US"/>
        </w:rPr>
        <w:t>iademas estereofónicas</w:t>
      </w:r>
      <w:r w:rsidRPr="005C4A89">
        <w:rPr>
          <w:rFonts w:ascii="Arial" w:eastAsia="Calibri" w:hAnsi="Arial" w:cs="Arial"/>
          <w:sz w:val="20"/>
          <w:szCs w:val="20"/>
          <w:lang w:eastAsia="en-US"/>
        </w:rPr>
        <w:t xml:space="preserve"> con micrófono integrado.</w:t>
      </w:r>
    </w:p>
    <w:p w14:paraId="24518E38" w14:textId="1919827A" w:rsidR="00944144" w:rsidRPr="005C4A89" w:rsidRDefault="00944144" w:rsidP="00944144">
      <w:pPr>
        <w:numPr>
          <w:ilvl w:val="0"/>
          <w:numId w:val="70"/>
        </w:numPr>
        <w:suppressAutoHyphens/>
        <w:ind w:right="282"/>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Componentes habilitadores tales como: computadoras y todo el equipamiento necesario para que </w:t>
      </w:r>
      <w:r w:rsidR="00F53673" w:rsidRPr="005C4A89">
        <w:rPr>
          <w:rFonts w:ascii="Arial" w:eastAsia="Calibri" w:hAnsi="Arial" w:cs="Arial"/>
          <w:sz w:val="20"/>
          <w:szCs w:val="20"/>
          <w:lang w:eastAsia="en-US"/>
        </w:rPr>
        <w:t xml:space="preserve">los recursos especializados </w:t>
      </w:r>
      <w:r w:rsidRPr="005C4A89">
        <w:rPr>
          <w:rFonts w:ascii="Arial" w:eastAsia="Calibri" w:hAnsi="Arial" w:cs="Arial"/>
          <w:sz w:val="20"/>
          <w:szCs w:val="20"/>
          <w:lang w:eastAsia="en-US"/>
        </w:rPr>
        <w:t>puedan cumplir con las funciones encomendadas</w:t>
      </w:r>
      <w:r w:rsidR="00F53673" w:rsidRPr="005C4A89">
        <w:rPr>
          <w:rFonts w:ascii="Arial" w:eastAsia="Calibri" w:hAnsi="Arial" w:cs="Arial"/>
          <w:sz w:val="20"/>
          <w:szCs w:val="20"/>
          <w:lang w:eastAsia="en-US"/>
        </w:rPr>
        <w:t>, para tal fin debe referirse a lo descrito en el apartado de Requisitos Funcionales del presente Anexo Técnico.</w:t>
      </w:r>
    </w:p>
    <w:p w14:paraId="67C9BB01" w14:textId="77777777" w:rsidR="00944144" w:rsidRPr="005C4A89" w:rsidRDefault="00944144" w:rsidP="00944144">
      <w:pPr>
        <w:numPr>
          <w:ilvl w:val="0"/>
          <w:numId w:val="70"/>
        </w:numPr>
        <w:suppressAutoHyphens/>
        <w:ind w:right="282"/>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soporte técnico que se requiera para el correcto funcionamiento de lo anteriormente </w:t>
      </w:r>
    </w:p>
    <w:p w14:paraId="41180C33" w14:textId="5A689859" w:rsidR="00944144" w:rsidRPr="005C4A89" w:rsidRDefault="00944144" w:rsidP="00944144">
      <w:pPr>
        <w:suppressAutoHyphens/>
        <w:ind w:left="720" w:right="282"/>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descrito será responsabilidad</w:t>
      </w:r>
      <w:r w:rsidR="00C44B3F" w:rsidRPr="005C4A89">
        <w:rPr>
          <w:rFonts w:ascii="Arial" w:eastAsia="Calibri" w:hAnsi="Arial" w:cs="Arial"/>
          <w:sz w:val="20"/>
          <w:szCs w:val="20"/>
          <w:lang w:eastAsia="en-US"/>
        </w:rPr>
        <w:t xml:space="preserve"> única y exclusiva</w:t>
      </w:r>
      <w:r w:rsidRPr="005C4A89">
        <w:rPr>
          <w:rFonts w:ascii="Arial" w:eastAsia="Calibri" w:hAnsi="Arial" w:cs="Arial"/>
          <w:sz w:val="20"/>
          <w:szCs w:val="20"/>
          <w:lang w:eastAsia="en-US"/>
        </w:rPr>
        <w:t xml:space="preserve"> del </w:t>
      </w:r>
      <w:r w:rsidR="00224172" w:rsidRPr="00224172">
        <w:rPr>
          <w:rFonts w:ascii="Arial" w:eastAsia="Calibri" w:hAnsi="Arial" w:cs="Arial"/>
          <w:b/>
          <w:bCs/>
          <w:sz w:val="20"/>
          <w:szCs w:val="20"/>
          <w:lang w:eastAsia="en-US"/>
        </w:rPr>
        <w:t>licitante</w:t>
      </w:r>
      <w:r w:rsidR="00224172">
        <w:rPr>
          <w:rFonts w:ascii="Arial" w:eastAsia="Calibri" w:hAnsi="Arial" w:cs="Arial"/>
          <w:sz w:val="20"/>
          <w:szCs w:val="20"/>
          <w:lang w:eastAsia="en-US"/>
        </w:rPr>
        <w:t xml:space="preserve"> </w:t>
      </w:r>
      <w:r w:rsidR="00C80FEA">
        <w:rPr>
          <w:rFonts w:ascii="Arial" w:eastAsia="Calibri" w:hAnsi="Arial" w:cs="Arial"/>
          <w:b/>
          <w:bCs/>
          <w:sz w:val="20"/>
          <w:szCs w:val="20"/>
          <w:lang w:eastAsia="en-US"/>
        </w:rPr>
        <w:t>adjudicado</w:t>
      </w:r>
      <w:r w:rsidRPr="005C4A89">
        <w:rPr>
          <w:rFonts w:ascii="Arial" w:eastAsia="Calibri" w:hAnsi="Arial" w:cs="Arial"/>
          <w:sz w:val="20"/>
          <w:szCs w:val="20"/>
          <w:lang w:eastAsia="en-US"/>
        </w:rPr>
        <w:t xml:space="preserve"> </w:t>
      </w:r>
      <w:r w:rsidR="00C44B3F" w:rsidRPr="005C4A89">
        <w:rPr>
          <w:rFonts w:ascii="Arial" w:eastAsia="Calibri" w:hAnsi="Arial" w:cs="Arial"/>
          <w:sz w:val="20"/>
          <w:szCs w:val="20"/>
          <w:lang w:eastAsia="en-US"/>
        </w:rPr>
        <w:t>sin costo adicional para el Instituto</w:t>
      </w:r>
      <w:r w:rsidRPr="005C4A89">
        <w:rPr>
          <w:rFonts w:ascii="Arial" w:eastAsia="Calibri" w:hAnsi="Arial" w:cs="Arial"/>
          <w:sz w:val="20"/>
          <w:szCs w:val="20"/>
          <w:lang w:eastAsia="en-US"/>
        </w:rPr>
        <w:t>.</w:t>
      </w:r>
    </w:p>
    <w:p w14:paraId="5298DD83" w14:textId="6C0318B8" w:rsidR="00944144" w:rsidRPr="005C4A89" w:rsidRDefault="00944144" w:rsidP="00944144">
      <w:pPr>
        <w:pStyle w:val="Prrafodelista"/>
        <w:numPr>
          <w:ilvl w:val="0"/>
          <w:numId w:val="70"/>
        </w:numPr>
        <w:suppressAutoHyphens/>
        <w:ind w:right="282"/>
        <w:jc w:val="both"/>
        <w:rPr>
          <w:rFonts w:ascii="Arial" w:hAnsi="Arial" w:cs="Arial"/>
          <w:sz w:val="20"/>
          <w:szCs w:val="20"/>
        </w:rPr>
      </w:pPr>
      <w:r w:rsidRPr="005C4A89">
        <w:rPr>
          <w:rFonts w:ascii="Arial" w:hAnsi="Arial" w:cs="Arial"/>
          <w:sz w:val="20"/>
          <w:szCs w:val="20"/>
        </w:rPr>
        <w:lastRenderedPageBreak/>
        <w:t>Se deberá considerar desde el inicio del servicio</w:t>
      </w:r>
      <w:r w:rsidR="00CE7100" w:rsidRPr="005C4A89">
        <w:rPr>
          <w:rFonts w:ascii="Arial" w:hAnsi="Arial" w:cs="Arial"/>
          <w:sz w:val="20"/>
          <w:szCs w:val="20"/>
        </w:rPr>
        <w:t>,</w:t>
      </w:r>
      <w:r w:rsidRPr="005C4A89">
        <w:rPr>
          <w:rFonts w:ascii="Arial" w:hAnsi="Arial" w:cs="Arial"/>
          <w:sz w:val="20"/>
          <w:szCs w:val="20"/>
        </w:rPr>
        <w:t xml:space="preserve"> </w:t>
      </w:r>
      <w:r w:rsidR="00CE7100" w:rsidRPr="005C4A89">
        <w:rPr>
          <w:rFonts w:ascii="Arial" w:hAnsi="Arial" w:cs="Arial"/>
          <w:sz w:val="20"/>
          <w:szCs w:val="20"/>
        </w:rPr>
        <w:t xml:space="preserve">la implementación de </w:t>
      </w:r>
      <w:r w:rsidRPr="005C4A89">
        <w:rPr>
          <w:rFonts w:ascii="Arial" w:hAnsi="Arial" w:cs="Arial"/>
          <w:sz w:val="20"/>
          <w:szCs w:val="20"/>
        </w:rPr>
        <w:t xml:space="preserve">horarios escalonados </w:t>
      </w:r>
      <w:r w:rsidR="00B342DE" w:rsidRPr="005C4A89">
        <w:rPr>
          <w:rFonts w:ascii="Arial" w:hAnsi="Arial" w:cs="Arial"/>
          <w:sz w:val="20"/>
          <w:szCs w:val="20"/>
        </w:rPr>
        <w:t xml:space="preserve">de </w:t>
      </w:r>
      <w:r w:rsidR="0050313A">
        <w:rPr>
          <w:rFonts w:ascii="Arial" w:hAnsi="Arial" w:cs="Arial"/>
          <w:sz w:val="20"/>
          <w:szCs w:val="20"/>
        </w:rPr>
        <w:t xml:space="preserve">cuatro </w:t>
      </w:r>
      <w:r w:rsidR="00B342DE" w:rsidRPr="005C4A89">
        <w:rPr>
          <w:rFonts w:ascii="Arial" w:hAnsi="Arial" w:cs="Arial"/>
          <w:sz w:val="20"/>
          <w:szCs w:val="20"/>
        </w:rPr>
        <w:t>turnos</w:t>
      </w:r>
      <w:r w:rsidR="0050313A">
        <w:rPr>
          <w:rFonts w:ascii="Arial" w:hAnsi="Arial" w:cs="Arial"/>
          <w:sz w:val="20"/>
          <w:szCs w:val="20"/>
        </w:rPr>
        <w:t xml:space="preserve"> (inicialmente)</w:t>
      </w:r>
      <w:r w:rsidR="00B342DE" w:rsidRPr="005C4A89">
        <w:rPr>
          <w:rFonts w:ascii="Arial" w:hAnsi="Arial" w:cs="Arial"/>
          <w:sz w:val="20"/>
          <w:szCs w:val="20"/>
        </w:rPr>
        <w:t xml:space="preserve"> </w:t>
      </w:r>
      <w:r w:rsidR="00230AE8" w:rsidRPr="005C4A89">
        <w:rPr>
          <w:rFonts w:ascii="Arial" w:hAnsi="Arial" w:cs="Arial"/>
          <w:sz w:val="20"/>
          <w:szCs w:val="20"/>
        </w:rPr>
        <w:t>de acuerdo con las necesidades d</w:t>
      </w:r>
      <w:r w:rsidR="00CE7100" w:rsidRPr="005C4A89">
        <w:rPr>
          <w:rFonts w:ascii="Arial" w:hAnsi="Arial" w:cs="Arial"/>
          <w:sz w:val="20"/>
          <w:szCs w:val="20"/>
        </w:rPr>
        <w:t xml:space="preserve">el </w:t>
      </w:r>
      <w:r w:rsidR="00682C3D">
        <w:rPr>
          <w:rFonts w:ascii="Arial" w:hAnsi="Arial" w:cs="Arial"/>
          <w:sz w:val="20"/>
          <w:szCs w:val="20"/>
        </w:rPr>
        <w:t>Servicio Administrado para la Gestión Operativa de la Coordinación de Monitoreo, Contacto y Riesgo Tecnológico</w:t>
      </w:r>
      <w:r w:rsidR="00CE7100" w:rsidRPr="005C4A89">
        <w:rPr>
          <w:rFonts w:ascii="Arial" w:hAnsi="Arial" w:cs="Arial"/>
          <w:sz w:val="20"/>
          <w:szCs w:val="20"/>
        </w:rPr>
        <w:t xml:space="preserve"> </w:t>
      </w:r>
      <w:r w:rsidR="0050313A">
        <w:rPr>
          <w:rFonts w:ascii="Arial" w:hAnsi="Arial" w:cs="Arial"/>
          <w:sz w:val="20"/>
          <w:szCs w:val="20"/>
        </w:rPr>
        <w:t xml:space="preserve">y perfiles de recursos especializados, </w:t>
      </w:r>
      <w:r w:rsidR="00CE7100" w:rsidRPr="005C4A89">
        <w:rPr>
          <w:rFonts w:ascii="Arial" w:hAnsi="Arial" w:cs="Arial"/>
          <w:sz w:val="20"/>
          <w:szCs w:val="20"/>
        </w:rPr>
        <w:t>cubr</w:t>
      </w:r>
      <w:r w:rsidR="00230AE8" w:rsidRPr="005C4A89">
        <w:rPr>
          <w:rFonts w:ascii="Arial" w:hAnsi="Arial" w:cs="Arial"/>
          <w:sz w:val="20"/>
          <w:szCs w:val="20"/>
        </w:rPr>
        <w:t xml:space="preserve">iendo </w:t>
      </w:r>
      <w:r w:rsidR="00CE7100" w:rsidRPr="005C4A89">
        <w:rPr>
          <w:rFonts w:ascii="Arial" w:hAnsi="Arial" w:cs="Arial"/>
          <w:sz w:val="20"/>
          <w:szCs w:val="20"/>
        </w:rPr>
        <w:t xml:space="preserve">un </w:t>
      </w:r>
      <w:r w:rsidRPr="005C4A89">
        <w:rPr>
          <w:rFonts w:ascii="Arial" w:hAnsi="Arial" w:cs="Arial"/>
          <w:sz w:val="20"/>
          <w:szCs w:val="20"/>
        </w:rPr>
        <w:t xml:space="preserve">horario </w:t>
      </w:r>
      <w:r w:rsidR="00230AE8" w:rsidRPr="005C4A89">
        <w:rPr>
          <w:rFonts w:ascii="Arial" w:hAnsi="Arial" w:cs="Arial"/>
          <w:sz w:val="20"/>
          <w:szCs w:val="20"/>
        </w:rPr>
        <w:t xml:space="preserve">continuo </w:t>
      </w:r>
      <w:r w:rsidRPr="005C4A89">
        <w:rPr>
          <w:rFonts w:ascii="Arial" w:hAnsi="Arial" w:cs="Arial"/>
          <w:sz w:val="20"/>
          <w:szCs w:val="20"/>
        </w:rPr>
        <w:t>de atención de 24 horas</w:t>
      </w:r>
      <w:r w:rsidR="0050313A">
        <w:rPr>
          <w:rFonts w:ascii="Arial" w:hAnsi="Arial" w:cs="Arial"/>
          <w:sz w:val="20"/>
          <w:szCs w:val="20"/>
        </w:rPr>
        <w:t>, siete días de la semana</w:t>
      </w:r>
      <w:r w:rsidR="00B275BA">
        <w:rPr>
          <w:rFonts w:ascii="Arial" w:hAnsi="Arial" w:cs="Arial"/>
          <w:sz w:val="20"/>
          <w:szCs w:val="20"/>
        </w:rPr>
        <w:t>,</w:t>
      </w:r>
      <w:r w:rsidRPr="005C4A89">
        <w:rPr>
          <w:rFonts w:ascii="Arial" w:hAnsi="Arial" w:cs="Arial"/>
          <w:sz w:val="20"/>
          <w:szCs w:val="20"/>
        </w:rPr>
        <w:t xml:space="preserve"> </w:t>
      </w:r>
      <w:r w:rsidR="00415FCC">
        <w:rPr>
          <w:rFonts w:ascii="Arial" w:hAnsi="Arial" w:cs="Arial"/>
          <w:sz w:val="20"/>
          <w:szCs w:val="20"/>
        </w:rPr>
        <w:t xml:space="preserve">a partir del </w:t>
      </w:r>
      <w:r w:rsidR="00AE73AE" w:rsidRPr="00415FCC">
        <w:rPr>
          <w:rFonts w:ascii="Arial" w:hAnsi="Arial" w:cs="Arial"/>
          <w:b/>
          <w:bCs/>
          <w:sz w:val="20"/>
          <w:szCs w:val="20"/>
          <w:lang w:eastAsia="ar-SA"/>
        </w:rPr>
        <w:t>día hábil posterior a la emisión del fallo correspondiente y hasta el 31 de diciembre de 2025</w:t>
      </w:r>
      <w:r w:rsidRPr="005C4A89">
        <w:rPr>
          <w:rFonts w:ascii="Arial" w:hAnsi="Arial" w:cs="Arial"/>
          <w:sz w:val="20"/>
          <w:szCs w:val="20"/>
        </w:rPr>
        <w:t xml:space="preserve">. </w:t>
      </w:r>
      <w:r w:rsidR="00215510" w:rsidRPr="005C4A89">
        <w:rPr>
          <w:rFonts w:ascii="Arial" w:hAnsi="Arial" w:cs="Arial"/>
          <w:sz w:val="20"/>
          <w:szCs w:val="20"/>
        </w:rPr>
        <w:t>E</w:t>
      </w:r>
      <w:r w:rsidR="00B342DE" w:rsidRPr="005C4A89">
        <w:rPr>
          <w:rFonts w:ascii="Arial" w:hAnsi="Arial" w:cs="Arial"/>
          <w:sz w:val="20"/>
          <w:szCs w:val="20"/>
        </w:rPr>
        <w:t xml:space="preserve">l instituto se reserva el derecho </w:t>
      </w:r>
      <w:r w:rsidR="00F54CFE" w:rsidRPr="005C4A89">
        <w:rPr>
          <w:rFonts w:ascii="Arial" w:hAnsi="Arial" w:cs="Arial"/>
          <w:sz w:val="20"/>
          <w:szCs w:val="20"/>
        </w:rPr>
        <w:t>de gestionar</w:t>
      </w:r>
      <w:r w:rsidR="00B342DE" w:rsidRPr="005C4A89">
        <w:rPr>
          <w:rFonts w:ascii="Arial" w:hAnsi="Arial" w:cs="Arial"/>
          <w:sz w:val="20"/>
          <w:szCs w:val="20"/>
        </w:rPr>
        <w:t xml:space="preserve"> los turnos </w:t>
      </w:r>
      <w:r w:rsidR="007D752A" w:rsidRPr="005C4A89">
        <w:rPr>
          <w:rFonts w:ascii="Arial" w:hAnsi="Arial" w:cs="Arial"/>
          <w:sz w:val="20"/>
          <w:szCs w:val="20"/>
        </w:rPr>
        <w:t>de acuerdo con el</w:t>
      </w:r>
      <w:r w:rsidR="00215510" w:rsidRPr="005C4A89">
        <w:rPr>
          <w:rFonts w:ascii="Arial" w:hAnsi="Arial" w:cs="Arial"/>
          <w:sz w:val="20"/>
          <w:szCs w:val="20"/>
        </w:rPr>
        <w:t xml:space="preserve"> </w:t>
      </w:r>
      <w:r w:rsidR="001D25D5">
        <w:rPr>
          <w:rFonts w:ascii="Arial" w:hAnsi="Arial" w:cs="Arial"/>
          <w:sz w:val="20"/>
          <w:szCs w:val="20"/>
        </w:rPr>
        <w:t>apartado denominado “</w:t>
      </w:r>
      <w:r w:rsidR="001D25D5" w:rsidRPr="001D25D5">
        <w:rPr>
          <w:rFonts w:ascii="Arial" w:hAnsi="Arial" w:cs="Arial"/>
          <w:b/>
          <w:bCs/>
          <w:sz w:val="20"/>
          <w:szCs w:val="20"/>
        </w:rPr>
        <w:t>Distribución de los Horarios Escalonados</w:t>
      </w:r>
      <w:r w:rsidR="001D25D5">
        <w:rPr>
          <w:rFonts w:ascii="Arial" w:hAnsi="Arial" w:cs="Arial"/>
          <w:sz w:val="20"/>
          <w:szCs w:val="20"/>
        </w:rPr>
        <w:t xml:space="preserve">” contenido en el </w:t>
      </w:r>
      <w:r w:rsidR="00215510" w:rsidRPr="005C4A89">
        <w:rPr>
          <w:rFonts w:ascii="Arial" w:hAnsi="Arial" w:cs="Arial"/>
          <w:sz w:val="20"/>
          <w:szCs w:val="20"/>
        </w:rPr>
        <w:t xml:space="preserve">anexo de </w:t>
      </w:r>
      <w:r w:rsidR="00B342DE" w:rsidRPr="001D25D5">
        <w:rPr>
          <w:rFonts w:ascii="Arial" w:hAnsi="Arial" w:cs="Arial"/>
          <w:b/>
          <w:bCs/>
          <w:sz w:val="20"/>
          <w:szCs w:val="20"/>
        </w:rPr>
        <w:t>T</w:t>
      </w:r>
      <w:r w:rsidR="00215510" w:rsidRPr="001D25D5">
        <w:rPr>
          <w:rFonts w:ascii="Arial" w:hAnsi="Arial" w:cs="Arial"/>
          <w:b/>
          <w:bCs/>
          <w:sz w:val="20"/>
          <w:szCs w:val="20"/>
        </w:rPr>
        <w:t>érminos y Condiciones</w:t>
      </w:r>
      <w:r w:rsidR="00230AE8" w:rsidRPr="005C4A89">
        <w:rPr>
          <w:rFonts w:ascii="Arial" w:hAnsi="Arial" w:cs="Arial"/>
          <w:sz w:val="20"/>
          <w:szCs w:val="20"/>
        </w:rPr>
        <w:t>.</w:t>
      </w:r>
    </w:p>
    <w:p w14:paraId="4D76D463" w14:textId="39107D01" w:rsidR="00944144" w:rsidRPr="005C4A89" w:rsidRDefault="00944144" w:rsidP="00944144">
      <w:pPr>
        <w:pStyle w:val="Prrafodelista"/>
        <w:numPr>
          <w:ilvl w:val="0"/>
          <w:numId w:val="70"/>
        </w:numPr>
        <w:suppressAutoHyphens/>
        <w:ind w:right="282"/>
        <w:jc w:val="both"/>
        <w:rPr>
          <w:rFonts w:ascii="Arial" w:hAnsi="Arial" w:cs="Arial"/>
          <w:sz w:val="20"/>
          <w:szCs w:val="20"/>
        </w:rPr>
      </w:pPr>
      <w:r w:rsidRPr="005C4A89">
        <w:rPr>
          <w:rFonts w:ascii="Arial" w:hAnsi="Arial" w:cs="Arial"/>
          <w:sz w:val="20"/>
          <w:szCs w:val="20"/>
        </w:rPr>
        <w:t>Los</w:t>
      </w:r>
      <w:r w:rsidR="00602700" w:rsidRPr="005C4A89">
        <w:rPr>
          <w:rFonts w:ascii="Arial" w:hAnsi="Arial" w:cs="Arial"/>
          <w:sz w:val="20"/>
          <w:szCs w:val="20"/>
        </w:rPr>
        <w:t xml:space="preserve"> recursos especializados</w:t>
      </w:r>
      <w:r w:rsidRPr="005C4A89">
        <w:rPr>
          <w:rFonts w:ascii="Arial" w:hAnsi="Arial" w:cs="Arial"/>
          <w:sz w:val="20"/>
          <w:szCs w:val="20"/>
        </w:rPr>
        <w:t xml:space="preserve"> deberán contar con los permisos</w:t>
      </w:r>
      <w:r w:rsidR="00F60BAA" w:rsidRPr="005C4A89">
        <w:rPr>
          <w:rFonts w:ascii="Arial" w:hAnsi="Arial" w:cs="Arial"/>
          <w:sz w:val="20"/>
          <w:szCs w:val="20"/>
        </w:rPr>
        <w:t xml:space="preserve"> suficientes y necesarios</w:t>
      </w:r>
      <w:r w:rsidRPr="005C4A89">
        <w:rPr>
          <w:rFonts w:ascii="Arial" w:hAnsi="Arial" w:cs="Arial"/>
          <w:sz w:val="20"/>
          <w:szCs w:val="20"/>
        </w:rPr>
        <w:t xml:space="preserve"> en sus equipos de cómputo</w:t>
      </w:r>
      <w:r w:rsidR="00F60BAA" w:rsidRPr="005C4A89">
        <w:rPr>
          <w:rFonts w:ascii="Arial" w:hAnsi="Arial" w:cs="Arial"/>
          <w:sz w:val="20"/>
          <w:szCs w:val="20"/>
        </w:rPr>
        <w:t xml:space="preserve"> portátiles</w:t>
      </w:r>
      <w:r w:rsidRPr="005C4A89">
        <w:rPr>
          <w:rFonts w:ascii="Arial" w:hAnsi="Arial" w:cs="Arial"/>
          <w:sz w:val="20"/>
          <w:szCs w:val="20"/>
        </w:rPr>
        <w:t xml:space="preserve"> para </w:t>
      </w:r>
      <w:r w:rsidR="00F60BAA" w:rsidRPr="005C4A89">
        <w:rPr>
          <w:rFonts w:ascii="Arial" w:hAnsi="Arial" w:cs="Arial"/>
          <w:sz w:val="20"/>
          <w:szCs w:val="20"/>
        </w:rPr>
        <w:t xml:space="preserve">el </w:t>
      </w:r>
      <w:r w:rsidRPr="005C4A89">
        <w:rPr>
          <w:rFonts w:ascii="Arial" w:hAnsi="Arial" w:cs="Arial"/>
          <w:sz w:val="20"/>
          <w:szCs w:val="20"/>
        </w:rPr>
        <w:t xml:space="preserve">ingreso y descarga de aplicaciones del IMSS, así como a las herramientas de configuración para el acceso vía WEB </w:t>
      </w:r>
      <w:r w:rsidR="00F60BAA" w:rsidRPr="005C4A89">
        <w:rPr>
          <w:rFonts w:ascii="Arial" w:hAnsi="Arial" w:cs="Arial"/>
          <w:sz w:val="20"/>
          <w:szCs w:val="20"/>
        </w:rPr>
        <w:t>que de manera enunciativa más no limitativa</w:t>
      </w:r>
      <w:r w:rsidR="00F83234" w:rsidRPr="005C4A89">
        <w:rPr>
          <w:rFonts w:ascii="Arial" w:hAnsi="Arial" w:cs="Arial"/>
          <w:sz w:val="20"/>
          <w:szCs w:val="20"/>
        </w:rPr>
        <w:t>,</w:t>
      </w:r>
      <w:r w:rsidR="00F60BAA" w:rsidRPr="005C4A89">
        <w:rPr>
          <w:rFonts w:ascii="Arial" w:hAnsi="Arial" w:cs="Arial"/>
          <w:sz w:val="20"/>
          <w:szCs w:val="20"/>
        </w:rPr>
        <w:t xml:space="preserve"> p</w:t>
      </w:r>
      <w:r w:rsidRPr="005C4A89">
        <w:rPr>
          <w:rFonts w:ascii="Arial" w:hAnsi="Arial" w:cs="Arial"/>
          <w:sz w:val="20"/>
          <w:szCs w:val="20"/>
        </w:rPr>
        <w:t>or ejemplo</w:t>
      </w:r>
      <w:r w:rsidR="00B342DE" w:rsidRPr="005C4A89">
        <w:rPr>
          <w:rFonts w:ascii="Arial" w:hAnsi="Arial" w:cs="Arial"/>
          <w:sz w:val="20"/>
          <w:szCs w:val="20"/>
        </w:rPr>
        <w:t>:</w:t>
      </w:r>
      <w:r w:rsidRPr="005C4A89">
        <w:rPr>
          <w:rFonts w:ascii="Arial" w:hAnsi="Arial" w:cs="Arial"/>
          <w:sz w:val="20"/>
          <w:szCs w:val="20"/>
        </w:rPr>
        <w:t xml:space="preserve"> </w:t>
      </w:r>
      <w:r w:rsidR="00F60BAA" w:rsidRPr="005C4A89">
        <w:rPr>
          <w:rFonts w:ascii="Arial" w:hAnsi="Arial" w:cs="Arial"/>
          <w:sz w:val="20"/>
          <w:szCs w:val="20"/>
        </w:rPr>
        <w:t>e</w:t>
      </w:r>
      <w:r w:rsidRPr="005C4A89">
        <w:rPr>
          <w:rFonts w:ascii="Arial" w:hAnsi="Arial" w:cs="Arial"/>
          <w:sz w:val="20"/>
          <w:szCs w:val="20"/>
        </w:rPr>
        <w:t xml:space="preserve">scritorio </w:t>
      </w:r>
      <w:r w:rsidR="00F60BAA" w:rsidRPr="005C4A89">
        <w:rPr>
          <w:rFonts w:ascii="Arial" w:hAnsi="Arial" w:cs="Arial"/>
          <w:sz w:val="20"/>
          <w:szCs w:val="20"/>
        </w:rPr>
        <w:t>v</w:t>
      </w:r>
      <w:r w:rsidRPr="005C4A89">
        <w:rPr>
          <w:rFonts w:ascii="Arial" w:hAnsi="Arial" w:cs="Arial"/>
          <w:sz w:val="20"/>
          <w:szCs w:val="20"/>
        </w:rPr>
        <w:t>irtual</w:t>
      </w:r>
      <w:r w:rsidR="00B342DE" w:rsidRPr="005C4A89">
        <w:rPr>
          <w:rFonts w:ascii="Arial" w:hAnsi="Arial" w:cs="Arial"/>
          <w:sz w:val="20"/>
          <w:szCs w:val="20"/>
        </w:rPr>
        <w:t>,</w:t>
      </w:r>
      <w:r w:rsidRPr="005C4A89">
        <w:rPr>
          <w:rFonts w:ascii="Arial" w:hAnsi="Arial" w:cs="Arial"/>
          <w:sz w:val="20"/>
          <w:szCs w:val="20"/>
        </w:rPr>
        <w:t xml:space="preserve"> </w:t>
      </w:r>
      <w:r w:rsidR="00B342DE" w:rsidRPr="005C4A89">
        <w:rPr>
          <w:rFonts w:ascii="Arial" w:hAnsi="Arial" w:cs="Arial"/>
          <w:sz w:val="20"/>
          <w:szCs w:val="20"/>
        </w:rPr>
        <w:t xml:space="preserve">VPN, </w:t>
      </w:r>
      <w:r w:rsidRPr="005C4A89">
        <w:rPr>
          <w:rFonts w:ascii="Arial" w:hAnsi="Arial" w:cs="Arial"/>
          <w:sz w:val="20"/>
          <w:szCs w:val="20"/>
        </w:rPr>
        <w:t>entre otros</w:t>
      </w:r>
      <w:r w:rsidR="00E541AA" w:rsidRPr="005C4A89">
        <w:rPr>
          <w:rFonts w:ascii="Arial" w:hAnsi="Arial" w:cs="Arial"/>
          <w:sz w:val="20"/>
          <w:szCs w:val="20"/>
        </w:rPr>
        <w:t>,</w:t>
      </w:r>
      <w:r w:rsidR="00F60BAA" w:rsidRPr="005C4A89">
        <w:rPr>
          <w:rFonts w:ascii="Arial" w:hAnsi="Arial" w:cs="Arial"/>
          <w:sz w:val="20"/>
          <w:szCs w:val="20"/>
        </w:rPr>
        <w:t xml:space="preserve"> en la inteligencia de que </w:t>
      </w:r>
      <w:r w:rsidR="00E62198" w:rsidRPr="005C4A89">
        <w:rPr>
          <w:rFonts w:ascii="Arial" w:hAnsi="Arial" w:cs="Arial"/>
          <w:sz w:val="20"/>
          <w:szCs w:val="20"/>
        </w:rPr>
        <w:t xml:space="preserve">los recursos especializados </w:t>
      </w:r>
      <w:r w:rsidR="00F60BAA" w:rsidRPr="005C4A89">
        <w:rPr>
          <w:rFonts w:ascii="Arial" w:hAnsi="Arial" w:cs="Arial"/>
          <w:sz w:val="20"/>
          <w:szCs w:val="20"/>
        </w:rPr>
        <w:t xml:space="preserve">puedan realizar las funciones encomendadas que forman parte del </w:t>
      </w:r>
      <w:r w:rsidR="00672903" w:rsidRPr="00B65B4E">
        <w:rPr>
          <w:rFonts w:ascii="Arial" w:hAnsi="Arial" w:cs="Arial"/>
          <w:b/>
          <w:bCs/>
          <w:sz w:val="20"/>
          <w:szCs w:val="20"/>
        </w:rPr>
        <w:t>Servicio Administrado para la Gestión Operativa de la Coordinación de Monitoreo, Contacto y Riesgo Tecnológico</w:t>
      </w:r>
      <w:r w:rsidR="00F60BAA" w:rsidRPr="005C4A89">
        <w:rPr>
          <w:rFonts w:ascii="Arial" w:hAnsi="Arial" w:cs="Arial"/>
          <w:sz w:val="20"/>
          <w:szCs w:val="20"/>
        </w:rPr>
        <w:t>.</w:t>
      </w:r>
    </w:p>
    <w:p w14:paraId="4BC217F4" w14:textId="10950DFA" w:rsidR="00944144" w:rsidRPr="005C4A89" w:rsidRDefault="00944144" w:rsidP="00AF0D77">
      <w:pPr>
        <w:pStyle w:val="Prrafodelista"/>
        <w:numPr>
          <w:ilvl w:val="0"/>
          <w:numId w:val="70"/>
        </w:numPr>
        <w:suppressAutoHyphens/>
        <w:spacing w:line="276" w:lineRule="auto"/>
        <w:ind w:right="282"/>
        <w:jc w:val="both"/>
        <w:rPr>
          <w:rFonts w:ascii="Arial" w:eastAsia="Calibri" w:hAnsi="Arial" w:cs="Arial"/>
          <w:sz w:val="20"/>
          <w:szCs w:val="20"/>
          <w:lang w:eastAsia="en-US"/>
        </w:rPr>
      </w:pPr>
      <w:r w:rsidRPr="005C4A89">
        <w:rPr>
          <w:rFonts w:ascii="Arial" w:hAnsi="Arial" w:cs="Arial"/>
          <w:sz w:val="20"/>
          <w:szCs w:val="20"/>
        </w:rPr>
        <w:t>El Instituto pondrá a disposición</w:t>
      </w:r>
      <w:r w:rsidR="00E541AA" w:rsidRPr="005C4A89">
        <w:rPr>
          <w:rFonts w:ascii="Arial" w:hAnsi="Arial" w:cs="Arial"/>
          <w:sz w:val="20"/>
          <w:szCs w:val="20"/>
        </w:rPr>
        <w:t xml:space="preserve"> del</w:t>
      </w:r>
      <w:r w:rsidRPr="005C4A89">
        <w:rPr>
          <w:rFonts w:ascii="Arial" w:hAnsi="Arial" w:cs="Arial"/>
          <w:sz w:val="20"/>
          <w:szCs w:val="20"/>
        </w:rPr>
        <w:t xml:space="preserve"> </w:t>
      </w:r>
      <w:r w:rsidRPr="00224172">
        <w:rPr>
          <w:rFonts w:ascii="Arial" w:hAnsi="Arial" w:cs="Arial"/>
          <w:b/>
          <w:bCs/>
          <w:sz w:val="20"/>
          <w:szCs w:val="20"/>
        </w:rPr>
        <w:t xml:space="preserve">proveedor </w:t>
      </w:r>
      <w:r w:rsidR="00224172" w:rsidRPr="00224172">
        <w:rPr>
          <w:rFonts w:ascii="Arial" w:hAnsi="Arial" w:cs="Arial"/>
          <w:b/>
          <w:bCs/>
          <w:sz w:val="20"/>
          <w:szCs w:val="20"/>
        </w:rPr>
        <w:t>adjudicado</w:t>
      </w:r>
      <w:r w:rsidR="00224172">
        <w:rPr>
          <w:rFonts w:ascii="Arial" w:hAnsi="Arial" w:cs="Arial"/>
          <w:sz w:val="20"/>
          <w:szCs w:val="20"/>
        </w:rPr>
        <w:t xml:space="preserve"> </w:t>
      </w:r>
      <w:r w:rsidRPr="005C4A89">
        <w:rPr>
          <w:rFonts w:ascii="Arial" w:hAnsi="Arial" w:cs="Arial"/>
          <w:sz w:val="20"/>
          <w:szCs w:val="20"/>
        </w:rPr>
        <w:t xml:space="preserve">del </w:t>
      </w:r>
      <w:r w:rsidR="0015172E" w:rsidRPr="00B65B4E">
        <w:rPr>
          <w:rFonts w:ascii="Arial" w:hAnsi="Arial" w:cs="Arial"/>
          <w:b/>
          <w:bCs/>
          <w:sz w:val="20"/>
          <w:szCs w:val="20"/>
        </w:rPr>
        <w:t>Servicio Administrado para la Gestión Operativa de la Coordinación de Monitoreo, Contacto y Riesgo Tecnológico</w:t>
      </w:r>
      <w:r w:rsidRPr="005C4A89" w:rsidDel="00BD2B9F">
        <w:rPr>
          <w:rFonts w:ascii="Arial" w:hAnsi="Arial" w:cs="Arial"/>
          <w:sz w:val="20"/>
          <w:szCs w:val="20"/>
        </w:rPr>
        <w:t xml:space="preserve"> </w:t>
      </w:r>
      <w:r w:rsidRPr="005C4A89">
        <w:rPr>
          <w:rFonts w:ascii="Arial" w:hAnsi="Arial" w:cs="Arial"/>
          <w:sz w:val="20"/>
          <w:szCs w:val="20"/>
        </w:rPr>
        <w:t xml:space="preserve">la herramienta </w:t>
      </w:r>
      <w:r w:rsidR="00B65B4E">
        <w:rPr>
          <w:rFonts w:ascii="Arial" w:hAnsi="Arial" w:cs="Arial"/>
          <w:sz w:val="20"/>
          <w:szCs w:val="20"/>
        </w:rPr>
        <w:t xml:space="preserve">Remedy </w:t>
      </w:r>
      <w:r w:rsidRPr="005C4A89">
        <w:rPr>
          <w:rFonts w:ascii="Arial" w:hAnsi="Arial" w:cs="Arial"/>
          <w:sz w:val="20"/>
          <w:szCs w:val="20"/>
        </w:rPr>
        <w:t>con el que cuenta actualmente</w:t>
      </w:r>
      <w:r w:rsidR="00B65B4E">
        <w:rPr>
          <w:rFonts w:ascii="Arial" w:hAnsi="Arial" w:cs="Arial"/>
          <w:sz w:val="20"/>
          <w:szCs w:val="20"/>
        </w:rPr>
        <w:t>,</w:t>
      </w:r>
      <w:r w:rsidRPr="005C4A89">
        <w:rPr>
          <w:rFonts w:ascii="Arial" w:hAnsi="Arial" w:cs="Arial"/>
          <w:sz w:val="20"/>
          <w:szCs w:val="20"/>
        </w:rPr>
        <w:t xml:space="preserve"> </w:t>
      </w:r>
      <w:r w:rsidR="00B65B4E">
        <w:rPr>
          <w:rFonts w:ascii="Arial" w:hAnsi="Arial" w:cs="Arial"/>
          <w:sz w:val="20"/>
          <w:szCs w:val="20"/>
        </w:rPr>
        <w:t xml:space="preserve">con la finalidad de </w:t>
      </w:r>
      <w:r w:rsidR="00190504" w:rsidRPr="005C4A89">
        <w:rPr>
          <w:rFonts w:ascii="Arial" w:hAnsi="Arial" w:cs="Arial"/>
          <w:sz w:val="20"/>
          <w:szCs w:val="20"/>
        </w:rPr>
        <w:t xml:space="preserve">que </w:t>
      </w:r>
      <w:r w:rsidRPr="005C4A89">
        <w:rPr>
          <w:rFonts w:ascii="Arial" w:hAnsi="Arial" w:cs="Arial"/>
          <w:sz w:val="20"/>
          <w:szCs w:val="20"/>
        </w:rPr>
        <w:t>los recursos especializados</w:t>
      </w:r>
      <w:r w:rsidR="00190504" w:rsidRPr="005C4A89">
        <w:rPr>
          <w:rFonts w:ascii="Arial" w:hAnsi="Arial" w:cs="Arial"/>
          <w:sz w:val="20"/>
          <w:szCs w:val="20"/>
        </w:rPr>
        <w:t xml:space="preserve"> realicen de manera adecuada sus funciones, actividades y tareas asignadas</w:t>
      </w:r>
      <w:r w:rsidR="00E541AA" w:rsidRPr="005C4A89">
        <w:rPr>
          <w:rFonts w:ascii="Arial" w:hAnsi="Arial" w:cs="Arial"/>
          <w:sz w:val="20"/>
          <w:szCs w:val="20"/>
        </w:rPr>
        <w:t xml:space="preserve">. </w:t>
      </w:r>
      <w:r w:rsidRPr="005C4A89">
        <w:rPr>
          <w:rFonts w:ascii="Arial" w:hAnsi="Arial" w:cs="Arial"/>
          <w:sz w:val="20"/>
          <w:szCs w:val="20"/>
        </w:rPr>
        <w:t xml:space="preserve"> </w:t>
      </w:r>
    </w:p>
    <w:p w14:paraId="48034B89" w14:textId="77777777" w:rsidR="00E541AA" w:rsidRPr="005C4A89" w:rsidRDefault="00E541AA" w:rsidP="00E541AA">
      <w:pPr>
        <w:pStyle w:val="Prrafodelista"/>
        <w:rPr>
          <w:rFonts w:ascii="Arial" w:eastAsia="Calibri" w:hAnsi="Arial" w:cs="Arial"/>
          <w:sz w:val="20"/>
          <w:szCs w:val="20"/>
          <w:lang w:eastAsia="en-US"/>
        </w:rPr>
      </w:pPr>
    </w:p>
    <w:p w14:paraId="701DBCEF" w14:textId="32F07EB3" w:rsidR="00944144" w:rsidRPr="005C4A89" w:rsidRDefault="00944144" w:rsidP="00944144">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00224172" w:rsidRPr="00224172">
        <w:rPr>
          <w:rFonts w:ascii="Arial" w:eastAsia="Calibri" w:hAnsi="Arial" w:cs="Arial"/>
          <w:b/>
          <w:bCs/>
          <w:sz w:val="20"/>
          <w:szCs w:val="20"/>
          <w:lang w:eastAsia="en-US"/>
        </w:rPr>
        <w:t>licitante</w:t>
      </w:r>
      <w:r w:rsidR="00E35CFC">
        <w:rPr>
          <w:rFonts w:ascii="Arial" w:eastAsia="Calibri" w:hAnsi="Arial" w:cs="Arial"/>
          <w:b/>
          <w:bCs/>
          <w:sz w:val="20"/>
          <w:szCs w:val="20"/>
          <w:lang w:eastAsia="en-US"/>
        </w:rPr>
        <w:t xml:space="preserve"> adjudicado</w:t>
      </w:r>
      <w:r w:rsidR="00224172">
        <w:rPr>
          <w:rFonts w:ascii="Arial" w:eastAsia="Calibri" w:hAnsi="Arial" w:cs="Arial"/>
          <w:sz w:val="20"/>
          <w:szCs w:val="20"/>
          <w:lang w:eastAsia="en-US"/>
        </w:rPr>
        <w:t xml:space="preserve"> </w:t>
      </w:r>
      <w:r w:rsidRPr="005C4A89">
        <w:rPr>
          <w:rFonts w:ascii="Arial" w:eastAsia="Calibri" w:hAnsi="Arial" w:cs="Arial"/>
          <w:sz w:val="20"/>
          <w:szCs w:val="20"/>
          <w:lang w:eastAsia="en-US"/>
        </w:rPr>
        <w:t xml:space="preserve">deberá proporcionar toda la infraestructura Tecnológica que permita a sus recursos </w:t>
      </w:r>
      <w:r w:rsidR="00C44B3F" w:rsidRPr="005C4A89">
        <w:rPr>
          <w:rFonts w:ascii="Arial" w:eastAsia="Calibri" w:hAnsi="Arial" w:cs="Arial"/>
          <w:sz w:val="20"/>
          <w:szCs w:val="20"/>
          <w:lang w:eastAsia="en-US"/>
        </w:rPr>
        <w:t xml:space="preserve">especializados </w:t>
      </w:r>
      <w:r w:rsidRPr="005C4A89">
        <w:rPr>
          <w:rFonts w:ascii="Arial" w:eastAsia="Calibri" w:hAnsi="Arial" w:cs="Arial"/>
          <w:sz w:val="20"/>
          <w:szCs w:val="20"/>
          <w:lang w:eastAsia="en-US"/>
        </w:rPr>
        <w:t xml:space="preserve">atender las solicitudes de servicio, como se mencionan a continuación: </w:t>
      </w:r>
    </w:p>
    <w:p w14:paraId="3FE62019" w14:textId="77777777" w:rsidR="00944144" w:rsidRPr="005C4A89" w:rsidRDefault="00944144" w:rsidP="00944144">
      <w:pPr>
        <w:spacing w:line="276" w:lineRule="auto"/>
        <w:jc w:val="both"/>
        <w:rPr>
          <w:rFonts w:ascii="Arial" w:eastAsia="Calibri" w:hAnsi="Arial" w:cs="Arial"/>
          <w:sz w:val="20"/>
          <w:szCs w:val="20"/>
          <w:lang w:eastAsia="en-US"/>
        </w:rPr>
      </w:pPr>
    </w:p>
    <w:p w14:paraId="596F77E3" w14:textId="2CB5ABC5" w:rsidR="00944144" w:rsidRPr="005C4A89" w:rsidRDefault="00944144" w:rsidP="00AF0D77">
      <w:pPr>
        <w:pStyle w:val="Prrafodelista"/>
        <w:numPr>
          <w:ilvl w:val="1"/>
          <w:numId w:val="71"/>
        </w:numPr>
        <w:tabs>
          <w:tab w:val="clear" w:pos="576"/>
        </w:tabs>
        <w:ind w:left="1134" w:right="282" w:hanging="283"/>
        <w:jc w:val="both"/>
        <w:rPr>
          <w:rFonts w:ascii="Arial" w:hAnsi="Arial" w:cs="Arial"/>
          <w:sz w:val="20"/>
          <w:szCs w:val="20"/>
        </w:rPr>
      </w:pPr>
      <w:r w:rsidRPr="005C4A89">
        <w:rPr>
          <w:rFonts w:ascii="Arial" w:hAnsi="Arial" w:cs="Arial"/>
          <w:sz w:val="20"/>
          <w:szCs w:val="20"/>
        </w:rPr>
        <w:t xml:space="preserve">Establecer los mecanismos de </w:t>
      </w:r>
      <w:r w:rsidR="00E541AA" w:rsidRPr="005C4A89">
        <w:rPr>
          <w:rFonts w:ascii="Arial" w:hAnsi="Arial" w:cs="Arial"/>
          <w:sz w:val="20"/>
          <w:szCs w:val="20"/>
        </w:rPr>
        <w:t xml:space="preserve">respaldo (Backup) de la información generada de la totalidad de la prestación </w:t>
      </w:r>
      <w:r w:rsidRPr="005C4A89">
        <w:rPr>
          <w:rFonts w:ascii="Arial" w:hAnsi="Arial" w:cs="Arial"/>
          <w:sz w:val="20"/>
          <w:szCs w:val="20"/>
        </w:rPr>
        <w:t xml:space="preserve">del </w:t>
      </w:r>
      <w:r w:rsidR="00672903" w:rsidRPr="00B65B4E">
        <w:rPr>
          <w:rFonts w:ascii="Arial" w:hAnsi="Arial" w:cs="Arial"/>
          <w:b/>
          <w:sz w:val="20"/>
          <w:szCs w:val="20"/>
        </w:rPr>
        <w:t xml:space="preserve">Servicio Administrado para la Gestión Operativa de la Coordinación de Monitoreo, Contacto y Riesgo </w:t>
      </w:r>
      <w:r w:rsidR="00F46E5E" w:rsidRPr="00B65B4E">
        <w:rPr>
          <w:rFonts w:ascii="Arial" w:hAnsi="Arial" w:cs="Arial"/>
          <w:b/>
          <w:sz w:val="20"/>
          <w:szCs w:val="20"/>
        </w:rPr>
        <w:t>Tecnológico</w:t>
      </w:r>
      <w:r w:rsidR="00F46E5E">
        <w:rPr>
          <w:rFonts w:ascii="Arial" w:hAnsi="Arial" w:cs="Arial"/>
          <w:bCs/>
          <w:sz w:val="20"/>
          <w:szCs w:val="20"/>
        </w:rPr>
        <w:t xml:space="preserve"> </w:t>
      </w:r>
      <w:r w:rsidR="00F46E5E" w:rsidRPr="005C4A89">
        <w:rPr>
          <w:rFonts w:ascii="Arial" w:hAnsi="Arial" w:cs="Arial"/>
          <w:bCs/>
          <w:sz w:val="20"/>
          <w:szCs w:val="20"/>
        </w:rPr>
        <w:t>en</w:t>
      </w:r>
      <w:r w:rsidR="00E541AA" w:rsidRPr="005C4A89">
        <w:rPr>
          <w:rFonts w:ascii="Arial" w:hAnsi="Arial" w:cs="Arial"/>
          <w:bCs/>
          <w:sz w:val="20"/>
          <w:szCs w:val="20"/>
        </w:rPr>
        <w:t xml:space="preserve"> </w:t>
      </w:r>
      <w:r w:rsidRPr="005C4A89">
        <w:rPr>
          <w:rFonts w:ascii="Arial" w:hAnsi="Arial" w:cs="Arial"/>
          <w:sz w:val="20"/>
          <w:szCs w:val="20"/>
        </w:rPr>
        <w:t>caso de presentarse alguna contingencia</w:t>
      </w:r>
      <w:r w:rsidR="00E541AA" w:rsidRPr="005C4A89">
        <w:rPr>
          <w:rFonts w:ascii="Arial" w:hAnsi="Arial" w:cs="Arial"/>
          <w:sz w:val="20"/>
          <w:szCs w:val="20"/>
        </w:rPr>
        <w:t>, fuerza mayor o caso fortuito.</w:t>
      </w:r>
    </w:p>
    <w:p w14:paraId="5F61BD70" w14:textId="77777777" w:rsidR="00E541AA" w:rsidRPr="005C4A89" w:rsidRDefault="00E541AA" w:rsidP="00944144">
      <w:pPr>
        <w:spacing w:line="259" w:lineRule="auto"/>
        <w:jc w:val="both"/>
        <w:rPr>
          <w:rFonts w:ascii="Arial" w:eastAsia="Calibri" w:hAnsi="Arial" w:cs="Arial"/>
          <w:sz w:val="20"/>
          <w:szCs w:val="20"/>
          <w:lang w:eastAsia="en-US"/>
        </w:rPr>
      </w:pPr>
    </w:p>
    <w:p w14:paraId="466FF4AB" w14:textId="6661D046" w:rsidR="00944144" w:rsidRPr="005C4A89" w:rsidRDefault="00944144" w:rsidP="00944144">
      <w:pPr>
        <w:spacing w:line="259"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Para facilitar </w:t>
      </w:r>
      <w:r w:rsidR="00190504" w:rsidRPr="005C4A89">
        <w:rPr>
          <w:rFonts w:ascii="Arial" w:eastAsia="Calibri" w:hAnsi="Arial" w:cs="Arial"/>
          <w:sz w:val="20"/>
          <w:szCs w:val="20"/>
          <w:lang w:eastAsia="en-US"/>
        </w:rPr>
        <w:t xml:space="preserve">y asegurar </w:t>
      </w:r>
      <w:r w:rsidRPr="005C4A89">
        <w:rPr>
          <w:rFonts w:ascii="Arial" w:eastAsia="Calibri" w:hAnsi="Arial" w:cs="Arial"/>
          <w:sz w:val="20"/>
          <w:szCs w:val="20"/>
          <w:lang w:eastAsia="en-US"/>
        </w:rPr>
        <w:t xml:space="preserve">la implementación de </w:t>
      </w:r>
      <w:r w:rsidR="00E541AA" w:rsidRPr="005C4A89">
        <w:rPr>
          <w:rFonts w:ascii="Arial" w:eastAsia="Calibri" w:hAnsi="Arial" w:cs="Arial"/>
          <w:sz w:val="20"/>
          <w:szCs w:val="20"/>
          <w:lang w:eastAsia="en-US"/>
        </w:rPr>
        <w:t xml:space="preserve">los mecanismos de respaldo </w:t>
      </w:r>
      <w:r w:rsidRPr="005C4A89">
        <w:rPr>
          <w:rFonts w:ascii="Arial" w:eastAsia="Calibri" w:hAnsi="Arial" w:cs="Arial"/>
          <w:sz w:val="20"/>
          <w:szCs w:val="20"/>
          <w:lang w:eastAsia="en-US"/>
        </w:rPr>
        <w:t>descrit</w:t>
      </w:r>
      <w:r w:rsidR="00E541AA" w:rsidRPr="005C4A89">
        <w:rPr>
          <w:rFonts w:ascii="Arial" w:eastAsia="Calibri" w:hAnsi="Arial" w:cs="Arial"/>
          <w:sz w:val="20"/>
          <w:szCs w:val="20"/>
          <w:lang w:eastAsia="en-US"/>
        </w:rPr>
        <w:t>os</w:t>
      </w:r>
      <w:r w:rsidRPr="005C4A89">
        <w:rPr>
          <w:rFonts w:ascii="Arial" w:eastAsia="Calibri" w:hAnsi="Arial" w:cs="Arial"/>
          <w:sz w:val="20"/>
          <w:szCs w:val="20"/>
          <w:lang w:eastAsia="en-US"/>
        </w:rPr>
        <w:t xml:space="preserve"> en el punto anterior, el Instituto</w:t>
      </w:r>
      <w:r w:rsidR="00E35CFC">
        <w:rPr>
          <w:rFonts w:ascii="Arial" w:eastAsia="Calibri" w:hAnsi="Arial" w:cs="Arial"/>
          <w:sz w:val="20"/>
          <w:szCs w:val="20"/>
          <w:lang w:eastAsia="en-US"/>
        </w:rPr>
        <w:t xml:space="preserve"> a través del </w:t>
      </w:r>
      <w:r w:rsidR="00E35CFC" w:rsidRPr="00E35CFC">
        <w:rPr>
          <w:rFonts w:ascii="Arial" w:eastAsia="Calibri" w:hAnsi="Arial" w:cs="Arial"/>
          <w:b/>
          <w:bCs/>
          <w:sz w:val="20"/>
          <w:szCs w:val="20"/>
          <w:lang w:eastAsia="en-US"/>
        </w:rPr>
        <w:t>Administrador del Contrato</w:t>
      </w:r>
      <w:r w:rsidR="00E35CFC">
        <w:rPr>
          <w:rFonts w:ascii="Arial" w:eastAsia="Calibri" w:hAnsi="Arial" w:cs="Arial"/>
          <w:sz w:val="20"/>
          <w:szCs w:val="20"/>
          <w:lang w:eastAsia="en-US"/>
        </w:rPr>
        <w:t xml:space="preserve"> </w:t>
      </w:r>
      <w:r w:rsidRPr="005C4A89">
        <w:rPr>
          <w:rFonts w:ascii="Arial" w:eastAsia="Calibri" w:hAnsi="Arial" w:cs="Arial"/>
          <w:sz w:val="20"/>
          <w:szCs w:val="20"/>
          <w:lang w:eastAsia="en-US"/>
        </w:rPr>
        <w:t xml:space="preserve"> proporcionará</w:t>
      </w:r>
      <w:r w:rsidR="00E35CFC">
        <w:rPr>
          <w:rFonts w:ascii="Arial" w:eastAsia="Calibri" w:hAnsi="Arial" w:cs="Arial"/>
          <w:sz w:val="20"/>
          <w:szCs w:val="20"/>
          <w:lang w:eastAsia="en-US"/>
        </w:rPr>
        <w:t xml:space="preserve"> en la </w:t>
      </w:r>
      <w:r w:rsidR="00E35CFC" w:rsidRPr="00E35CFC">
        <w:rPr>
          <w:rFonts w:ascii="Arial" w:eastAsia="Calibri" w:hAnsi="Arial" w:cs="Arial"/>
          <w:b/>
          <w:bCs/>
          <w:sz w:val="20"/>
          <w:szCs w:val="20"/>
          <w:lang w:eastAsia="en-US"/>
        </w:rPr>
        <w:t>reunión de inicio del servicio</w:t>
      </w:r>
      <w:r w:rsidR="00E35CFC">
        <w:rPr>
          <w:rFonts w:ascii="Arial" w:eastAsia="Calibri" w:hAnsi="Arial" w:cs="Arial"/>
          <w:sz w:val="20"/>
          <w:szCs w:val="20"/>
          <w:lang w:eastAsia="en-US"/>
        </w:rPr>
        <w:t xml:space="preserve"> </w:t>
      </w:r>
      <w:r w:rsidRPr="005C4A89">
        <w:rPr>
          <w:rFonts w:ascii="Arial" w:eastAsia="Calibri" w:hAnsi="Arial" w:cs="Arial"/>
          <w:sz w:val="20"/>
          <w:szCs w:val="20"/>
          <w:lang w:eastAsia="en-US"/>
        </w:rPr>
        <w:t xml:space="preserve">al proveedor </w:t>
      </w:r>
      <w:r w:rsidR="00224172">
        <w:rPr>
          <w:rFonts w:ascii="Arial" w:eastAsia="Calibri" w:hAnsi="Arial" w:cs="Arial"/>
          <w:sz w:val="20"/>
          <w:szCs w:val="20"/>
          <w:lang w:eastAsia="en-US"/>
        </w:rPr>
        <w:t xml:space="preserve">adjudicado </w:t>
      </w:r>
      <w:r w:rsidRPr="005C4A89">
        <w:rPr>
          <w:rFonts w:ascii="Arial" w:eastAsia="Calibri" w:hAnsi="Arial" w:cs="Arial"/>
          <w:sz w:val="20"/>
          <w:szCs w:val="20"/>
          <w:lang w:eastAsia="en-US"/>
        </w:rPr>
        <w:t xml:space="preserve">del </w:t>
      </w:r>
      <w:r w:rsidR="00224172" w:rsidRPr="00B65B4E">
        <w:rPr>
          <w:rFonts w:ascii="Arial" w:hAnsi="Arial" w:cs="Arial"/>
          <w:b/>
          <w:sz w:val="20"/>
          <w:szCs w:val="20"/>
        </w:rPr>
        <w:t>Servicio Administrado para la Gestión Operativa de la Coordinación de Monitoreo, Contacto y Riesgo Tecnológico</w:t>
      </w:r>
      <w:r w:rsidR="00224172">
        <w:rPr>
          <w:rFonts w:ascii="Arial" w:hAnsi="Arial" w:cs="Arial"/>
          <w:bCs/>
          <w:sz w:val="20"/>
          <w:szCs w:val="20"/>
        </w:rPr>
        <w:t xml:space="preserve"> </w:t>
      </w:r>
      <w:r w:rsidRPr="005C4A89">
        <w:rPr>
          <w:rFonts w:ascii="Arial" w:eastAsia="Calibri" w:hAnsi="Arial" w:cs="Arial"/>
          <w:sz w:val="20"/>
          <w:szCs w:val="20"/>
          <w:lang w:eastAsia="en-US"/>
        </w:rPr>
        <w:t>las especificaciones técnicas detalladas</w:t>
      </w:r>
      <w:r w:rsidR="00E541AA" w:rsidRPr="005C4A89">
        <w:rPr>
          <w:rFonts w:ascii="Arial" w:eastAsia="Calibri" w:hAnsi="Arial" w:cs="Arial"/>
          <w:sz w:val="20"/>
          <w:szCs w:val="20"/>
          <w:lang w:eastAsia="en-US"/>
        </w:rPr>
        <w:t xml:space="preserve">. </w:t>
      </w:r>
    </w:p>
    <w:p w14:paraId="793DC63B" w14:textId="77777777" w:rsidR="00190504" w:rsidRPr="005C4A89" w:rsidRDefault="00190504" w:rsidP="00944144">
      <w:pPr>
        <w:autoSpaceDE w:val="0"/>
        <w:autoSpaceDN w:val="0"/>
        <w:adjustRightInd w:val="0"/>
        <w:spacing w:line="259" w:lineRule="auto"/>
        <w:jc w:val="both"/>
        <w:rPr>
          <w:rFonts w:ascii="Arial" w:hAnsi="Arial" w:cs="Arial"/>
          <w:sz w:val="20"/>
          <w:szCs w:val="20"/>
        </w:rPr>
      </w:pPr>
    </w:p>
    <w:p w14:paraId="77282BF7" w14:textId="10959DB4" w:rsidR="00944144" w:rsidRPr="005C4A89" w:rsidRDefault="002A04A4" w:rsidP="00944144">
      <w:pPr>
        <w:autoSpaceDE w:val="0"/>
        <w:autoSpaceDN w:val="0"/>
        <w:adjustRightInd w:val="0"/>
        <w:spacing w:line="259" w:lineRule="auto"/>
        <w:jc w:val="both"/>
        <w:rPr>
          <w:rFonts w:ascii="Arial" w:hAnsi="Arial" w:cs="Arial"/>
          <w:sz w:val="20"/>
          <w:szCs w:val="20"/>
        </w:rPr>
      </w:pPr>
      <w:r w:rsidRPr="005C4A89">
        <w:rPr>
          <w:rFonts w:ascii="Arial" w:hAnsi="Arial" w:cs="Arial"/>
          <w:sz w:val="20"/>
          <w:szCs w:val="20"/>
        </w:rPr>
        <w:t xml:space="preserve">Los recursos especializados que el </w:t>
      </w:r>
      <w:r w:rsidR="00224172" w:rsidRPr="00224172">
        <w:rPr>
          <w:rFonts w:ascii="Arial" w:hAnsi="Arial" w:cs="Arial"/>
          <w:b/>
          <w:bCs/>
          <w:sz w:val="20"/>
          <w:szCs w:val="20"/>
        </w:rPr>
        <w:t>licitante</w:t>
      </w:r>
      <w:r w:rsidR="00224172">
        <w:rPr>
          <w:rFonts w:ascii="Arial" w:hAnsi="Arial" w:cs="Arial"/>
          <w:sz w:val="20"/>
          <w:szCs w:val="20"/>
        </w:rPr>
        <w:t xml:space="preserve"> </w:t>
      </w:r>
      <w:r w:rsidR="006C78D6" w:rsidRPr="006C78D6">
        <w:rPr>
          <w:rFonts w:ascii="Arial" w:hAnsi="Arial" w:cs="Arial"/>
          <w:b/>
          <w:bCs/>
          <w:sz w:val="20"/>
          <w:szCs w:val="20"/>
        </w:rPr>
        <w:t>adjudicado</w:t>
      </w:r>
      <w:r w:rsidR="006C78D6">
        <w:rPr>
          <w:rFonts w:ascii="Arial" w:hAnsi="Arial" w:cs="Arial"/>
          <w:sz w:val="20"/>
          <w:szCs w:val="20"/>
        </w:rPr>
        <w:t xml:space="preserve"> </w:t>
      </w:r>
      <w:r w:rsidRPr="005C4A89">
        <w:rPr>
          <w:rFonts w:ascii="Arial" w:hAnsi="Arial" w:cs="Arial"/>
          <w:sz w:val="20"/>
          <w:szCs w:val="20"/>
        </w:rPr>
        <w:t>design</w:t>
      </w:r>
      <w:r w:rsidR="00005DD7">
        <w:rPr>
          <w:rFonts w:ascii="Arial" w:hAnsi="Arial" w:cs="Arial"/>
          <w:sz w:val="20"/>
          <w:szCs w:val="20"/>
        </w:rPr>
        <w:t>e</w:t>
      </w:r>
      <w:r w:rsidRPr="005C4A89">
        <w:rPr>
          <w:rFonts w:ascii="Arial" w:hAnsi="Arial" w:cs="Arial"/>
          <w:sz w:val="20"/>
          <w:szCs w:val="20"/>
        </w:rPr>
        <w:t xml:space="preserve"> para el </w:t>
      </w:r>
      <w:r w:rsidR="00672903" w:rsidRPr="00B65B4E">
        <w:rPr>
          <w:rFonts w:ascii="Arial" w:hAnsi="Arial" w:cs="Arial"/>
          <w:b/>
          <w:sz w:val="20"/>
          <w:szCs w:val="20"/>
        </w:rPr>
        <w:t xml:space="preserve">Servicio Administrado para la Gestión Operativa de la Coordinación de Monitoreo, Contacto y Riesgo </w:t>
      </w:r>
      <w:r w:rsidR="00F46E5E" w:rsidRPr="00B65B4E">
        <w:rPr>
          <w:rFonts w:ascii="Arial" w:hAnsi="Arial" w:cs="Arial"/>
          <w:b/>
          <w:sz w:val="20"/>
          <w:szCs w:val="20"/>
        </w:rPr>
        <w:t>Tecnológico</w:t>
      </w:r>
      <w:r w:rsidR="00F46E5E">
        <w:rPr>
          <w:rFonts w:ascii="Arial" w:hAnsi="Arial" w:cs="Arial"/>
          <w:bCs/>
          <w:sz w:val="20"/>
          <w:szCs w:val="20"/>
        </w:rPr>
        <w:t xml:space="preserve"> </w:t>
      </w:r>
      <w:r w:rsidR="006C78D6">
        <w:rPr>
          <w:rFonts w:ascii="Arial" w:hAnsi="Arial" w:cs="Arial"/>
          <w:bCs/>
          <w:sz w:val="20"/>
          <w:szCs w:val="20"/>
        </w:rPr>
        <w:t xml:space="preserve">al </w:t>
      </w:r>
      <w:r w:rsidR="006C78D6" w:rsidRPr="006C78D6">
        <w:rPr>
          <w:rFonts w:ascii="Arial" w:hAnsi="Arial" w:cs="Arial"/>
          <w:b/>
          <w:sz w:val="20"/>
          <w:szCs w:val="20"/>
        </w:rPr>
        <w:t>inicio del servicio,</w:t>
      </w:r>
      <w:r w:rsidR="006C78D6">
        <w:rPr>
          <w:rFonts w:ascii="Arial" w:hAnsi="Arial" w:cs="Arial"/>
          <w:bCs/>
          <w:sz w:val="20"/>
          <w:szCs w:val="20"/>
        </w:rPr>
        <w:t xml:space="preserve"> </w:t>
      </w:r>
      <w:r w:rsidR="00F46E5E" w:rsidRPr="005C4A89">
        <w:rPr>
          <w:rFonts w:ascii="Arial" w:hAnsi="Arial" w:cs="Arial"/>
          <w:sz w:val="20"/>
          <w:szCs w:val="20"/>
        </w:rPr>
        <w:t>deberán</w:t>
      </w:r>
      <w:r w:rsidRPr="005C4A89">
        <w:rPr>
          <w:rFonts w:ascii="Arial" w:hAnsi="Arial" w:cs="Arial"/>
          <w:sz w:val="20"/>
          <w:szCs w:val="20"/>
        </w:rPr>
        <w:t xml:space="preserve"> firmar de manera autógrafa las responsivas que sean necesarias para el desempeño, funciones o actividades </w:t>
      </w:r>
      <w:r w:rsidR="007D752A" w:rsidRPr="005C4A89">
        <w:rPr>
          <w:rFonts w:ascii="Arial" w:hAnsi="Arial" w:cs="Arial"/>
          <w:sz w:val="20"/>
          <w:szCs w:val="20"/>
        </w:rPr>
        <w:t>de acuerdo con</w:t>
      </w:r>
      <w:r w:rsidRPr="005C4A89">
        <w:rPr>
          <w:rFonts w:ascii="Arial" w:hAnsi="Arial" w:cs="Arial"/>
          <w:sz w:val="20"/>
          <w:szCs w:val="20"/>
        </w:rPr>
        <w:t xml:space="preserve"> cada uno de los perfiles. </w:t>
      </w:r>
    </w:p>
    <w:p w14:paraId="674092EC" w14:textId="77777777" w:rsidR="002A04A4" w:rsidRPr="005C4A89" w:rsidRDefault="002A04A4" w:rsidP="00944144">
      <w:pPr>
        <w:autoSpaceDE w:val="0"/>
        <w:autoSpaceDN w:val="0"/>
        <w:adjustRightInd w:val="0"/>
        <w:spacing w:line="259" w:lineRule="auto"/>
        <w:jc w:val="both"/>
        <w:rPr>
          <w:rFonts w:ascii="Arial" w:hAnsi="Arial" w:cs="Arial"/>
          <w:sz w:val="20"/>
          <w:szCs w:val="20"/>
        </w:rPr>
      </w:pPr>
    </w:p>
    <w:p w14:paraId="0F8D7C6A" w14:textId="77777777" w:rsidR="0045253F" w:rsidRPr="00910F6F" w:rsidRDefault="0045253F" w:rsidP="00910F6F">
      <w:pPr>
        <w:rPr>
          <w:rFonts w:ascii="Arial" w:hAnsi="Arial" w:cs="Arial"/>
          <w:b/>
          <w:bCs/>
          <w:sz w:val="20"/>
          <w:szCs w:val="20"/>
        </w:rPr>
      </w:pPr>
      <w:bookmarkStart w:id="24" w:name="_Toc409816507"/>
      <w:bookmarkStart w:id="25" w:name="_Toc56635927"/>
      <w:bookmarkStart w:id="26" w:name="_Toc189050049"/>
      <w:bookmarkStart w:id="27" w:name="_Toc409816508"/>
      <w:bookmarkStart w:id="28" w:name="_Toc56635928"/>
      <w:bookmarkStart w:id="29" w:name="_Toc56636022"/>
      <w:r w:rsidRPr="00910F6F">
        <w:rPr>
          <w:rFonts w:ascii="Arial" w:hAnsi="Arial" w:cs="Arial"/>
          <w:b/>
          <w:bCs/>
          <w:sz w:val="20"/>
          <w:szCs w:val="20"/>
        </w:rPr>
        <w:t>Marco de referencia para la prestación del servicio</w:t>
      </w:r>
      <w:bookmarkEnd w:id="24"/>
      <w:bookmarkEnd w:id="25"/>
      <w:bookmarkEnd w:id="26"/>
    </w:p>
    <w:p w14:paraId="41EAB384" w14:textId="77777777" w:rsidR="0045253F" w:rsidRPr="005C4A89" w:rsidRDefault="0045253F" w:rsidP="0045253F">
      <w:pPr>
        <w:spacing w:line="276" w:lineRule="auto"/>
        <w:jc w:val="both"/>
        <w:rPr>
          <w:rFonts w:ascii="Arial" w:eastAsia="Calibri" w:hAnsi="Arial" w:cs="Arial"/>
          <w:sz w:val="20"/>
          <w:szCs w:val="20"/>
          <w:lang w:eastAsia="en-US"/>
        </w:rPr>
      </w:pPr>
    </w:p>
    <w:p w14:paraId="1D67BD50" w14:textId="202C2F1F" w:rsidR="00F54CFE" w:rsidRPr="005C4A89" w:rsidRDefault="00F54CFE" w:rsidP="00F54CFE">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00224172" w:rsidRPr="00224172">
        <w:rPr>
          <w:rFonts w:ascii="Arial" w:eastAsia="Calibri" w:hAnsi="Arial" w:cs="Arial"/>
          <w:b/>
          <w:bCs/>
          <w:sz w:val="20"/>
          <w:szCs w:val="20"/>
          <w:lang w:eastAsia="en-US"/>
        </w:rPr>
        <w:t>licitante</w:t>
      </w:r>
      <w:r w:rsidR="00224172">
        <w:rPr>
          <w:rFonts w:ascii="Arial" w:eastAsia="Calibri" w:hAnsi="Arial" w:cs="Arial"/>
          <w:sz w:val="20"/>
          <w:szCs w:val="20"/>
          <w:lang w:eastAsia="en-US"/>
        </w:rPr>
        <w:t xml:space="preserve"> </w:t>
      </w:r>
      <w:r w:rsidRPr="00224172">
        <w:rPr>
          <w:rFonts w:ascii="Arial" w:eastAsia="Calibri" w:hAnsi="Arial" w:cs="Arial"/>
          <w:sz w:val="20"/>
          <w:szCs w:val="20"/>
          <w:lang w:eastAsia="en-US"/>
        </w:rPr>
        <w:t>deberá proporcionar y presentar los procesos y procedimientos</w:t>
      </w:r>
      <w:r w:rsidRPr="005C4A89">
        <w:rPr>
          <w:rFonts w:ascii="Arial" w:eastAsia="Calibri" w:hAnsi="Arial" w:cs="Arial"/>
          <w:sz w:val="20"/>
          <w:szCs w:val="20"/>
          <w:lang w:eastAsia="en-US"/>
        </w:rPr>
        <w:t xml:space="preserve"> necesarios para brindar el </w:t>
      </w:r>
      <w:r w:rsidR="00672903" w:rsidRPr="00B65B4E">
        <w:rPr>
          <w:rFonts w:ascii="Arial" w:eastAsia="Calibri" w:hAnsi="Arial" w:cs="Arial"/>
          <w:b/>
          <w:bCs/>
          <w:sz w:val="20"/>
          <w:szCs w:val="20"/>
          <w:lang w:eastAsia="en-US"/>
        </w:rPr>
        <w:t xml:space="preserve">Servicio Administrado para la Gestión Operativa de la Coordinación de Monitoreo, Contacto y Riesgo </w:t>
      </w:r>
      <w:r w:rsidR="004D37DA" w:rsidRPr="00B65B4E">
        <w:rPr>
          <w:rFonts w:ascii="Arial" w:eastAsia="Calibri" w:hAnsi="Arial" w:cs="Arial"/>
          <w:b/>
          <w:bCs/>
          <w:sz w:val="20"/>
          <w:szCs w:val="20"/>
          <w:lang w:eastAsia="en-US"/>
        </w:rPr>
        <w:t>Tecnológico</w:t>
      </w:r>
      <w:r w:rsidR="004D37DA">
        <w:rPr>
          <w:rFonts w:ascii="Arial" w:eastAsia="Calibri" w:hAnsi="Arial" w:cs="Arial"/>
          <w:sz w:val="20"/>
          <w:szCs w:val="20"/>
          <w:lang w:eastAsia="en-US"/>
        </w:rPr>
        <w:t xml:space="preserve"> </w:t>
      </w:r>
      <w:r w:rsidR="004D37DA" w:rsidRPr="005C4A89">
        <w:rPr>
          <w:rFonts w:ascii="Arial" w:eastAsia="Calibri" w:hAnsi="Arial" w:cs="Arial"/>
          <w:sz w:val="20"/>
          <w:szCs w:val="20"/>
          <w:lang w:eastAsia="en-US"/>
        </w:rPr>
        <w:t>de</w:t>
      </w:r>
      <w:r w:rsidR="007D752A" w:rsidRPr="005C4A89">
        <w:rPr>
          <w:rFonts w:ascii="Arial" w:eastAsia="Calibri" w:hAnsi="Arial" w:cs="Arial"/>
          <w:sz w:val="20"/>
          <w:szCs w:val="20"/>
          <w:lang w:eastAsia="en-US"/>
        </w:rPr>
        <w:t xml:space="preserve"> acuerdo con</w:t>
      </w:r>
      <w:r w:rsidRPr="005C4A89">
        <w:rPr>
          <w:rFonts w:ascii="Arial" w:eastAsia="Calibri" w:hAnsi="Arial" w:cs="Arial"/>
          <w:sz w:val="20"/>
          <w:szCs w:val="20"/>
          <w:lang w:eastAsia="en-US"/>
        </w:rPr>
        <w:t xml:space="preserve"> las mejores prácticas basadas en el Service Desk Institute (SDI, por sus siglas en inglés) e ITIL versión 4. </w:t>
      </w:r>
    </w:p>
    <w:p w14:paraId="449AC2B8" w14:textId="77777777" w:rsidR="00F54CFE" w:rsidRPr="005C4A89" w:rsidRDefault="00F54CFE" w:rsidP="0045253F">
      <w:pPr>
        <w:spacing w:line="276" w:lineRule="auto"/>
        <w:jc w:val="both"/>
        <w:rPr>
          <w:rFonts w:ascii="Arial" w:eastAsia="Calibri" w:hAnsi="Arial" w:cs="Arial"/>
          <w:sz w:val="20"/>
          <w:szCs w:val="20"/>
          <w:lang w:eastAsia="en-US"/>
        </w:rPr>
      </w:pPr>
    </w:p>
    <w:p w14:paraId="44C494F8" w14:textId="00804EA0" w:rsidR="0045253F" w:rsidRPr="005C4A89" w:rsidRDefault="0045253F" w:rsidP="0045253F">
      <w:pPr>
        <w:spacing w:line="276" w:lineRule="auto"/>
        <w:jc w:val="both"/>
        <w:rPr>
          <w:rFonts w:ascii="Arial" w:eastAsia="Calibri" w:hAnsi="Arial" w:cs="Arial"/>
          <w:sz w:val="20"/>
          <w:szCs w:val="20"/>
          <w:lang w:val="es-ES" w:eastAsia="en-US"/>
        </w:rPr>
      </w:pPr>
      <w:r w:rsidRPr="005C4A89">
        <w:rPr>
          <w:rFonts w:ascii="Arial" w:eastAsia="Calibri" w:hAnsi="Arial" w:cs="Arial"/>
          <w:sz w:val="20"/>
          <w:szCs w:val="20"/>
          <w:lang w:val="es-ES" w:eastAsia="en-US"/>
        </w:rPr>
        <w:lastRenderedPageBreak/>
        <w:t xml:space="preserve">Los procesos mínimos de manera enunciativa más no limitativa </w:t>
      </w:r>
      <w:r w:rsidR="00F54CFE" w:rsidRPr="005C4A89">
        <w:rPr>
          <w:rFonts w:ascii="Arial" w:eastAsia="Calibri" w:hAnsi="Arial" w:cs="Arial"/>
          <w:sz w:val="20"/>
          <w:szCs w:val="20"/>
          <w:lang w:val="es-ES" w:eastAsia="en-US"/>
        </w:rPr>
        <w:t xml:space="preserve">del servicio </w:t>
      </w:r>
      <w:r w:rsidRPr="005C4A89">
        <w:rPr>
          <w:rFonts w:ascii="Arial" w:eastAsia="Calibri" w:hAnsi="Arial" w:cs="Arial"/>
          <w:sz w:val="20"/>
          <w:szCs w:val="20"/>
          <w:lang w:val="es-ES" w:eastAsia="en-US"/>
        </w:rPr>
        <w:t>son los siguientes:</w:t>
      </w:r>
    </w:p>
    <w:p w14:paraId="4493CDC7" w14:textId="77777777" w:rsidR="0045253F" w:rsidRPr="005C4A89" w:rsidRDefault="0045253F" w:rsidP="0045253F">
      <w:pPr>
        <w:spacing w:line="276" w:lineRule="auto"/>
        <w:jc w:val="both"/>
        <w:rPr>
          <w:rFonts w:ascii="Arial" w:eastAsia="Calibri" w:hAnsi="Arial" w:cs="Arial"/>
          <w:sz w:val="20"/>
          <w:szCs w:val="20"/>
          <w:lang w:val="es-ES" w:eastAsia="en-US"/>
        </w:rPr>
      </w:pPr>
    </w:p>
    <w:p w14:paraId="754A2368" w14:textId="67D81214" w:rsidR="0045253F" w:rsidRPr="005C4A89" w:rsidRDefault="0045253F" w:rsidP="0045253F">
      <w:pPr>
        <w:numPr>
          <w:ilvl w:val="0"/>
          <w:numId w:val="81"/>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Gestión de Incidentes</w:t>
      </w:r>
      <w:r w:rsidR="00E0706F" w:rsidRPr="005C4A89">
        <w:rPr>
          <w:rFonts w:ascii="Arial" w:eastAsia="Calibri" w:hAnsi="Arial" w:cs="Arial"/>
          <w:sz w:val="20"/>
          <w:szCs w:val="20"/>
          <w:lang w:eastAsia="en-US"/>
        </w:rPr>
        <w:t>.</w:t>
      </w:r>
    </w:p>
    <w:p w14:paraId="383D3E00" w14:textId="32595413" w:rsidR="0045253F" w:rsidRPr="005C4A89" w:rsidRDefault="0045253F" w:rsidP="0045253F">
      <w:pPr>
        <w:numPr>
          <w:ilvl w:val="0"/>
          <w:numId w:val="81"/>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Gestión de Problemas</w:t>
      </w:r>
      <w:r w:rsidR="00E0706F" w:rsidRPr="005C4A89">
        <w:rPr>
          <w:rFonts w:ascii="Arial" w:eastAsia="Calibri" w:hAnsi="Arial" w:cs="Arial"/>
          <w:sz w:val="20"/>
          <w:szCs w:val="20"/>
          <w:lang w:eastAsia="en-US"/>
        </w:rPr>
        <w:t>.</w:t>
      </w:r>
    </w:p>
    <w:p w14:paraId="20804B29" w14:textId="38E13274" w:rsidR="0045253F" w:rsidRPr="005C4A89" w:rsidRDefault="0045253F" w:rsidP="0045253F">
      <w:pPr>
        <w:numPr>
          <w:ilvl w:val="0"/>
          <w:numId w:val="81"/>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Gestión de Requerimientos</w:t>
      </w:r>
      <w:r w:rsidR="00E0706F" w:rsidRPr="005C4A89">
        <w:rPr>
          <w:rFonts w:ascii="Arial" w:eastAsia="Calibri" w:hAnsi="Arial" w:cs="Arial"/>
          <w:sz w:val="20"/>
          <w:szCs w:val="20"/>
          <w:lang w:eastAsia="en-US"/>
        </w:rPr>
        <w:t>.</w:t>
      </w:r>
    </w:p>
    <w:p w14:paraId="74D03078" w14:textId="507188D7" w:rsidR="0045253F" w:rsidRPr="005C4A89" w:rsidRDefault="0045253F" w:rsidP="0045253F">
      <w:pPr>
        <w:numPr>
          <w:ilvl w:val="0"/>
          <w:numId w:val="81"/>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Gestión de Controles de Cambios</w:t>
      </w:r>
      <w:r w:rsidR="00E0706F" w:rsidRPr="005C4A89">
        <w:rPr>
          <w:rFonts w:ascii="Arial" w:eastAsia="Calibri" w:hAnsi="Arial" w:cs="Arial"/>
          <w:sz w:val="20"/>
          <w:szCs w:val="20"/>
          <w:lang w:eastAsia="en-US"/>
        </w:rPr>
        <w:t>.</w:t>
      </w:r>
    </w:p>
    <w:p w14:paraId="71E05DDB" w14:textId="4A68FDE6" w:rsidR="0045253F" w:rsidRPr="005C4A89" w:rsidRDefault="0045253F" w:rsidP="0045253F">
      <w:pPr>
        <w:numPr>
          <w:ilvl w:val="0"/>
          <w:numId w:val="81"/>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Gestión de Niveles de Servicio</w:t>
      </w:r>
      <w:r w:rsidR="00E0706F" w:rsidRPr="005C4A89">
        <w:rPr>
          <w:rFonts w:ascii="Arial" w:eastAsia="Calibri" w:hAnsi="Arial" w:cs="Arial"/>
          <w:sz w:val="20"/>
          <w:szCs w:val="20"/>
          <w:lang w:eastAsia="en-US"/>
        </w:rPr>
        <w:t>.</w:t>
      </w:r>
    </w:p>
    <w:p w14:paraId="7F4DF4B5" w14:textId="5308B163" w:rsidR="00713C3A" w:rsidRPr="005C4A89" w:rsidRDefault="00713C3A" w:rsidP="0045253F">
      <w:pPr>
        <w:numPr>
          <w:ilvl w:val="0"/>
          <w:numId w:val="81"/>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Gestión del Conocimiento.</w:t>
      </w:r>
    </w:p>
    <w:p w14:paraId="515D64F4" w14:textId="69C7B015" w:rsidR="00F54CFE" w:rsidRPr="005C4A89" w:rsidRDefault="00005DD7" w:rsidP="0045253F">
      <w:pPr>
        <w:numPr>
          <w:ilvl w:val="0"/>
          <w:numId w:val="81"/>
        </w:numPr>
        <w:spacing w:line="276" w:lineRule="auto"/>
        <w:ind w:left="993"/>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Observabilidad </w:t>
      </w:r>
      <w:r w:rsidR="00F54CFE" w:rsidRPr="005C4A89">
        <w:rPr>
          <w:rFonts w:ascii="Arial" w:eastAsia="Calibri" w:hAnsi="Arial" w:cs="Arial"/>
          <w:sz w:val="20"/>
          <w:szCs w:val="20"/>
          <w:lang w:eastAsia="en-US"/>
        </w:rPr>
        <w:t xml:space="preserve">de </w:t>
      </w:r>
      <w:r>
        <w:rPr>
          <w:rFonts w:ascii="Arial" w:eastAsia="Calibri" w:hAnsi="Arial" w:cs="Arial"/>
          <w:sz w:val="20"/>
          <w:szCs w:val="20"/>
          <w:lang w:eastAsia="en-US"/>
        </w:rPr>
        <w:t xml:space="preserve">la </w:t>
      </w:r>
      <w:r w:rsidR="00713C3A" w:rsidRPr="005C4A89">
        <w:rPr>
          <w:rFonts w:ascii="Arial" w:eastAsia="Calibri" w:hAnsi="Arial" w:cs="Arial"/>
          <w:sz w:val="20"/>
          <w:szCs w:val="20"/>
          <w:lang w:eastAsia="en-US"/>
        </w:rPr>
        <w:t>S</w:t>
      </w:r>
      <w:r w:rsidR="00F54CFE" w:rsidRPr="005C4A89">
        <w:rPr>
          <w:rFonts w:ascii="Arial" w:eastAsia="Calibri" w:hAnsi="Arial" w:cs="Arial"/>
          <w:sz w:val="20"/>
          <w:szCs w:val="20"/>
          <w:lang w:eastAsia="en-US"/>
        </w:rPr>
        <w:t xml:space="preserve">alud de los </w:t>
      </w:r>
      <w:r w:rsidR="00713C3A" w:rsidRPr="005C4A89">
        <w:rPr>
          <w:rFonts w:ascii="Arial" w:eastAsia="Calibri" w:hAnsi="Arial" w:cs="Arial"/>
          <w:sz w:val="20"/>
          <w:szCs w:val="20"/>
          <w:lang w:eastAsia="en-US"/>
        </w:rPr>
        <w:t>S</w:t>
      </w:r>
      <w:r w:rsidR="00F54CFE" w:rsidRPr="005C4A89">
        <w:rPr>
          <w:rFonts w:ascii="Arial" w:eastAsia="Calibri" w:hAnsi="Arial" w:cs="Arial"/>
          <w:sz w:val="20"/>
          <w:szCs w:val="20"/>
          <w:lang w:eastAsia="en-US"/>
        </w:rPr>
        <w:t xml:space="preserve">ervicios y </w:t>
      </w:r>
      <w:r w:rsidR="00713C3A" w:rsidRPr="005C4A89">
        <w:rPr>
          <w:rFonts w:ascii="Arial" w:eastAsia="Calibri" w:hAnsi="Arial" w:cs="Arial"/>
          <w:sz w:val="20"/>
          <w:szCs w:val="20"/>
          <w:lang w:eastAsia="en-US"/>
        </w:rPr>
        <w:t>Ap</w:t>
      </w:r>
      <w:r w:rsidR="00F54CFE" w:rsidRPr="005C4A89">
        <w:rPr>
          <w:rFonts w:ascii="Arial" w:eastAsia="Calibri" w:hAnsi="Arial" w:cs="Arial"/>
          <w:sz w:val="20"/>
          <w:szCs w:val="20"/>
          <w:lang w:eastAsia="en-US"/>
        </w:rPr>
        <w:t>licativos del Instituto.</w:t>
      </w:r>
    </w:p>
    <w:p w14:paraId="1F0CCB48" w14:textId="459161F1" w:rsidR="00713C3A" w:rsidRPr="005C4A89" w:rsidRDefault="00713C3A" w:rsidP="0045253F">
      <w:pPr>
        <w:numPr>
          <w:ilvl w:val="0"/>
          <w:numId w:val="81"/>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Gestión de Políticas de Monitoreo.</w:t>
      </w:r>
    </w:p>
    <w:p w14:paraId="477D9AE9" w14:textId="77777777" w:rsidR="0045253F" w:rsidRPr="005C4A89" w:rsidRDefault="0045253F" w:rsidP="0045253F">
      <w:pPr>
        <w:spacing w:line="276" w:lineRule="auto"/>
        <w:contextualSpacing/>
        <w:jc w:val="both"/>
        <w:rPr>
          <w:rFonts w:ascii="Arial" w:eastAsia="Calibri" w:hAnsi="Arial" w:cs="Arial"/>
          <w:sz w:val="20"/>
          <w:szCs w:val="20"/>
          <w:lang w:eastAsia="en-US"/>
        </w:rPr>
      </w:pPr>
    </w:p>
    <w:p w14:paraId="38ACBC54" w14:textId="3924A05F" w:rsidR="0045253F" w:rsidRPr="005C4A89" w:rsidRDefault="0045253F" w:rsidP="0045253F">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Dichos procesos deberán estar alineados a la estrategia en materia de Tecnologías de la Información y Comunicaciones del Instituto y deberán cumplir con lo señalado en las políticas emitidas por las unidades administrativas del Instituto y las que se determinen por la Agencia de Transformación Digital y Telecomunicaciones (ATDT) o cualquier otro ente competente Federal. </w:t>
      </w:r>
    </w:p>
    <w:p w14:paraId="55C1BAA1" w14:textId="77777777" w:rsidR="0045253F" w:rsidRPr="005C4A89" w:rsidRDefault="0045253F" w:rsidP="0045253F">
      <w:pPr>
        <w:spacing w:line="276" w:lineRule="auto"/>
        <w:jc w:val="both"/>
        <w:rPr>
          <w:rFonts w:ascii="Arial" w:eastAsia="Calibri" w:hAnsi="Arial" w:cs="Arial"/>
          <w:sz w:val="20"/>
          <w:szCs w:val="20"/>
          <w:lang w:eastAsia="en-US"/>
        </w:rPr>
      </w:pPr>
    </w:p>
    <w:p w14:paraId="0421A3B5" w14:textId="715D548C" w:rsidR="0045253F" w:rsidRPr="005C4A89" w:rsidRDefault="00EC5674" w:rsidP="0045253F">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Pr="00224172">
        <w:rPr>
          <w:rFonts w:ascii="Arial" w:eastAsia="Calibri" w:hAnsi="Arial" w:cs="Arial"/>
          <w:b/>
          <w:bCs/>
          <w:sz w:val="20"/>
          <w:szCs w:val="20"/>
          <w:lang w:eastAsia="en-US"/>
        </w:rPr>
        <w:t>proveedor</w:t>
      </w:r>
      <w:r w:rsidR="00224172" w:rsidRPr="00224172">
        <w:rPr>
          <w:rFonts w:ascii="Arial" w:eastAsia="Calibri" w:hAnsi="Arial" w:cs="Arial"/>
          <w:b/>
          <w:bCs/>
          <w:sz w:val="20"/>
          <w:szCs w:val="20"/>
          <w:lang w:eastAsia="en-US"/>
        </w:rPr>
        <w:t xml:space="preserve"> adjudicado</w:t>
      </w:r>
      <w:r w:rsidR="00224172">
        <w:rPr>
          <w:rFonts w:ascii="Arial" w:eastAsia="Calibri" w:hAnsi="Arial" w:cs="Arial"/>
          <w:sz w:val="20"/>
          <w:szCs w:val="20"/>
          <w:lang w:eastAsia="en-US"/>
        </w:rPr>
        <w:t xml:space="preserve"> </w:t>
      </w:r>
      <w:r w:rsidRPr="005C4A89">
        <w:rPr>
          <w:rFonts w:ascii="Arial" w:eastAsia="Calibri" w:hAnsi="Arial" w:cs="Arial"/>
          <w:sz w:val="20"/>
          <w:szCs w:val="20"/>
          <w:lang w:eastAsia="en-US"/>
        </w:rPr>
        <w:t>conforme</w:t>
      </w:r>
      <w:r w:rsidR="0045253F" w:rsidRPr="005C4A89">
        <w:rPr>
          <w:rFonts w:ascii="Arial" w:eastAsia="Calibri" w:hAnsi="Arial" w:cs="Arial"/>
          <w:sz w:val="20"/>
          <w:szCs w:val="20"/>
          <w:lang w:eastAsia="en-US"/>
        </w:rPr>
        <w:t xml:space="preserve"> a las necesidades del IMSS deberá documentar de manera detallada </w:t>
      </w:r>
      <w:r w:rsidR="00E0706F" w:rsidRPr="005C4A89">
        <w:rPr>
          <w:rFonts w:ascii="Arial" w:eastAsia="Calibri" w:hAnsi="Arial" w:cs="Arial"/>
          <w:sz w:val="20"/>
          <w:szCs w:val="20"/>
          <w:lang w:eastAsia="en-US"/>
        </w:rPr>
        <w:t xml:space="preserve">el </w:t>
      </w:r>
      <w:r w:rsidR="00672903" w:rsidRPr="00B65B4E">
        <w:rPr>
          <w:rFonts w:ascii="Arial" w:eastAsia="Calibri" w:hAnsi="Arial" w:cs="Arial"/>
          <w:b/>
          <w:bCs/>
          <w:sz w:val="20"/>
          <w:szCs w:val="20"/>
          <w:lang w:eastAsia="en-US"/>
        </w:rPr>
        <w:t xml:space="preserve">Servicio Administrado para la Gestión Operativa de la Coordinación de Monitoreo, Contacto y Riesgo </w:t>
      </w:r>
      <w:r w:rsidR="00005DD7" w:rsidRPr="00B65B4E">
        <w:rPr>
          <w:rFonts w:ascii="Arial" w:eastAsia="Calibri" w:hAnsi="Arial" w:cs="Arial"/>
          <w:b/>
          <w:bCs/>
          <w:sz w:val="20"/>
          <w:szCs w:val="20"/>
          <w:lang w:eastAsia="en-US"/>
        </w:rPr>
        <w:t>Tecnológico</w:t>
      </w:r>
      <w:r w:rsidR="00005DD7">
        <w:rPr>
          <w:rFonts w:ascii="Arial" w:eastAsia="Calibri" w:hAnsi="Arial" w:cs="Arial"/>
          <w:sz w:val="20"/>
          <w:szCs w:val="20"/>
          <w:lang w:eastAsia="en-US"/>
        </w:rPr>
        <w:t>,</w:t>
      </w:r>
      <w:r w:rsidR="0045253F" w:rsidRPr="005C4A89">
        <w:rPr>
          <w:rFonts w:ascii="Arial" w:eastAsia="Calibri" w:hAnsi="Arial" w:cs="Arial"/>
          <w:sz w:val="20"/>
          <w:szCs w:val="20"/>
          <w:lang w:eastAsia="en-US"/>
        </w:rPr>
        <w:t xml:space="preserve"> el cual deberá </w:t>
      </w:r>
      <w:r w:rsidR="00E0706F" w:rsidRPr="005C4A89">
        <w:rPr>
          <w:rFonts w:ascii="Arial" w:eastAsia="Calibri" w:hAnsi="Arial" w:cs="Arial"/>
          <w:sz w:val="20"/>
          <w:szCs w:val="20"/>
          <w:lang w:eastAsia="en-US"/>
        </w:rPr>
        <w:t xml:space="preserve">contener </w:t>
      </w:r>
      <w:r w:rsidR="0045253F" w:rsidRPr="005C4A89">
        <w:rPr>
          <w:rFonts w:ascii="Arial" w:eastAsia="Calibri" w:hAnsi="Arial" w:cs="Arial"/>
          <w:sz w:val="20"/>
          <w:szCs w:val="20"/>
          <w:lang w:eastAsia="en-US"/>
        </w:rPr>
        <w:t xml:space="preserve">las solicitudes de servicio e </w:t>
      </w:r>
      <w:r w:rsidR="007D752A" w:rsidRPr="005C4A89">
        <w:rPr>
          <w:rFonts w:ascii="Arial" w:eastAsia="Calibri" w:hAnsi="Arial" w:cs="Arial"/>
          <w:sz w:val="20"/>
          <w:szCs w:val="20"/>
          <w:lang w:eastAsia="en-US"/>
        </w:rPr>
        <w:t>incidentes,</w:t>
      </w:r>
      <w:r w:rsidR="0045253F" w:rsidRPr="005C4A89">
        <w:rPr>
          <w:rFonts w:ascii="Arial" w:eastAsia="Calibri" w:hAnsi="Arial" w:cs="Arial"/>
          <w:sz w:val="20"/>
          <w:szCs w:val="20"/>
          <w:lang w:eastAsia="en-US"/>
        </w:rPr>
        <w:t xml:space="preserve"> </w:t>
      </w:r>
      <w:r w:rsidR="00D5168D" w:rsidRPr="005C4A89">
        <w:rPr>
          <w:rFonts w:ascii="Arial" w:eastAsia="Calibri" w:hAnsi="Arial" w:cs="Arial"/>
          <w:sz w:val="20"/>
          <w:szCs w:val="20"/>
          <w:lang w:eastAsia="en-US"/>
        </w:rPr>
        <w:t xml:space="preserve">así como </w:t>
      </w:r>
      <w:r w:rsidR="0045253F" w:rsidRPr="005C4A89">
        <w:rPr>
          <w:rFonts w:ascii="Arial" w:eastAsia="Calibri" w:hAnsi="Arial" w:cs="Arial"/>
          <w:sz w:val="20"/>
          <w:szCs w:val="20"/>
          <w:lang w:eastAsia="en-US"/>
        </w:rPr>
        <w:t>la Gestión de Incidentes, Problemas, Cambios</w:t>
      </w:r>
      <w:r w:rsidR="00713C3A" w:rsidRPr="005C4A89">
        <w:rPr>
          <w:rFonts w:ascii="Arial" w:eastAsia="Calibri" w:hAnsi="Arial" w:cs="Arial"/>
          <w:sz w:val="20"/>
          <w:szCs w:val="20"/>
          <w:lang w:eastAsia="en-US"/>
        </w:rPr>
        <w:t xml:space="preserve">, </w:t>
      </w:r>
      <w:r w:rsidR="0045253F" w:rsidRPr="005C4A89">
        <w:rPr>
          <w:rFonts w:ascii="Arial" w:eastAsia="Calibri" w:hAnsi="Arial" w:cs="Arial"/>
          <w:sz w:val="20"/>
          <w:szCs w:val="20"/>
          <w:lang w:eastAsia="en-US"/>
        </w:rPr>
        <w:t>Gestión del Conocimiento</w:t>
      </w:r>
      <w:r w:rsidR="00713C3A" w:rsidRPr="005C4A89">
        <w:rPr>
          <w:rFonts w:ascii="Arial" w:eastAsia="Calibri" w:hAnsi="Arial" w:cs="Arial"/>
          <w:sz w:val="20"/>
          <w:szCs w:val="20"/>
          <w:lang w:eastAsia="en-US"/>
        </w:rPr>
        <w:t xml:space="preserve">, Reportes y Estadísticas de la Salud de los Servicios y </w:t>
      </w:r>
      <w:r w:rsidR="007D752A" w:rsidRPr="005C4A89">
        <w:rPr>
          <w:rFonts w:ascii="Arial" w:eastAsia="Calibri" w:hAnsi="Arial" w:cs="Arial"/>
          <w:sz w:val="20"/>
          <w:szCs w:val="20"/>
          <w:lang w:eastAsia="en-US"/>
        </w:rPr>
        <w:t>Aplicativos,</w:t>
      </w:r>
      <w:r w:rsidR="00713C3A" w:rsidRPr="005C4A89">
        <w:rPr>
          <w:rFonts w:ascii="Arial" w:eastAsia="Calibri" w:hAnsi="Arial" w:cs="Arial"/>
          <w:sz w:val="20"/>
          <w:szCs w:val="20"/>
          <w:lang w:eastAsia="en-US"/>
        </w:rPr>
        <w:t xml:space="preserve"> así como la Gestión de sus Políticas de Monitoreo</w:t>
      </w:r>
      <w:r w:rsidR="0045253F" w:rsidRPr="005C4A89">
        <w:rPr>
          <w:rFonts w:ascii="Arial" w:eastAsia="Calibri" w:hAnsi="Arial" w:cs="Arial"/>
          <w:sz w:val="20"/>
          <w:szCs w:val="20"/>
          <w:lang w:eastAsia="en-US"/>
        </w:rPr>
        <w:t>.</w:t>
      </w:r>
    </w:p>
    <w:p w14:paraId="19921BD7" w14:textId="77777777" w:rsidR="0045253F" w:rsidRPr="005C4A89" w:rsidRDefault="0045253F" w:rsidP="0045253F">
      <w:pPr>
        <w:spacing w:line="276" w:lineRule="auto"/>
        <w:jc w:val="both"/>
        <w:rPr>
          <w:rFonts w:ascii="Arial" w:eastAsia="Calibri" w:hAnsi="Arial" w:cs="Arial"/>
          <w:sz w:val="20"/>
          <w:szCs w:val="20"/>
          <w:lang w:eastAsia="en-US"/>
        </w:rPr>
      </w:pPr>
    </w:p>
    <w:p w14:paraId="1542CCB7" w14:textId="678CDEE5" w:rsidR="0045253F" w:rsidRPr="005C4A89" w:rsidRDefault="00FC6E39" w:rsidP="0045253F">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Pr="00224172">
        <w:rPr>
          <w:rFonts w:ascii="Arial" w:eastAsia="Calibri" w:hAnsi="Arial" w:cs="Arial"/>
          <w:b/>
          <w:bCs/>
          <w:sz w:val="20"/>
          <w:szCs w:val="20"/>
          <w:lang w:eastAsia="en-US"/>
        </w:rPr>
        <w:t xml:space="preserve">proveedor </w:t>
      </w:r>
      <w:r w:rsidR="006C6BBA" w:rsidRPr="00224172">
        <w:rPr>
          <w:rFonts w:ascii="Arial" w:eastAsia="Calibri" w:hAnsi="Arial" w:cs="Arial"/>
          <w:b/>
          <w:bCs/>
          <w:sz w:val="20"/>
          <w:szCs w:val="20"/>
          <w:lang w:eastAsia="en-US"/>
        </w:rPr>
        <w:t>adjudicado</w:t>
      </w:r>
      <w:r w:rsidR="006C6BBA">
        <w:rPr>
          <w:rFonts w:ascii="Arial" w:eastAsia="Calibri" w:hAnsi="Arial" w:cs="Arial"/>
          <w:sz w:val="20"/>
          <w:szCs w:val="20"/>
          <w:lang w:eastAsia="en-US"/>
        </w:rPr>
        <w:t xml:space="preserve"> será </w:t>
      </w:r>
      <w:r w:rsidR="00713C3A" w:rsidRPr="005C4A89">
        <w:rPr>
          <w:rFonts w:ascii="Arial" w:eastAsia="Calibri" w:hAnsi="Arial" w:cs="Arial"/>
          <w:sz w:val="20"/>
          <w:szCs w:val="20"/>
          <w:lang w:eastAsia="en-US"/>
        </w:rPr>
        <w:t xml:space="preserve">el </w:t>
      </w:r>
      <w:r w:rsidR="0045253F" w:rsidRPr="005C4A89">
        <w:rPr>
          <w:rFonts w:ascii="Arial" w:eastAsia="Calibri" w:hAnsi="Arial" w:cs="Arial"/>
          <w:sz w:val="20"/>
          <w:szCs w:val="20"/>
          <w:lang w:eastAsia="en-US"/>
        </w:rPr>
        <w:t xml:space="preserve">responsable de la </w:t>
      </w:r>
      <w:r w:rsidR="00713C3A" w:rsidRPr="005C4A89">
        <w:rPr>
          <w:rFonts w:ascii="Arial" w:eastAsia="Calibri" w:hAnsi="Arial" w:cs="Arial"/>
          <w:sz w:val="20"/>
          <w:szCs w:val="20"/>
          <w:lang w:eastAsia="en-US"/>
        </w:rPr>
        <w:t>asignación</w:t>
      </w:r>
      <w:r w:rsidR="0045253F" w:rsidRPr="005C4A89">
        <w:rPr>
          <w:rFonts w:ascii="Arial" w:eastAsia="Calibri" w:hAnsi="Arial" w:cs="Arial"/>
          <w:sz w:val="20"/>
          <w:szCs w:val="20"/>
          <w:lang w:eastAsia="en-US"/>
        </w:rPr>
        <w:t xml:space="preserve"> y registro en forma ordenada, correcta y eficiente de la Gestión de Incidentes y la Gestión de Requerimientos las cuales consisten en que los </w:t>
      </w:r>
      <w:r w:rsidR="00020EFE" w:rsidRPr="005C4A89">
        <w:rPr>
          <w:rFonts w:ascii="Arial" w:eastAsia="Calibri" w:hAnsi="Arial" w:cs="Arial"/>
          <w:sz w:val="20"/>
          <w:szCs w:val="20"/>
          <w:lang w:eastAsia="en-US"/>
        </w:rPr>
        <w:t xml:space="preserve">recursos especializados </w:t>
      </w:r>
      <w:r w:rsidR="0045253F" w:rsidRPr="005C4A89">
        <w:rPr>
          <w:rFonts w:ascii="Arial" w:eastAsia="Calibri" w:hAnsi="Arial" w:cs="Arial"/>
          <w:sz w:val="20"/>
          <w:szCs w:val="20"/>
          <w:lang w:eastAsia="en-US"/>
        </w:rPr>
        <w:t>reali</w:t>
      </w:r>
      <w:r w:rsidR="00D5168D" w:rsidRPr="005C4A89">
        <w:rPr>
          <w:rFonts w:ascii="Arial" w:eastAsia="Calibri" w:hAnsi="Arial" w:cs="Arial"/>
          <w:sz w:val="20"/>
          <w:szCs w:val="20"/>
          <w:lang w:eastAsia="en-US"/>
        </w:rPr>
        <w:t>cen</w:t>
      </w:r>
      <w:r w:rsidR="0045253F" w:rsidRPr="005C4A89">
        <w:rPr>
          <w:rFonts w:ascii="Arial" w:eastAsia="Calibri" w:hAnsi="Arial" w:cs="Arial"/>
          <w:sz w:val="20"/>
          <w:szCs w:val="20"/>
          <w:lang w:eastAsia="en-US"/>
        </w:rPr>
        <w:t xml:space="preserve"> el registro, diagnóstico, asignación, escalación, notificación y seguimiento de los tickets turnándolos </w:t>
      </w:r>
      <w:r w:rsidR="00713C3A" w:rsidRPr="005C4A89">
        <w:rPr>
          <w:rFonts w:ascii="Arial" w:eastAsia="Calibri" w:hAnsi="Arial" w:cs="Arial"/>
          <w:sz w:val="20"/>
          <w:szCs w:val="20"/>
          <w:lang w:eastAsia="en-US"/>
        </w:rPr>
        <w:t xml:space="preserve">en caso de ser necesario </w:t>
      </w:r>
      <w:r w:rsidR="0045253F" w:rsidRPr="005C4A89">
        <w:rPr>
          <w:rFonts w:ascii="Arial" w:eastAsia="Calibri" w:hAnsi="Arial" w:cs="Arial"/>
          <w:sz w:val="20"/>
          <w:szCs w:val="20"/>
          <w:lang w:eastAsia="en-US"/>
        </w:rPr>
        <w:t>ya sea a los “Grupos de Soporte Internos” o  las Mesas de Ayuda en las unidades administrativas del IMSS en el país y o a las “Mesas de Servicios de Terceros” de acuerdo a la competencia de cada uno de ellos.</w:t>
      </w:r>
    </w:p>
    <w:p w14:paraId="3EB45881" w14:textId="77777777" w:rsidR="0045253F" w:rsidRPr="005C4A89" w:rsidRDefault="0045253F" w:rsidP="0045253F">
      <w:pPr>
        <w:spacing w:line="276" w:lineRule="auto"/>
        <w:jc w:val="both"/>
        <w:rPr>
          <w:rFonts w:ascii="Arial" w:eastAsia="Calibri" w:hAnsi="Arial" w:cs="Arial"/>
          <w:sz w:val="20"/>
          <w:szCs w:val="20"/>
          <w:lang w:eastAsia="en-US"/>
        </w:rPr>
      </w:pPr>
    </w:p>
    <w:p w14:paraId="2E0C2CA4" w14:textId="0FA1FDB5" w:rsidR="0045253F" w:rsidRPr="005C4A89" w:rsidRDefault="006B4EF4" w:rsidP="0045253F">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006C6BBA" w:rsidRPr="00224172">
        <w:rPr>
          <w:rFonts w:ascii="Arial" w:eastAsia="Calibri" w:hAnsi="Arial" w:cs="Arial"/>
          <w:b/>
          <w:bCs/>
          <w:sz w:val="20"/>
          <w:szCs w:val="20"/>
          <w:lang w:eastAsia="en-US"/>
        </w:rPr>
        <w:t>proveedor adjudicado</w:t>
      </w:r>
      <w:r w:rsidRPr="005C4A89">
        <w:rPr>
          <w:rFonts w:ascii="Arial" w:eastAsia="Calibri" w:hAnsi="Arial" w:cs="Arial"/>
          <w:sz w:val="20"/>
          <w:szCs w:val="20"/>
          <w:lang w:eastAsia="en-US"/>
        </w:rPr>
        <w:t xml:space="preserve"> </w:t>
      </w:r>
      <w:r w:rsidR="0045253F" w:rsidRPr="005C4A89">
        <w:rPr>
          <w:rFonts w:ascii="Arial" w:eastAsia="Calibri" w:hAnsi="Arial" w:cs="Arial"/>
          <w:sz w:val="20"/>
          <w:szCs w:val="20"/>
          <w:lang w:eastAsia="en-US"/>
        </w:rPr>
        <w:t xml:space="preserve">será responsable de que sea registrado por los </w:t>
      </w:r>
      <w:r w:rsidR="00BF63CE" w:rsidRPr="005C4A89">
        <w:rPr>
          <w:rFonts w:ascii="Arial" w:eastAsia="Calibri" w:hAnsi="Arial" w:cs="Arial"/>
          <w:sz w:val="20"/>
          <w:szCs w:val="20"/>
          <w:lang w:eastAsia="en-US"/>
        </w:rPr>
        <w:t>recursos especializados</w:t>
      </w:r>
      <w:r w:rsidR="0045253F" w:rsidRPr="005C4A89">
        <w:rPr>
          <w:rFonts w:ascii="Arial" w:eastAsia="Calibri" w:hAnsi="Arial" w:cs="Arial"/>
          <w:sz w:val="20"/>
          <w:szCs w:val="20"/>
          <w:lang w:eastAsia="en-US"/>
        </w:rPr>
        <w:t xml:space="preserve">, el cambio en los componentes </w:t>
      </w:r>
      <w:r w:rsidR="00D5168D" w:rsidRPr="005C4A89">
        <w:rPr>
          <w:rFonts w:ascii="Arial" w:eastAsia="Calibri" w:hAnsi="Arial" w:cs="Arial"/>
          <w:sz w:val="20"/>
          <w:szCs w:val="20"/>
          <w:lang w:eastAsia="en-US"/>
        </w:rPr>
        <w:t xml:space="preserve">(CI) </w:t>
      </w:r>
      <w:r w:rsidR="0045253F" w:rsidRPr="005C4A89">
        <w:rPr>
          <w:rFonts w:ascii="Arial" w:eastAsia="Calibri" w:hAnsi="Arial" w:cs="Arial"/>
          <w:sz w:val="20"/>
          <w:szCs w:val="20"/>
          <w:lang w:eastAsia="en-US"/>
        </w:rPr>
        <w:t xml:space="preserve">de un servicio de </w:t>
      </w:r>
      <w:r w:rsidR="00713C3A" w:rsidRPr="005C4A89">
        <w:rPr>
          <w:rFonts w:ascii="Arial" w:eastAsia="Calibri" w:hAnsi="Arial" w:cs="Arial"/>
          <w:sz w:val="20"/>
          <w:szCs w:val="20"/>
          <w:lang w:eastAsia="en-US"/>
        </w:rPr>
        <w:t>TI y</w:t>
      </w:r>
      <w:r w:rsidR="0045253F" w:rsidRPr="005C4A89">
        <w:rPr>
          <w:rFonts w:ascii="Arial" w:eastAsia="Calibri" w:hAnsi="Arial" w:cs="Arial"/>
          <w:sz w:val="20"/>
          <w:szCs w:val="20"/>
          <w:lang w:eastAsia="en-US"/>
        </w:rPr>
        <w:t xml:space="preserve"> se le denominará Solicitud de Cambio</w:t>
      </w:r>
      <w:r w:rsidR="00D5168D" w:rsidRPr="005C4A89">
        <w:rPr>
          <w:rFonts w:ascii="Arial" w:eastAsia="Calibri" w:hAnsi="Arial" w:cs="Arial"/>
          <w:sz w:val="20"/>
          <w:szCs w:val="20"/>
          <w:lang w:eastAsia="en-US"/>
        </w:rPr>
        <w:t>,</w:t>
      </w:r>
      <w:r w:rsidR="0045253F" w:rsidRPr="005C4A89">
        <w:rPr>
          <w:rFonts w:ascii="Arial" w:eastAsia="Calibri" w:hAnsi="Arial" w:cs="Arial"/>
          <w:sz w:val="20"/>
          <w:szCs w:val="20"/>
          <w:lang w:eastAsia="en-US"/>
        </w:rPr>
        <w:t xml:space="preserve"> Esto será parte del proceso de Gestión de Cambios.</w:t>
      </w:r>
    </w:p>
    <w:p w14:paraId="24195C4F" w14:textId="77777777" w:rsidR="0045253F" w:rsidRPr="005C4A89" w:rsidRDefault="0045253F" w:rsidP="0045253F">
      <w:pPr>
        <w:spacing w:line="276" w:lineRule="auto"/>
        <w:jc w:val="both"/>
        <w:rPr>
          <w:rFonts w:ascii="Arial" w:eastAsia="Calibri" w:hAnsi="Arial" w:cs="Arial"/>
          <w:sz w:val="20"/>
          <w:szCs w:val="20"/>
          <w:lang w:eastAsia="en-US"/>
        </w:rPr>
      </w:pPr>
    </w:p>
    <w:p w14:paraId="7BF6F62C" w14:textId="56D0CB23" w:rsidR="0045253F" w:rsidRPr="005C4A89" w:rsidRDefault="006B4EF4" w:rsidP="0045253F">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006C6BBA" w:rsidRPr="00224172">
        <w:rPr>
          <w:rFonts w:ascii="Arial" w:eastAsia="Calibri" w:hAnsi="Arial" w:cs="Arial"/>
          <w:b/>
          <w:bCs/>
          <w:sz w:val="20"/>
          <w:szCs w:val="20"/>
          <w:lang w:eastAsia="en-US"/>
        </w:rPr>
        <w:t>proveedor adjudicado</w:t>
      </w:r>
      <w:r w:rsidR="006C6BBA" w:rsidRPr="005C4A89">
        <w:rPr>
          <w:rFonts w:ascii="Arial" w:eastAsia="Calibri" w:hAnsi="Arial" w:cs="Arial"/>
          <w:sz w:val="20"/>
          <w:szCs w:val="20"/>
          <w:lang w:eastAsia="en-US"/>
        </w:rPr>
        <w:t xml:space="preserve"> </w:t>
      </w:r>
      <w:r w:rsidR="00D5168D" w:rsidRPr="005C4A89">
        <w:rPr>
          <w:rFonts w:ascii="Arial" w:eastAsia="Calibri" w:hAnsi="Arial" w:cs="Arial"/>
          <w:sz w:val="20"/>
          <w:szCs w:val="20"/>
          <w:lang w:eastAsia="en-US"/>
        </w:rPr>
        <w:t>será</w:t>
      </w:r>
      <w:r w:rsidR="0045253F" w:rsidRPr="005C4A89">
        <w:rPr>
          <w:rFonts w:ascii="Arial" w:eastAsia="Calibri" w:hAnsi="Arial" w:cs="Arial"/>
          <w:sz w:val="20"/>
          <w:szCs w:val="20"/>
          <w:lang w:eastAsia="en-US"/>
        </w:rPr>
        <w:t xml:space="preserve"> </w:t>
      </w:r>
      <w:r w:rsidR="00D5168D" w:rsidRPr="005C4A89">
        <w:rPr>
          <w:rFonts w:ascii="Arial" w:eastAsia="Calibri" w:hAnsi="Arial" w:cs="Arial"/>
          <w:sz w:val="20"/>
          <w:szCs w:val="20"/>
          <w:lang w:eastAsia="en-US"/>
        </w:rPr>
        <w:t xml:space="preserve">el </w:t>
      </w:r>
      <w:r w:rsidR="0045253F" w:rsidRPr="005C4A89">
        <w:rPr>
          <w:rFonts w:ascii="Arial" w:eastAsia="Calibri" w:hAnsi="Arial" w:cs="Arial"/>
          <w:sz w:val="20"/>
          <w:szCs w:val="20"/>
          <w:lang w:eastAsia="en-US"/>
        </w:rPr>
        <w:t xml:space="preserve">responsable de que los </w:t>
      </w:r>
      <w:r w:rsidR="00020EFE" w:rsidRPr="005C4A89">
        <w:rPr>
          <w:rFonts w:ascii="Arial" w:eastAsia="Calibri" w:hAnsi="Arial" w:cs="Arial"/>
          <w:sz w:val="20"/>
          <w:szCs w:val="20"/>
          <w:lang w:eastAsia="en-US"/>
        </w:rPr>
        <w:t>recursos especializados</w:t>
      </w:r>
      <w:r w:rsidR="0045253F" w:rsidRPr="005C4A89">
        <w:rPr>
          <w:rFonts w:ascii="Arial" w:eastAsia="Calibri" w:hAnsi="Arial" w:cs="Arial"/>
          <w:sz w:val="20"/>
          <w:szCs w:val="20"/>
          <w:lang w:eastAsia="en-US"/>
        </w:rPr>
        <w:t>, cuando no conozca</w:t>
      </w:r>
      <w:r w:rsidR="00D5168D" w:rsidRPr="005C4A89">
        <w:rPr>
          <w:rFonts w:ascii="Arial" w:eastAsia="Calibri" w:hAnsi="Arial" w:cs="Arial"/>
          <w:sz w:val="20"/>
          <w:szCs w:val="20"/>
          <w:lang w:eastAsia="en-US"/>
        </w:rPr>
        <w:t>n</w:t>
      </w:r>
      <w:r w:rsidR="0045253F" w:rsidRPr="005C4A89">
        <w:rPr>
          <w:rFonts w:ascii="Arial" w:eastAsia="Calibri" w:hAnsi="Arial" w:cs="Arial"/>
          <w:sz w:val="20"/>
          <w:szCs w:val="20"/>
          <w:lang w:eastAsia="en-US"/>
        </w:rPr>
        <w:t xml:space="preserve"> la causa </w:t>
      </w:r>
      <w:r w:rsidR="00D5168D" w:rsidRPr="005C4A89">
        <w:rPr>
          <w:rFonts w:ascii="Arial" w:eastAsia="Calibri" w:hAnsi="Arial" w:cs="Arial"/>
          <w:sz w:val="20"/>
          <w:szCs w:val="20"/>
          <w:lang w:eastAsia="en-US"/>
        </w:rPr>
        <w:t xml:space="preserve">raíz </w:t>
      </w:r>
      <w:r w:rsidR="0045253F" w:rsidRPr="005C4A89">
        <w:rPr>
          <w:rFonts w:ascii="Arial" w:eastAsia="Calibri" w:hAnsi="Arial" w:cs="Arial"/>
          <w:sz w:val="20"/>
          <w:szCs w:val="20"/>
          <w:lang w:eastAsia="en-US"/>
        </w:rPr>
        <w:t xml:space="preserve">de un incidente, </w:t>
      </w:r>
      <w:r w:rsidR="00046C44" w:rsidRPr="005C4A89">
        <w:rPr>
          <w:rFonts w:ascii="Arial" w:eastAsia="Calibri" w:hAnsi="Arial" w:cs="Arial"/>
          <w:sz w:val="20"/>
          <w:szCs w:val="20"/>
          <w:lang w:eastAsia="en-US"/>
        </w:rPr>
        <w:t>generen</w:t>
      </w:r>
      <w:r w:rsidR="0045253F" w:rsidRPr="005C4A89">
        <w:rPr>
          <w:rFonts w:ascii="Arial" w:eastAsia="Calibri" w:hAnsi="Arial" w:cs="Arial"/>
          <w:sz w:val="20"/>
          <w:szCs w:val="20"/>
          <w:lang w:eastAsia="en-US"/>
        </w:rPr>
        <w:t xml:space="preserve"> un ticket denominado Problema, a esta acción se le denominará Gestión de Problemas.</w:t>
      </w:r>
    </w:p>
    <w:p w14:paraId="356FF239" w14:textId="77777777" w:rsidR="0045253F" w:rsidRPr="005C4A89" w:rsidRDefault="0045253F" w:rsidP="0045253F">
      <w:pPr>
        <w:spacing w:line="276" w:lineRule="auto"/>
        <w:jc w:val="both"/>
        <w:rPr>
          <w:rFonts w:ascii="Arial" w:eastAsia="Calibri" w:hAnsi="Arial" w:cs="Arial"/>
          <w:sz w:val="20"/>
          <w:szCs w:val="20"/>
          <w:lang w:eastAsia="en-US"/>
        </w:rPr>
      </w:pPr>
    </w:p>
    <w:p w14:paraId="270CC5E4" w14:textId="0D5E97D2" w:rsidR="0045253F" w:rsidRPr="005C4A89" w:rsidRDefault="008907B3" w:rsidP="0045253F">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Los recursos especializados que e</w:t>
      </w:r>
      <w:r w:rsidR="004E4368" w:rsidRPr="005C4A89">
        <w:rPr>
          <w:rFonts w:ascii="Arial" w:eastAsia="Calibri" w:hAnsi="Arial" w:cs="Arial"/>
          <w:sz w:val="20"/>
          <w:szCs w:val="20"/>
          <w:lang w:eastAsia="en-US"/>
        </w:rPr>
        <w:t xml:space="preserve">l </w:t>
      </w:r>
      <w:r w:rsidR="004E4368" w:rsidRPr="00224172">
        <w:rPr>
          <w:rFonts w:ascii="Arial" w:eastAsia="Calibri" w:hAnsi="Arial" w:cs="Arial"/>
          <w:b/>
          <w:bCs/>
          <w:sz w:val="20"/>
          <w:szCs w:val="20"/>
          <w:lang w:eastAsia="en-US"/>
        </w:rPr>
        <w:t xml:space="preserve">proveedor </w:t>
      </w:r>
      <w:r w:rsidRPr="00224172">
        <w:rPr>
          <w:rFonts w:ascii="Arial" w:eastAsia="Calibri" w:hAnsi="Arial" w:cs="Arial"/>
          <w:b/>
          <w:bCs/>
          <w:sz w:val="20"/>
          <w:szCs w:val="20"/>
          <w:lang w:eastAsia="en-US"/>
        </w:rPr>
        <w:t>adjudicado</w:t>
      </w:r>
      <w:r w:rsidRPr="005C4A89">
        <w:rPr>
          <w:rFonts w:ascii="Arial" w:eastAsia="Calibri" w:hAnsi="Arial" w:cs="Arial"/>
          <w:sz w:val="20"/>
          <w:szCs w:val="20"/>
          <w:lang w:eastAsia="en-US"/>
        </w:rPr>
        <w:t xml:space="preserve"> designe</w:t>
      </w:r>
      <w:r w:rsidR="008C24AD">
        <w:rPr>
          <w:rFonts w:ascii="Arial" w:eastAsia="Calibri" w:hAnsi="Arial" w:cs="Arial"/>
          <w:sz w:val="20"/>
          <w:szCs w:val="20"/>
          <w:lang w:eastAsia="en-US"/>
        </w:rPr>
        <w:t>,</w:t>
      </w:r>
      <w:r w:rsidRPr="005C4A89">
        <w:rPr>
          <w:rFonts w:ascii="Arial" w:eastAsia="Calibri" w:hAnsi="Arial" w:cs="Arial"/>
          <w:sz w:val="20"/>
          <w:szCs w:val="20"/>
          <w:lang w:eastAsia="en-US"/>
        </w:rPr>
        <w:t xml:space="preserve"> </w:t>
      </w:r>
      <w:r w:rsidR="007D752A" w:rsidRPr="005C4A89">
        <w:rPr>
          <w:rFonts w:ascii="Arial" w:eastAsia="Calibri" w:hAnsi="Arial" w:cs="Arial"/>
          <w:sz w:val="20"/>
          <w:szCs w:val="20"/>
          <w:lang w:eastAsia="en-US"/>
        </w:rPr>
        <w:t>deberán</w:t>
      </w:r>
      <w:r w:rsidRPr="005C4A89">
        <w:rPr>
          <w:rFonts w:ascii="Arial" w:eastAsia="Calibri" w:hAnsi="Arial" w:cs="Arial"/>
          <w:sz w:val="20"/>
          <w:szCs w:val="20"/>
          <w:lang w:eastAsia="en-US"/>
        </w:rPr>
        <w:t xml:space="preserve"> entregar de manera mensual </w:t>
      </w:r>
      <w:r w:rsidR="0045253F" w:rsidRPr="005C4A89">
        <w:rPr>
          <w:rFonts w:ascii="Arial" w:eastAsia="Calibri" w:hAnsi="Arial" w:cs="Arial"/>
          <w:sz w:val="20"/>
          <w:szCs w:val="20"/>
          <w:lang w:eastAsia="en-US"/>
        </w:rPr>
        <w:t xml:space="preserve">conforme a los Procesos de ITIL implementados al </w:t>
      </w:r>
      <w:r w:rsidRPr="005847FC">
        <w:rPr>
          <w:rFonts w:ascii="Arial" w:eastAsia="Calibri" w:hAnsi="Arial" w:cs="Arial"/>
          <w:b/>
          <w:bCs/>
          <w:sz w:val="20"/>
          <w:szCs w:val="20"/>
          <w:lang w:eastAsia="en-US"/>
        </w:rPr>
        <w:t>A</w:t>
      </w:r>
      <w:r w:rsidR="0045253F" w:rsidRPr="005847FC">
        <w:rPr>
          <w:rFonts w:ascii="Arial" w:eastAsia="Calibri" w:hAnsi="Arial" w:cs="Arial"/>
          <w:b/>
          <w:bCs/>
          <w:sz w:val="20"/>
          <w:szCs w:val="20"/>
          <w:lang w:eastAsia="en-US"/>
        </w:rPr>
        <w:t xml:space="preserve">dministrador del </w:t>
      </w:r>
      <w:r w:rsidRPr="005847FC">
        <w:rPr>
          <w:rFonts w:ascii="Arial" w:eastAsia="Calibri" w:hAnsi="Arial" w:cs="Arial"/>
          <w:b/>
          <w:bCs/>
          <w:sz w:val="20"/>
          <w:szCs w:val="20"/>
          <w:lang w:eastAsia="en-US"/>
        </w:rPr>
        <w:t>C</w:t>
      </w:r>
      <w:r w:rsidR="0045253F" w:rsidRPr="005847FC">
        <w:rPr>
          <w:rFonts w:ascii="Arial" w:eastAsia="Calibri" w:hAnsi="Arial" w:cs="Arial"/>
          <w:b/>
          <w:bCs/>
          <w:sz w:val="20"/>
          <w:szCs w:val="20"/>
          <w:lang w:eastAsia="en-US"/>
        </w:rPr>
        <w:t>ontrato</w:t>
      </w:r>
      <w:r w:rsidR="0045253F" w:rsidRPr="005C4A89">
        <w:rPr>
          <w:rFonts w:ascii="Arial" w:eastAsia="Calibri" w:hAnsi="Arial" w:cs="Arial"/>
          <w:sz w:val="20"/>
          <w:szCs w:val="20"/>
          <w:lang w:eastAsia="en-US"/>
        </w:rPr>
        <w:t xml:space="preserve"> los informes</w:t>
      </w:r>
      <w:r w:rsidR="007C2DD6" w:rsidRPr="005C4A89">
        <w:rPr>
          <w:rFonts w:ascii="Arial" w:eastAsia="Calibri" w:hAnsi="Arial" w:cs="Arial"/>
          <w:sz w:val="20"/>
          <w:szCs w:val="20"/>
          <w:lang w:eastAsia="en-US"/>
        </w:rPr>
        <w:t>:</w:t>
      </w:r>
      <w:r w:rsidR="0045253F" w:rsidRPr="005C4A89">
        <w:rPr>
          <w:rFonts w:ascii="Arial" w:eastAsia="Calibri" w:hAnsi="Arial" w:cs="Arial"/>
          <w:sz w:val="20"/>
          <w:szCs w:val="20"/>
          <w:lang w:eastAsia="en-US"/>
        </w:rPr>
        <w:t xml:space="preserve"> </w:t>
      </w:r>
      <w:r w:rsidR="00E40D79" w:rsidRPr="005C4A89">
        <w:rPr>
          <w:rFonts w:ascii="Arial" w:eastAsia="Calibri" w:hAnsi="Arial" w:cs="Arial"/>
          <w:sz w:val="20"/>
          <w:szCs w:val="20"/>
          <w:lang w:eastAsia="en-US"/>
        </w:rPr>
        <w:t>analíticos</w:t>
      </w:r>
      <w:r w:rsidR="0045253F" w:rsidRPr="005C4A89">
        <w:rPr>
          <w:rFonts w:ascii="Arial" w:eastAsia="Calibri" w:hAnsi="Arial" w:cs="Arial"/>
          <w:sz w:val="20"/>
          <w:szCs w:val="20"/>
          <w:lang w:eastAsia="en-US"/>
        </w:rPr>
        <w:t>, detallados y pormenorizados correspondientes a los servicios asociados al presente anexo técnico, considerando al menos:</w:t>
      </w:r>
    </w:p>
    <w:p w14:paraId="301087CF" w14:textId="77777777" w:rsidR="0045253F" w:rsidRPr="005C4A89" w:rsidRDefault="0045253F" w:rsidP="0045253F">
      <w:pPr>
        <w:pStyle w:val="0vi4"/>
        <w:numPr>
          <w:ilvl w:val="0"/>
          <w:numId w:val="0"/>
        </w:numPr>
        <w:rPr>
          <w:rFonts w:eastAsia="HiddenHorzOCR" w:cs="Arial"/>
          <w:bCs/>
          <w:color w:val="000000"/>
          <w:szCs w:val="22"/>
          <w:lang w:val="es-MX" w:eastAsia="es-MX"/>
        </w:rPr>
      </w:pPr>
    </w:p>
    <w:p w14:paraId="0536CAB9" w14:textId="0D6CDE15" w:rsidR="0045253F" w:rsidRPr="005C4A89" w:rsidRDefault="0045253F" w:rsidP="0045253F">
      <w:pPr>
        <w:pStyle w:val="0vi4"/>
        <w:numPr>
          <w:ilvl w:val="0"/>
          <w:numId w:val="0"/>
        </w:numPr>
        <w:rPr>
          <w:rFonts w:eastAsia="HiddenHorzOCR" w:cs="Arial"/>
          <w:bCs/>
          <w:color w:val="000000"/>
          <w:sz w:val="20"/>
          <w:szCs w:val="20"/>
          <w:lang w:val="es-MX" w:eastAsia="es-MX"/>
        </w:rPr>
      </w:pPr>
      <w:r w:rsidRPr="005C4A89">
        <w:rPr>
          <w:rFonts w:eastAsia="HiddenHorzOCR" w:cs="Arial"/>
          <w:bCs/>
          <w:color w:val="000000"/>
          <w:sz w:val="20"/>
          <w:szCs w:val="20"/>
          <w:lang w:val="es-MX" w:eastAsia="es-MX"/>
        </w:rPr>
        <w:t xml:space="preserve">Solución de </w:t>
      </w:r>
      <w:r w:rsidR="007C2DD6" w:rsidRPr="005C4A89">
        <w:rPr>
          <w:rFonts w:eastAsia="HiddenHorzOCR" w:cs="Arial"/>
          <w:bCs/>
          <w:color w:val="000000"/>
          <w:sz w:val="20"/>
          <w:szCs w:val="20"/>
          <w:lang w:val="es-MX" w:eastAsia="es-MX"/>
        </w:rPr>
        <w:t>t</w:t>
      </w:r>
      <w:r w:rsidRPr="005C4A89">
        <w:rPr>
          <w:rFonts w:eastAsia="HiddenHorzOCR" w:cs="Arial"/>
          <w:bCs/>
          <w:color w:val="000000"/>
          <w:sz w:val="20"/>
          <w:szCs w:val="20"/>
          <w:lang w:val="es-MX" w:eastAsia="es-MX"/>
        </w:rPr>
        <w:t>ickets</w:t>
      </w:r>
      <w:r w:rsidR="007C2DD6" w:rsidRPr="005C4A89">
        <w:rPr>
          <w:rFonts w:eastAsia="HiddenHorzOCR" w:cs="Arial"/>
          <w:bCs/>
          <w:color w:val="000000"/>
          <w:sz w:val="20"/>
          <w:szCs w:val="20"/>
          <w:lang w:val="es-MX" w:eastAsia="es-MX"/>
        </w:rPr>
        <w:t>, incidencias, problemas, controles de cambios y reportes:</w:t>
      </w:r>
    </w:p>
    <w:p w14:paraId="220BC95D" w14:textId="77777777" w:rsidR="0045253F" w:rsidRPr="005C4A89" w:rsidRDefault="0045253F" w:rsidP="0045253F">
      <w:pPr>
        <w:pStyle w:val="0vi4"/>
        <w:numPr>
          <w:ilvl w:val="0"/>
          <w:numId w:val="0"/>
        </w:numPr>
        <w:rPr>
          <w:rFonts w:eastAsia="HiddenHorzOCR" w:cs="Arial"/>
          <w:bCs/>
          <w:color w:val="000000"/>
          <w:sz w:val="20"/>
          <w:szCs w:val="20"/>
          <w:lang w:val="es-MX" w:eastAsia="es-MX"/>
        </w:rPr>
      </w:pPr>
    </w:p>
    <w:p w14:paraId="3938CA6E" w14:textId="77777777" w:rsidR="0045253F" w:rsidRPr="005C4A89" w:rsidRDefault="0045253F" w:rsidP="0045253F">
      <w:pPr>
        <w:pStyle w:val="0vi4"/>
        <w:numPr>
          <w:ilvl w:val="0"/>
          <w:numId w:val="91"/>
        </w:numPr>
        <w:rPr>
          <w:rFonts w:eastAsia="HiddenHorzOCR" w:cs="Arial"/>
          <w:bCs/>
          <w:color w:val="000000"/>
          <w:sz w:val="20"/>
          <w:szCs w:val="20"/>
          <w:lang w:val="es-MX" w:eastAsia="es-MX"/>
        </w:rPr>
      </w:pPr>
      <w:r w:rsidRPr="005C4A89">
        <w:rPr>
          <w:rFonts w:eastAsia="HiddenHorzOCR" w:cs="Arial"/>
          <w:bCs/>
          <w:color w:val="000000"/>
          <w:sz w:val="20"/>
          <w:szCs w:val="20"/>
          <w:lang w:val="es-MX" w:eastAsia="es-MX"/>
        </w:rPr>
        <w:lastRenderedPageBreak/>
        <w:t>tickets creados</w:t>
      </w:r>
    </w:p>
    <w:p w14:paraId="52BAA90A" w14:textId="77777777" w:rsidR="0045253F" w:rsidRPr="005C4A89" w:rsidRDefault="0045253F" w:rsidP="0045253F">
      <w:pPr>
        <w:pStyle w:val="0vi4"/>
        <w:numPr>
          <w:ilvl w:val="0"/>
          <w:numId w:val="91"/>
        </w:numPr>
        <w:rPr>
          <w:rFonts w:eastAsia="HiddenHorzOCR" w:cs="Arial"/>
          <w:bCs/>
          <w:color w:val="000000"/>
          <w:sz w:val="20"/>
          <w:szCs w:val="20"/>
          <w:lang w:val="es-MX" w:eastAsia="es-MX"/>
        </w:rPr>
      </w:pPr>
      <w:r w:rsidRPr="005C4A89">
        <w:rPr>
          <w:rFonts w:eastAsia="HiddenHorzOCR" w:cs="Arial"/>
          <w:bCs/>
          <w:color w:val="000000"/>
          <w:sz w:val="20"/>
          <w:szCs w:val="20"/>
          <w:lang w:val="es-MX" w:eastAsia="es-MX"/>
        </w:rPr>
        <w:t>tickets turnados a los grupos de soporte</w:t>
      </w:r>
    </w:p>
    <w:p w14:paraId="5DF3BE9F" w14:textId="77777777" w:rsidR="0045253F" w:rsidRPr="005C4A89" w:rsidRDefault="0045253F" w:rsidP="0045253F">
      <w:pPr>
        <w:pStyle w:val="0vi4"/>
        <w:numPr>
          <w:ilvl w:val="0"/>
          <w:numId w:val="91"/>
        </w:numPr>
        <w:rPr>
          <w:rFonts w:eastAsia="HiddenHorzOCR" w:cs="Arial"/>
          <w:bCs/>
          <w:color w:val="000000"/>
          <w:sz w:val="20"/>
          <w:szCs w:val="20"/>
          <w:lang w:val="es-MX" w:eastAsia="es-MX"/>
        </w:rPr>
      </w:pPr>
      <w:r w:rsidRPr="005C4A89">
        <w:rPr>
          <w:rFonts w:eastAsia="HiddenHorzOCR" w:cs="Arial"/>
          <w:bCs/>
          <w:color w:val="000000"/>
          <w:sz w:val="20"/>
          <w:szCs w:val="20"/>
          <w:lang w:val="es-MX" w:eastAsia="es-MX"/>
        </w:rPr>
        <w:t>tickets turnados a las mesas de servicio de terceros</w:t>
      </w:r>
    </w:p>
    <w:p w14:paraId="6AE4B95E" w14:textId="77777777" w:rsidR="0045253F" w:rsidRPr="005C4A89" w:rsidRDefault="0045253F" w:rsidP="0045253F">
      <w:pPr>
        <w:pStyle w:val="0vi4"/>
        <w:numPr>
          <w:ilvl w:val="0"/>
          <w:numId w:val="91"/>
        </w:numPr>
        <w:rPr>
          <w:rFonts w:eastAsia="HiddenHorzOCR" w:cs="Arial"/>
          <w:bCs/>
          <w:color w:val="000000"/>
          <w:sz w:val="20"/>
          <w:szCs w:val="20"/>
          <w:lang w:val="es-MX" w:eastAsia="es-MX"/>
        </w:rPr>
      </w:pPr>
      <w:r w:rsidRPr="005C4A89">
        <w:rPr>
          <w:rFonts w:eastAsia="HiddenHorzOCR" w:cs="Arial"/>
          <w:bCs/>
          <w:color w:val="000000"/>
          <w:sz w:val="20"/>
          <w:szCs w:val="20"/>
          <w:lang w:val="es-MX" w:eastAsia="es-MX"/>
        </w:rPr>
        <w:t>tickets en proceso</w:t>
      </w:r>
    </w:p>
    <w:p w14:paraId="63A842A8" w14:textId="77777777" w:rsidR="0045253F" w:rsidRPr="005C4A89" w:rsidRDefault="0045253F" w:rsidP="0045253F">
      <w:pPr>
        <w:pStyle w:val="0vi4"/>
        <w:numPr>
          <w:ilvl w:val="0"/>
          <w:numId w:val="91"/>
        </w:numPr>
        <w:rPr>
          <w:rFonts w:eastAsia="HiddenHorzOCR" w:cs="Arial"/>
          <w:bCs/>
          <w:color w:val="000000"/>
          <w:sz w:val="20"/>
          <w:szCs w:val="20"/>
          <w:lang w:val="es-MX" w:eastAsia="es-MX"/>
        </w:rPr>
      </w:pPr>
      <w:r w:rsidRPr="005C4A89">
        <w:rPr>
          <w:rFonts w:eastAsia="HiddenHorzOCR" w:cs="Arial"/>
          <w:bCs/>
          <w:color w:val="000000"/>
          <w:sz w:val="20"/>
          <w:szCs w:val="20"/>
          <w:lang w:val="es-MX" w:eastAsia="es-MX"/>
        </w:rPr>
        <w:t>tickets turnados de forma errónea</w:t>
      </w:r>
    </w:p>
    <w:p w14:paraId="49121C72" w14:textId="77777777" w:rsidR="0045253F" w:rsidRPr="005C4A89" w:rsidRDefault="0045253F" w:rsidP="0045253F">
      <w:pPr>
        <w:pStyle w:val="0vi4"/>
        <w:numPr>
          <w:ilvl w:val="0"/>
          <w:numId w:val="91"/>
        </w:numPr>
        <w:rPr>
          <w:rFonts w:eastAsia="HiddenHorzOCR" w:cs="Arial"/>
          <w:bCs/>
          <w:color w:val="000000"/>
          <w:sz w:val="20"/>
          <w:szCs w:val="20"/>
          <w:lang w:val="es-MX" w:eastAsia="es-MX"/>
        </w:rPr>
      </w:pPr>
      <w:r w:rsidRPr="005C4A89">
        <w:rPr>
          <w:rFonts w:eastAsia="HiddenHorzOCR" w:cs="Arial"/>
          <w:bCs/>
          <w:color w:val="000000"/>
          <w:sz w:val="20"/>
          <w:szCs w:val="20"/>
          <w:lang w:val="es-MX" w:eastAsia="es-MX"/>
        </w:rPr>
        <w:t xml:space="preserve">tickets reabiertos </w:t>
      </w:r>
    </w:p>
    <w:p w14:paraId="56DA0D17" w14:textId="77777777" w:rsidR="0045253F" w:rsidRPr="005C4A89" w:rsidRDefault="0045253F" w:rsidP="0045253F">
      <w:pPr>
        <w:pStyle w:val="0vi4"/>
        <w:numPr>
          <w:ilvl w:val="0"/>
          <w:numId w:val="91"/>
        </w:numPr>
        <w:rPr>
          <w:rFonts w:eastAsia="HiddenHorzOCR" w:cs="Arial"/>
          <w:bCs/>
          <w:color w:val="000000"/>
          <w:sz w:val="20"/>
          <w:szCs w:val="20"/>
          <w:lang w:val="es-MX" w:eastAsia="es-MX"/>
        </w:rPr>
      </w:pPr>
      <w:r w:rsidRPr="005C4A89">
        <w:rPr>
          <w:rFonts w:eastAsia="HiddenHorzOCR" w:cs="Arial"/>
          <w:bCs/>
          <w:color w:val="000000"/>
          <w:sz w:val="20"/>
          <w:szCs w:val="20"/>
          <w:lang w:val="es-MX" w:eastAsia="es-MX"/>
        </w:rPr>
        <w:t>tickets resueltos</w:t>
      </w:r>
    </w:p>
    <w:p w14:paraId="00735031" w14:textId="1BB244AB" w:rsidR="008907B3" w:rsidRPr="005C4A89" w:rsidRDefault="008907B3" w:rsidP="0045253F">
      <w:pPr>
        <w:pStyle w:val="0vi4"/>
        <w:numPr>
          <w:ilvl w:val="0"/>
          <w:numId w:val="91"/>
        </w:numPr>
        <w:rPr>
          <w:rFonts w:eastAsia="HiddenHorzOCR" w:cs="Arial"/>
          <w:bCs/>
          <w:color w:val="000000"/>
          <w:sz w:val="20"/>
          <w:szCs w:val="20"/>
          <w:lang w:val="es-MX" w:eastAsia="es-MX"/>
        </w:rPr>
      </w:pPr>
      <w:r w:rsidRPr="005C4A89">
        <w:rPr>
          <w:rFonts w:eastAsia="HiddenHorzOCR" w:cs="Arial"/>
          <w:bCs/>
          <w:color w:val="000000"/>
          <w:sz w:val="20"/>
          <w:szCs w:val="20"/>
          <w:lang w:val="es-MX" w:eastAsia="es-MX"/>
        </w:rPr>
        <w:t>entre otros</w:t>
      </w:r>
    </w:p>
    <w:p w14:paraId="69A75A5D" w14:textId="77777777" w:rsidR="001076DC" w:rsidRPr="00910F6F" w:rsidRDefault="001076DC" w:rsidP="00910F6F">
      <w:pPr>
        <w:rPr>
          <w:rFonts w:ascii="Arial" w:hAnsi="Arial" w:cs="Arial"/>
          <w:b/>
          <w:bCs/>
          <w:sz w:val="20"/>
          <w:szCs w:val="20"/>
        </w:rPr>
      </w:pPr>
      <w:bookmarkStart w:id="30" w:name="_Toc369621145"/>
      <w:bookmarkStart w:id="31" w:name="_Toc409816511"/>
      <w:bookmarkStart w:id="32" w:name="_Toc56635931"/>
      <w:bookmarkStart w:id="33" w:name="_Toc189050052"/>
      <w:bookmarkEnd w:id="27"/>
      <w:bookmarkEnd w:id="28"/>
      <w:bookmarkEnd w:id="29"/>
      <w:r w:rsidRPr="00910F6F">
        <w:rPr>
          <w:rFonts w:ascii="Arial" w:hAnsi="Arial" w:cs="Arial"/>
          <w:b/>
          <w:bCs/>
          <w:sz w:val="20"/>
          <w:szCs w:val="20"/>
        </w:rPr>
        <w:t>Privilegios y permisos de acceso y consulta</w:t>
      </w:r>
      <w:bookmarkEnd w:id="30"/>
      <w:bookmarkEnd w:id="31"/>
      <w:bookmarkEnd w:id="32"/>
      <w:bookmarkEnd w:id="33"/>
    </w:p>
    <w:p w14:paraId="448A374C" w14:textId="77777777" w:rsidR="00E07B73" w:rsidRPr="005C4A89" w:rsidRDefault="00E07B73" w:rsidP="001076DC">
      <w:pPr>
        <w:spacing w:line="276" w:lineRule="auto"/>
        <w:jc w:val="both"/>
        <w:rPr>
          <w:rFonts w:ascii="Arial" w:eastAsia="Times" w:hAnsi="Arial" w:cs="Arial"/>
          <w:spacing w:val="4"/>
          <w:sz w:val="20"/>
          <w:szCs w:val="20"/>
          <w:lang w:val="es-ES" w:eastAsia="es-ES_tradnl"/>
        </w:rPr>
      </w:pPr>
    </w:p>
    <w:p w14:paraId="19814D47" w14:textId="10BB5FA5" w:rsidR="001076DC" w:rsidRPr="005C4A89" w:rsidRDefault="00E07B73" w:rsidP="001076DC">
      <w:pPr>
        <w:spacing w:line="276" w:lineRule="auto"/>
        <w:jc w:val="both"/>
        <w:rPr>
          <w:rFonts w:ascii="Arial" w:eastAsia="Times" w:hAnsi="Arial" w:cs="Arial"/>
          <w:spacing w:val="4"/>
          <w:sz w:val="20"/>
          <w:szCs w:val="20"/>
          <w:lang w:val="es-ES" w:eastAsia="es-ES_tradnl"/>
        </w:rPr>
      </w:pPr>
      <w:r w:rsidRPr="005C4A89">
        <w:rPr>
          <w:rFonts w:ascii="Arial" w:eastAsia="Times" w:hAnsi="Arial" w:cs="Arial"/>
          <w:spacing w:val="4"/>
          <w:sz w:val="20"/>
          <w:szCs w:val="20"/>
          <w:lang w:val="es-ES" w:eastAsia="es-ES_tradnl"/>
        </w:rPr>
        <w:t>Los recursos especializados que e</w:t>
      </w:r>
      <w:r w:rsidR="001076DC" w:rsidRPr="005C4A89">
        <w:rPr>
          <w:rFonts w:ascii="Arial" w:eastAsia="Times" w:hAnsi="Arial" w:cs="Arial"/>
          <w:spacing w:val="4"/>
          <w:sz w:val="20"/>
          <w:szCs w:val="20"/>
          <w:lang w:eastAsia="es-ES_tradnl"/>
        </w:rPr>
        <w:t xml:space="preserve">l </w:t>
      </w:r>
      <w:r w:rsidR="009058DD" w:rsidRPr="009058DD">
        <w:rPr>
          <w:rFonts w:ascii="Arial" w:eastAsia="Times" w:hAnsi="Arial" w:cs="Arial"/>
          <w:b/>
          <w:bCs/>
          <w:spacing w:val="4"/>
          <w:sz w:val="20"/>
          <w:szCs w:val="20"/>
          <w:lang w:eastAsia="es-ES_tradnl"/>
        </w:rPr>
        <w:t>licitante</w:t>
      </w:r>
      <w:r w:rsidR="009058DD">
        <w:rPr>
          <w:rFonts w:ascii="Arial" w:eastAsia="Times" w:hAnsi="Arial" w:cs="Arial"/>
          <w:spacing w:val="4"/>
          <w:sz w:val="20"/>
          <w:szCs w:val="20"/>
          <w:lang w:eastAsia="es-ES_tradnl"/>
        </w:rPr>
        <w:t xml:space="preserve"> </w:t>
      </w:r>
      <w:r w:rsidR="001076DC" w:rsidRPr="005C4A89">
        <w:rPr>
          <w:rFonts w:ascii="Arial" w:eastAsia="Times" w:hAnsi="Arial" w:cs="Arial"/>
          <w:spacing w:val="4"/>
          <w:sz w:val="20"/>
          <w:szCs w:val="20"/>
          <w:lang w:eastAsia="es-ES_tradnl"/>
        </w:rPr>
        <w:t xml:space="preserve"> </w:t>
      </w:r>
      <w:r w:rsidR="00CD246E" w:rsidRPr="00CD246E">
        <w:rPr>
          <w:rFonts w:ascii="Arial" w:eastAsia="Times" w:hAnsi="Arial" w:cs="Arial"/>
          <w:b/>
          <w:bCs/>
          <w:spacing w:val="4"/>
          <w:sz w:val="20"/>
          <w:szCs w:val="20"/>
          <w:lang w:eastAsia="es-ES_tradnl"/>
        </w:rPr>
        <w:t>adjudicado</w:t>
      </w:r>
      <w:r w:rsidR="00CD246E">
        <w:rPr>
          <w:rFonts w:ascii="Arial" w:eastAsia="Times" w:hAnsi="Arial" w:cs="Arial"/>
          <w:spacing w:val="4"/>
          <w:sz w:val="20"/>
          <w:szCs w:val="20"/>
          <w:lang w:eastAsia="es-ES_tradnl"/>
        </w:rPr>
        <w:t xml:space="preserve"> </w:t>
      </w:r>
      <w:r w:rsidRPr="005C4A89">
        <w:rPr>
          <w:rFonts w:ascii="Arial" w:eastAsia="Times" w:hAnsi="Arial" w:cs="Arial"/>
          <w:spacing w:val="4"/>
          <w:sz w:val="20"/>
          <w:szCs w:val="20"/>
          <w:lang w:val="es-ES" w:eastAsia="es-ES_tradnl"/>
        </w:rPr>
        <w:t xml:space="preserve">designe y apruebe el Instituto, podrán </w:t>
      </w:r>
      <w:r w:rsidR="001076DC" w:rsidRPr="005C4A89">
        <w:rPr>
          <w:rFonts w:ascii="Arial" w:eastAsia="Times" w:hAnsi="Arial" w:cs="Arial"/>
          <w:spacing w:val="4"/>
          <w:sz w:val="20"/>
          <w:szCs w:val="20"/>
          <w:lang w:val="es-ES" w:eastAsia="es-ES_tradnl"/>
        </w:rPr>
        <w:t xml:space="preserve">proporcionar a los integrantes de los “Grupos de Soporte”, </w:t>
      </w:r>
      <w:r w:rsidR="00C25B22" w:rsidRPr="005C4A89">
        <w:rPr>
          <w:rFonts w:ascii="Arial" w:eastAsia="Times" w:hAnsi="Arial" w:cs="Arial"/>
          <w:spacing w:val="4"/>
          <w:sz w:val="20"/>
          <w:szCs w:val="20"/>
          <w:lang w:eastAsia="es-ES_tradnl"/>
        </w:rPr>
        <w:t>o las</w:t>
      </w:r>
      <w:r w:rsidR="001076DC" w:rsidRPr="005C4A89">
        <w:rPr>
          <w:rFonts w:ascii="Arial" w:eastAsia="Times" w:hAnsi="Arial" w:cs="Arial"/>
          <w:spacing w:val="4"/>
          <w:sz w:val="20"/>
          <w:szCs w:val="20"/>
          <w:lang w:eastAsia="es-ES_tradnl"/>
        </w:rPr>
        <w:t xml:space="preserve"> Mesas de Ayuda en las unidades administrativas del IMSS en el país </w:t>
      </w:r>
      <w:r w:rsidR="001076DC" w:rsidRPr="005C4A89">
        <w:rPr>
          <w:rFonts w:ascii="Arial" w:eastAsia="Times" w:hAnsi="Arial" w:cs="Arial"/>
          <w:spacing w:val="4"/>
          <w:sz w:val="20"/>
          <w:szCs w:val="20"/>
          <w:lang w:val="es-ES" w:eastAsia="es-ES_tradnl"/>
        </w:rPr>
        <w:t>y/o “Mesas de Servicios de Terceros”</w:t>
      </w:r>
      <w:r w:rsidR="001076DC" w:rsidRPr="005C4A89">
        <w:rPr>
          <w:rFonts w:ascii="Arial" w:eastAsia="Times" w:hAnsi="Arial" w:cs="Arial"/>
          <w:b/>
          <w:spacing w:val="4"/>
          <w:sz w:val="20"/>
          <w:szCs w:val="20"/>
          <w:lang w:val="es-ES" w:eastAsia="es-ES_tradnl"/>
        </w:rPr>
        <w:t xml:space="preserve"> </w:t>
      </w:r>
      <w:r w:rsidR="001076DC" w:rsidRPr="005C4A89">
        <w:rPr>
          <w:rFonts w:ascii="Arial" w:eastAsia="Times" w:hAnsi="Arial" w:cs="Arial"/>
          <w:spacing w:val="4"/>
          <w:sz w:val="20"/>
          <w:szCs w:val="20"/>
          <w:lang w:val="es-ES" w:eastAsia="es-ES_tradnl"/>
        </w:rPr>
        <w:t xml:space="preserve">diferentes tipos de perfiles y permisos de acceso </w:t>
      </w:r>
      <w:r w:rsidR="00A61EC8" w:rsidRPr="005C4A89">
        <w:rPr>
          <w:rFonts w:ascii="Arial" w:eastAsia="Times" w:hAnsi="Arial" w:cs="Arial"/>
          <w:spacing w:val="4"/>
          <w:sz w:val="20"/>
          <w:szCs w:val="20"/>
          <w:lang w:val="es-ES" w:eastAsia="es-ES_tradnl"/>
        </w:rPr>
        <w:t xml:space="preserve">a </w:t>
      </w:r>
      <w:r w:rsidR="001076DC" w:rsidRPr="005C4A89">
        <w:rPr>
          <w:rFonts w:ascii="Arial" w:eastAsia="Times" w:hAnsi="Arial" w:cs="Arial"/>
          <w:spacing w:val="4"/>
          <w:sz w:val="20"/>
          <w:szCs w:val="20"/>
          <w:lang w:val="es-ES" w:eastAsia="es-ES_tradnl"/>
        </w:rPr>
        <w:t xml:space="preserve">la </w:t>
      </w:r>
      <w:r w:rsidR="00A61EC8" w:rsidRPr="005C4A89">
        <w:rPr>
          <w:rFonts w:ascii="Arial" w:eastAsia="Times" w:hAnsi="Arial" w:cs="Arial"/>
          <w:spacing w:val="4"/>
          <w:sz w:val="20"/>
          <w:szCs w:val="20"/>
          <w:lang w:val="es-ES" w:eastAsia="es-ES_tradnl"/>
        </w:rPr>
        <w:t xml:space="preserve">herramienta institucional de la </w:t>
      </w:r>
      <w:r w:rsidR="009651AD">
        <w:rPr>
          <w:rFonts w:ascii="Arial" w:eastAsia="Times" w:hAnsi="Arial" w:cs="Arial"/>
          <w:spacing w:val="4"/>
          <w:sz w:val="20"/>
          <w:szCs w:val="20"/>
          <w:lang w:val="es-ES" w:eastAsia="es-ES_tradnl"/>
        </w:rPr>
        <w:t>CMCRT</w:t>
      </w:r>
      <w:r w:rsidRPr="005C4A89">
        <w:rPr>
          <w:rFonts w:ascii="Arial" w:eastAsia="Times" w:hAnsi="Arial" w:cs="Arial"/>
          <w:spacing w:val="4"/>
          <w:sz w:val="20"/>
          <w:szCs w:val="20"/>
          <w:lang w:val="es-ES" w:eastAsia="es-ES_tradnl"/>
        </w:rPr>
        <w:t>.</w:t>
      </w:r>
    </w:p>
    <w:p w14:paraId="107E5704" w14:textId="77777777" w:rsidR="001076DC" w:rsidRPr="005C4A89" w:rsidRDefault="001076DC" w:rsidP="001076DC">
      <w:pPr>
        <w:spacing w:line="276" w:lineRule="auto"/>
        <w:jc w:val="both"/>
        <w:rPr>
          <w:rFonts w:ascii="Arial" w:eastAsia="Times" w:hAnsi="Arial" w:cs="Arial"/>
          <w:spacing w:val="4"/>
          <w:sz w:val="20"/>
          <w:szCs w:val="20"/>
          <w:lang w:val="es-ES" w:eastAsia="es-ES_tradnl"/>
        </w:rPr>
      </w:pPr>
    </w:p>
    <w:p w14:paraId="59DCED19" w14:textId="7B3F7CB7" w:rsidR="001076DC" w:rsidRPr="005C4A89" w:rsidRDefault="00984C48" w:rsidP="001076DC">
      <w:pPr>
        <w:spacing w:line="276" w:lineRule="auto"/>
        <w:jc w:val="both"/>
        <w:rPr>
          <w:rFonts w:ascii="Arial" w:eastAsia="Times" w:hAnsi="Arial" w:cs="Arial"/>
          <w:spacing w:val="4"/>
          <w:sz w:val="20"/>
          <w:szCs w:val="20"/>
          <w:lang w:val="es-ES" w:eastAsia="es-ES_tradnl"/>
        </w:rPr>
      </w:pPr>
      <w:r w:rsidRPr="005C4A89">
        <w:rPr>
          <w:rFonts w:ascii="Arial" w:eastAsia="Times" w:hAnsi="Arial" w:cs="Arial"/>
          <w:spacing w:val="4"/>
          <w:sz w:val="20"/>
          <w:szCs w:val="20"/>
          <w:lang w:val="es-ES" w:eastAsia="es-ES_tradnl"/>
        </w:rPr>
        <w:t>Los recursos especializados generarán los r</w:t>
      </w:r>
      <w:r w:rsidR="001076DC" w:rsidRPr="005C4A89">
        <w:rPr>
          <w:rFonts w:ascii="Arial" w:eastAsia="Times" w:hAnsi="Arial" w:cs="Arial"/>
          <w:spacing w:val="4"/>
          <w:sz w:val="20"/>
          <w:szCs w:val="20"/>
          <w:lang w:val="es-ES" w:eastAsia="es-ES_tradnl"/>
        </w:rPr>
        <w:t xml:space="preserve">oles con privilegios, </w:t>
      </w:r>
      <w:r w:rsidRPr="005C4A89">
        <w:rPr>
          <w:rFonts w:ascii="Arial" w:eastAsia="Times" w:hAnsi="Arial" w:cs="Arial"/>
          <w:spacing w:val="4"/>
          <w:sz w:val="20"/>
          <w:szCs w:val="20"/>
          <w:lang w:val="es-ES" w:eastAsia="es-ES_tradnl"/>
        </w:rPr>
        <w:t xml:space="preserve">que permitan </w:t>
      </w:r>
      <w:r w:rsidR="001076DC" w:rsidRPr="005C4A89">
        <w:rPr>
          <w:rFonts w:ascii="Arial" w:eastAsia="Times" w:hAnsi="Arial" w:cs="Arial"/>
          <w:spacing w:val="4"/>
          <w:sz w:val="20"/>
          <w:szCs w:val="20"/>
          <w:lang w:val="es-ES" w:eastAsia="es-ES_tradnl"/>
        </w:rPr>
        <w:t>el despliegue individual y privado de la información:</w:t>
      </w:r>
    </w:p>
    <w:p w14:paraId="0B80BE36" w14:textId="77777777" w:rsidR="001076DC" w:rsidRPr="005C4A89" w:rsidRDefault="001076DC" w:rsidP="001076DC">
      <w:pPr>
        <w:spacing w:line="276" w:lineRule="auto"/>
        <w:jc w:val="both"/>
        <w:rPr>
          <w:rFonts w:ascii="Arial" w:eastAsia="Times" w:hAnsi="Arial" w:cs="Arial"/>
          <w:spacing w:val="4"/>
          <w:sz w:val="20"/>
          <w:szCs w:val="20"/>
          <w:lang w:val="es-ES" w:eastAsia="es-ES_tradnl"/>
        </w:rPr>
      </w:pPr>
    </w:p>
    <w:p w14:paraId="650DE732" w14:textId="10D61013" w:rsidR="001076DC" w:rsidRPr="005C4A89" w:rsidRDefault="001076DC" w:rsidP="001076DC">
      <w:pPr>
        <w:numPr>
          <w:ilvl w:val="0"/>
          <w:numId w:val="85"/>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b/>
          <w:sz w:val="20"/>
          <w:szCs w:val="20"/>
          <w:lang w:eastAsia="en-US"/>
        </w:rPr>
        <w:t>Privilegios de Administrador de Proceso de ITIL</w:t>
      </w:r>
      <w:r w:rsidRPr="005C4A89">
        <w:rPr>
          <w:rFonts w:ascii="Arial" w:eastAsia="Calibri" w:hAnsi="Arial" w:cs="Arial"/>
          <w:sz w:val="20"/>
          <w:szCs w:val="20"/>
          <w:lang w:eastAsia="en-US"/>
        </w:rPr>
        <w:t xml:space="preserve">: Permisos para verificar la totalidad de los datos disponibles en la solución, generar reportes, modificar datos y exportar información del proceso de ITIL asignado. El administrador de cada </w:t>
      </w:r>
      <w:r w:rsidR="00324631" w:rsidRPr="005C4A89">
        <w:rPr>
          <w:rFonts w:ascii="Arial" w:eastAsia="Calibri" w:hAnsi="Arial" w:cs="Arial"/>
          <w:sz w:val="20"/>
          <w:szCs w:val="20"/>
          <w:lang w:eastAsia="en-US"/>
        </w:rPr>
        <w:t>proceso</w:t>
      </w:r>
      <w:r w:rsidRPr="005C4A89">
        <w:rPr>
          <w:rFonts w:ascii="Arial" w:eastAsia="Calibri" w:hAnsi="Arial" w:cs="Arial"/>
          <w:sz w:val="20"/>
          <w:szCs w:val="20"/>
          <w:lang w:eastAsia="en-US"/>
        </w:rPr>
        <w:t xml:space="preserve"> controlará los permisos de los integrantes de sus grupos de soporte, así como establecerá el ciclo de vida de atención de los reportes a crear en la consola de su proceso.</w:t>
      </w:r>
    </w:p>
    <w:p w14:paraId="681D3DBA" w14:textId="77777777" w:rsidR="00C3413F" w:rsidRPr="005C4A89" w:rsidRDefault="00C3413F" w:rsidP="00C3413F">
      <w:pPr>
        <w:spacing w:line="276" w:lineRule="auto"/>
        <w:ind w:left="993"/>
        <w:contextualSpacing/>
        <w:jc w:val="both"/>
        <w:rPr>
          <w:rFonts w:ascii="Arial" w:eastAsia="Calibri" w:hAnsi="Arial" w:cs="Arial"/>
          <w:sz w:val="20"/>
          <w:szCs w:val="20"/>
          <w:lang w:eastAsia="en-US"/>
        </w:rPr>
      </w:pPr>
    </w:p>
    <w:p w14:paraId="616B513D" w14:textId="47B81B4E" w:rsidR="001076DC" w:rsidRPr="005C4A89" w:rsidRDefault="001076DC" w:rsidP="001076DC">
      <w:pPr>
        <w:numPr>
          <w:ilvl w:val="0"/>
          <w:numId w:val="85"/>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b/>
          <w:sz w:val="20"/>
          <w:szCs w:val="20"/>
          <w:lang w:eastAsia="en-US"/>
        </w:rPr>
        <w:t>Privilegios para los integrantes de los Grupos de Soporte Interno</w:t>
      </w:r>
      <w:r w:rsidRPr="005C4A89">
        <w:rPr>
          <w:rFonts w:ascii="Arial" w:eastAsia="Calibri" w:hAnsi="Arial" w:cs="Arial"/>
          <w:sz w:val="20"/>
          <w:szCs w:val="20"/>
          <w:lang w:eastAsia="en-US"/>
        </w:rPr>
        <w:t xml:space="preserve">: Permisos para verificar los datos disponibles en la solución, generar reportes, registrar y modificar datos y exportar información del proceso de ITIL, correspondiente únicamente de las solicitudes asignadas a su grupo de soporte y/o al que supervisan. La consola de estos integrantes al menos debe mostrar en línea el </w:t>
      </w:r>
      <w:r w:rsidR="00E5337E" w:rsidRPr="005C4A89">
        <w:rPr>
          <w:rFonts w:ascii="Arial" w:eastAsia="Calibri" w:hAnsi="Arial" w:cs="Arial"/>
          <w:sz w:val="20"/>
          <w:szCs w:val="20"/>
          <w:lang w:eastAsia="en-US"/>
        </w:rPr>
        <w:t>número de ticket</w:t>
      </w:r>
      <w:r w:rsidRPr="005C4A89">
        <w:rPr>
          <w:rFonts w:ascii="Arial" w:eastAsia="Calibri" w:hAnsi="Arial" w:cs="Arial"/>
          <w:sz w:val="20"/>
          <w:szCs w:val="20"/>
          <w:lang w:eastAsia="en-US"/>
        </w:rPr>
        <w:t>, toda la información capturada, permitir registrar en diversas ediciones el avance, cambiar el estado de atención (en procesos, pendiente y resuelto, etc.), mostrar la prioridad del mismo y el tiempo transcurrido de atención</w:t>
      </w:r>
      <w:r w:rsidR="00E5337E" w:rsidRPr="005C4A89">
        <w:rPr>
          <w:rFonts w:ascii="Arial" w:eastAsia="Calibri" w:hAnsi="Arial" w:cs="Arial"/>
          <w:sz w:val="20"/>
          <w:szCs w:val="20"/>
          <w:lang w:eastAsia="en-US"/>
        </w:rPr>
        <w:t xml:space="preserve">. </w:t>
      </w:r>
      <w:r w:rsidRPr="005C4A89">
        <w:rPr>
          <w:rFonts w:ascii="Arial" w:eastAsia="Calibri" w:hAnsi="Arial" w:cs="Arial"/>
          <w:sz w:val="20"/>
          <w:szCs w:val="20"/>
          <w:lang w:eastAsia="en-US"/>
        </w:rPr>
        <w:t>Es posible que un integrante pertenezca a más de un Grupo de Soporte Interno y algunos integrantes podrán utilizar la consola solo como consulta o como de autorización. Dichas consultas deben configurarse al momento de dar de alta a un usuario y éstos deben vincularse a los Grupos de Soporte Internos.</w:t>
      </w:r>
    </w:p>
    <w:p w14:paraId="6D187676" w14:textId="77777777" w:rsidR="001076DC" w:rsidRPr="005C4A89" w:rsidRDefault="001076DC" w:rsidP="001076DC">
      <w:pPr>
        <w:spacing w:line="276" w:lineRule="auto"/>
        <w:contextualSpacing/>
        <w:jc w:val="both"/>
        <w:rPr>
          <w:rFonts w:ascii="Arial" w:eastAsia="Calibri" w:hAnsi="Arial" w:cs="Arial"/>
          <w:sz w:val="20"/>
          <w:szCs w:val="20"/>
          <w:lang w:eastAsia="en-US"/>
        </w:rPr>
      </w:pPr>
    </w:p>
    <w:p w14:paraId="5E857CE2" w14:textId="6F4633B4" w:rsidR="001076DC" w:rsidRPr="005C4A89" w:rsidRDefault="001076DC" w:rsidP="001076DC">
      <w:pPr>
        <w:numPr>
          <w:ilvl w:val="0"/>
          <w:numId w:val="85"/>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b/>
          <w:sz w:val="20"/>
          <w:szCs w:val="20"/>
          <w:lang w:eastAsia="en-US"/>
        </w:rPr>
        <w:t>Privilegios para las Mesas de Soporte Técnico en las unidades administrativas del IMSS en el país</w:t>
      </w:r>
      <w:r w:rsidRPr="005C4A89">
        <w:rPr>
          <w:rFonts w:ascii="Arial" w:eastAsia="Calibri" w:hAnsi="Arial" w:cs="Arial"/>
          <w:sz w:val="20"/>
          <w:szCs w:val="20"/>
          <w:lang w:eastAsia="en-US"/>
        </w:rPr>
        <w:t xml:space="preserve">: Permisos para verificar y modificar datos, generar reportes y exportar información del proceso de ITIL, correspondientes únicamente a las solicitudes asignadas a sus servicios, correspondiente únicamente de las solicitudes asignadas a su grupo de soporte. La consola de la Mesa de Soporte en las unidades administrativas del IMSS en el </w:t>
      </w:r>
      <w:r w:rsidR="007D752A" w:rsidRPr="005C4A89">
        <w:rPr>
          <w:rFonts w:ascii="Arial" w:eastAsia="Calibri" w:hAnsi="Arial" w:cs="Arial"/>
          <w:sz w:val="20"/>
          <w:szCs w:val="20"/>
          <w:lang w:eastAsia="en-US"/>
        </w:rPr>
        <w:t>país</w:t>
      </w:r>
      <w:r w:rsidRPr="005C4A89">
        <w:rPr>
          <w:rFonts w:ascii="Arial" w:eastAsia="Calibri" w:hAnsi="Arial" w:cs="Arial"/>
          <w:sz w:val="20"/>
          <w:szCs w:val="20"/>
          <w:lang w:eastAsia="en-US"/>
        </w:rPr>
        <w:t xml:space="preserve"> al menos debe mostrar en línea el </w:t>
      </w:r>
      <w:r w:rsidR="00E5337E" w:rsidRPr="005C4A89">
        <w:rPr>
          <w:rFonts w:ascii="Arial" w:eastAsia="Calibri" w:hAnsi="Arial" w:cs="Arial"/>
          <w:sz w:val="20"/>
          <w:szCs w:val="20"/>
          <w:lang w:eastAsia="en-US"/>
        </w:rPr>
        <w:t>número de ticket</w:t>
      </w:r>
      <w:r w:rsidRPr="005C4A89">
        <w:rPr>
          <w:rFonts w:ascii="Arial" w:eastAsia="Calibri" w:hAnsi="Arial" w:cs="Arial"/>
          <w:sz w:val="20"/>
          <w:szCs w:val="20"/>
          <w:lang w:eastAsia="en-US"/>
        </w:rPr>
        <w:t>, toda la información capturada, permitir registrar en diversas ediciones el avance, mostrar la prioridad del mismo y el tiempo transcurrido de atención</w:t>
      </w:r>
      <w:r w:rsidR="00E5337E" w:rsidRPr="005C4A89">
        <w:rPr>
          <w:rFonts w:ascii="Arial" w:eastAsia="Calibri" w:hAnsi="Arial" w:cs="Arial"/>
          <w:sz w:val="20"/>
          <w:szCs w:val="20"/>
          <w:lang w:eastAsia="en-US"/>
        </w:rPr>
        <w:t xml:space="preserve">. </w:t>
      </w:r>
    </w:p>
    <w:p w14:paraId="34DE217F" w14:textId="51DA3AEC" w:rsidR="001076DC" w:rsidRPr="005C4A89" w:rsidRDefault="001076DC" w:rsidP="001076DC">
      <w:pPr>
        <w:numPr>
          <w:ilvl w:val="0"/>
          <w:numId w:val="85"/>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b/>
          <w:sz w:val="20"/>
          <w:szCs w:val="20"/>
          <w:lang w:eastAsia="en-US"/>
        </w:rPr>
        <w:lastRenderedPageBreak/>
        <w:t>Privilegios para las Mesas de Servicios de Terceros</w:t>
      </w:r>
      <w:r w:rsidRPr="005C4A89">
        <w:rPr>
          <w:rFonts w:ascii="Arial" w:eastAsia="Calibri" w:hAnsi="Arial" w:cs="Arial"/>
          <w:sz w:val="20"/>
          <w:szCs w:val="20"/>
          <w:lang w:eastAsia="en-US"/>
        </w:rPr>
        <w:t xml:space="preserve">: Permisos para verificar y modificar datos, generar reportes y exportar información del proceso de ITIL, correspondientes únicamente a las solicitudes asignadas a sus servicios, correspondiente únicamente de las solicitudes asignadas a su grupo de soporte. La consola de las Mesas de Servicios de Terceros al menos debe mostrar en línea el </w:t>
      </w:r>
      <w:r w:rsidR="00E5337E" w:rsidRPr="005C4A89">
        <w:rPr>
          <w:rFonts w:ascii="Arial" w:eastAsia="Calibri" w:hAnsi="Arial" w:cs="Arial"/>
          <w:sz w:val="20"/>
          <w:szCs w:val="20"/>
          <w:lang w:eastAsia="en-US"/>
        </w:rPr>
        <w:t>número de ticket</w:t>
      </w:r>
      <w:r w:rsidRPr="005C4A89">
        <w:rPr>
          <w:rFonts w:ascii="Arial" w:eastAsia="Calibri" w:hAnsi="Arial" w:cs="Arial"/>
          <w:sz w:val="20"/>
          <w:szCs w:val="20"/>
          <w:lang w:eastAsia="en-US"/>
        </w:rPr>
        <w:t>, toda la información capturada, permitir registrar en diversas ediciones el avance, mostrar la prioridad del mismo y el tiempo transcurrido de atención</w:t>
      </w:r>
      <w:r w:rsidR="00E5337E" w:rsidRPr="005C4A89">
        <w:rPr>
          <w:rFonts w:ascii="Arial" w:eastAsia="Calibri" w:hAnsi="Arial" w:cs="Arial"/>
          <w:sz w:val="20"/>
          <w:szCs w:val="20"/>
          <w:lang w:eastAsia="en-US"/>
        </w:rPr>
        <w:t>.</w:t>
      </w:r>
    </w:p>
    <w:p w14:paraId="48B7CB0B" w14:textId="77777777" w:rsidR="001076DC" w:rsidRPr="005C4A89" w:rsidRDefault="001076DC" w:rsidP="001076DC">
      <w:pPr>
        <w:spacing w:line="276" w:lineRule="auto"/>
        <w:jc w:val="both"/>
        <w:rPr>
          <w:rFonts w:ascii="Arial" w:eastAsia="Times" w:hAnsi="Arial" w:cs="Arial"/>
          <w:spacing w:val="4"/>
          <w:sz w:val="16"/>
          <w:szCs w:val="16"/>
          <w:lang w:val="es-ES" w:eastAsia="es-ES_tradnl"/>
        </w:rPr>
      </w:pPr>
    </w:p>
    <w:p w14:paraId="7ABA908B" w14:textId="668A0FD2" w:rsidR="001076DC" w:rsidRPr="005C4A89" w:rsidRDefault="00E5337E" w:rsidP="001076DC">
      <w:pPr>
        <w:spacing w:line="276" w:lineRule="auto"/>
        <w:jc w:val="both"/>
        <w:rPr>
          <w:rFonts w:ascii="Arial" w:eastAsia="Times" w:hAnsi="Arial" w:cs="Arial"/>
          <w:spacing w:val="4"/>
          <w:sz w:val="20"/>
          <w:szCs w:val="20"/>
          <w:lang w:val="es-ES" w:eastAsia="es-ES_tradnl"/>
        </w:rPr>
      </w:pPr>
      <w:r w:rsidRPr="005C4A89">
        <w:rPr>
          <w:rFonts w:ascii="Arial" w:eastAsia="Times" w:hAnsi="Arial" w:cs="Arial"/>
          <w:spacing w:val="4"/>
          <w:sz w:val="20"/>
          <w:szCs w:val="20"/>
          <w:lang w:val="es-ES" w:eastAsia="es-ES_tradnl"/>
        </w:rPr>
        <w:t>Los recursos especializados que e</w:t>
      </w:r>
      <w:r w:rsidRPr="005C4A89">
        <w:rPr>
          <w:rFonts w:ascii="Arial" w:eastAsia="Times" w:hAnsi="Arial" w:cs="Arial"/>
          <w:spacing w:val="4"/>
          <w:sz w:val="20"/>
          <w:szCs w:val="20"/>
          <w:lang w:eastAsia="es-ES_tradnl"/>
        </w:rPr>
        <w:t xml:space="preserve">l </w:t>
      </w:r>
      <w:r w:rsidR="009058DD" w:rsidRPr="009058DD">
        <w:rPr>
          <w:rFonts w:ascii="Arial" w:eastAsia="Times" w:hAnsi="Arial" w:cs="Arial"/>
          <w:b/>
          <w:bCs/>
          <w:spacing w:val="4"/>
          <w:sz w:val="20"/>
          <w:szCs w:val="20"/>
          <w:lang w:eastAsia="es-ES_tradnl"/>
        </w:rPr>
        <w:t>licitante</w:t>
      </w:r>
      <w:r w:rsidR="00CD246E">
        <w:rPr>
          <w:rFonts w:ascii="Arial" w:eastAsia="Times" w:hAnsi="Arial" w:cs="Arial"/>
          <w:b/>
          <w:bCs/>
          <w:spacing w:val="4"/>
          <w:sz w:val="20"/>
          <w:szCs w:val="20"/>
          <w:lang w:eastAsia="es-ES_tradnl"/>
        </w:rPr>
        <w:t xml:space="preserve"> adjudicado </w:t>
      </w:r>
      <w:r w:rsidRPr="005C4A89">
        <w:rPr>
          <w:rFonts w:ascii="Arial" w:eastAsia="Times" w:hAnsi="Arial" w:cs="Arial"/>
          <w:spacing w:val="4"/>
          <w:sz w:val="20"/>
          <w:szCs w:val="20"/>
          <w:lang w:val="es-ES" w:eastAsia="es-ES_tradnl"/>
        </w:rPr>
        <w:t xml:space="preserve">designe y apruebe el Instituto, </w:t>
      </w:r>
      <w:r w:rsidR="001076DC" w:rsidRPr="005C4A89">
        <w:rPr>
          <w:rFonts w:ascii="Arial" w:eastAsia="Times" w:hAnsi="Arial" w:cs="Arial"/>
          <w:spacing w:val="4"/>
          <w:sz w:val="20"/>
          <w:szCs w:val="20"/>
          <w:lang w:val="es-ES" w:eastAsia="es-ES_tradnl"/>
        </w:rPr>
        <w:t>será</w:t>
      </w:r>
      <w:r w:rsidRPr="005C4A89">
        <w:rPr>
          <w:rFonts w:ascii="Arial" w:eastAsia="Times" w:hAnsi="Arial" w:cs="Arial"/>
          <w:spacing w:val="4"/>
          <w:sz w:val="20"/>
          <w:szCs w:val="20"/>
          <w:lang w:val="es-ES" w:eastAsia="es-ES_tradnl"/>
        </w:rPr>
        <w:t>n</w:t>
      </w:r>
      <w:r w:rsidR="001076DC" w:rsidRPr="005C4A89">
        <w:rPr>
          <w:rFonts w:ascii="Arial" w:eastAsia="Times" w:hAnsi="Arial" w:cs="Arial"/>
          <w:spacing w:val="4"/>
          <w:sz w:val="20"/>
          <w:szCs w:val="20"/>
          <w:lang w:val="es-ES" w:eastAsia="es-ES_tradnl"/>
        </w:rPr>
        <w:t xml:space="preserve"> </w:t>
      </w:r>
      <w:r w:rsidRPr="005C4A89">
        <w:rPr>
          <w:rFonts w:ascii="Arial" w:eastAsia="Times" w:hAnsi="Arial" w:cs="Arial"/>
          <w:spacing w:val="4"/>
          <w:sz w:val="20"/>
          <w:szCs w:val="20"/>
          <w:lang w:val="es-ES" w:eastAsia="es-ES_tradnl"/>
        </w:rPr>
        <w:t xml:space="preserve">los </w:t>
      </w:r>
      <w:r w:rsidR="001076DC" w:rsidRPr="005C4A89">
        <w:rPr>
          <w:rFonts w:ascii="Arial" w:eastAsia="Times" w:hAnsi="Arial" w:cs="Arial"/>
          <w:spacing w:val="4"/>
          <w:sz w:val="20"/>
          <w:szCs w:val="20"/>
          <w:lang w:val="es-ES" w:eastAsia="es-ES_tradnl"/>
        </w:rPr>
        <w:t>responsable</w:t>
      </w:r>
      <w:r w:rsidRPr="005C4A89">
        <w:rPr>
          <w:rFonts w:ascii="Arial" w:eastAsia="Times" w:hAnsi="Arial" w:cs="Arial"/>
          <w:spacing w:val="4"/>
          <w:sz w:val="20"/>
          <w:szCs w:val="20"/>
          <w:lang w:val="es-ES" w:eastAsia="es-ES_tradnl"/>
        </w:rPr>
        <w:t>s</w:t>
      </w:r>
      <w:r w:rsidR="001076DC" w:rsidRPr="005C4A89">
        <w:rPr>
          <w:rFonts w:ascii="Arial" w:eastAsia="Times" w:hAnsi="Arial" w:cs="Arial"/>
          <w:spacing w:val="4"/>
          <w:sz w:val="20"/>
          <w:szCs w:val="20"/>
          <w:lang w:val="es-ES" w:eastAsia="es-ES_tradnl"/>
        </w:rPr>
        <w:t xml:space="preserve"> de cargar y mantener actualizad</w:t>
      </w:r>
      <w:r w:rsidRPr="005C4A89">
        <w:rPr>
          <w:rFonts w:ascii="Arial" w:eastAsia="Times" w:hAnsi="Arial" w:cs="Arial"/>
          <w:spacing w:val="4"/>
          <w:sz w:val="20"/>
          <w:szCs w:val="20"/>
          <w:lang w:val="es-ES" w:eastAsia="es-ES_tradnl"/>
        </w:rPr>
        <w:t>a</w:t>
      </w:r>
      <w:r w:rsidR="001076DC" w:rsidRPr="005C4A89">
        <w:rPr>
          <w:rFonts w:ascii="Arial" w:eastAsia="Times" w:hAnsi="Arial" w:cs="Arial"/>
          <w:spacing w:val="4"/>
          <w:sz w:val="20"/>
          <w:szCs w:val="20"/>
          <w:lang w:val="es-ES" w:eastAsia="es-ES_tradnl"/>
        </w:rPr>
        <w:t xml:space="preserve"> la base de conocimientos</w:t>
      </w:r>
      <w:r w:rsidRPr="005C4A89">
        <w:rPr>
          <w:rFonts w:ascii="Arial" w:eastAsia="Times" w:hAnsi="Arial" w:cs="Arial"/>
          <w:spacing w:val="4"/>
          <w:sz w:val="20"/>
          <w:szCs w:val="20"/>
          <w:lang w:val="es-ES" w:eastAsia="es-ES_tradnl"/>
        </w:rPr>
        <w:t xml:space="preserve"> generada durante la vigencia de la prestación del </w:t>
      </w:r>
      <w:r w:rsidR="0015172E" w:rsidRPr="00B65B4E">
        <w:rPr>
          <w:rFonts w:ascii="Arial" w:eastAsia="Times" w:hAnsi="Arial" w:cs="Arial"/>
          <w:b/>
          <w:bCs/>
          <w:spacing w:val="4"/>
          <w:sz w:val="20"/>
          <w:szCs w:val="20"/>
          <w:lang w:val="es-ES" w:eastAsia="es-ES_tradnl"/>
        </w:rPr>
        <w:t>Servicio Administrado para la Gestión Operativa de la Coordinación de Monitoreo, Contacto y Riesgo Tecnológico</w:t>
      </w:r>
      <w:r w:rsidRPr="005C4A89">
        <w:rPr>
          <w:rFonts w:ascii="Arial" w:eastAsia="Times" w:hAnsi="Arial" w:cs="Arial"/>
          <w:spacing w:val="4"/>
          <w:sz w:val="20"/>
          <w:szCs w:val="20"/>
          <w:lang w:val="es-ES" w:eastAsia="es-ES_tradnl"/>
        </w:rPr>
        <w:t>.</w:t>
      </w:r>
    </w:p>
    <w:p w14:paraId="624826A5" w14:textId="77777777" w:rsidR="001076DC" w:rsidRPr="005C4A89" w:rsidRDefault="001076DC" w:rsidP="001076DC">
      <w:pPr>
        <w:spacing w:line="276" w:lineRule="auto"/>
        <w:jc w:val="both"/>
        <w:rPr>
          <w:rFonts w:ascii="Arial" w:eastAsia="Times" w:hAnsi="Arial" w:cs="Arial"/>
          <w:spacing w:val="4"/>
          <w:sz w:val="16"/>
          <w:szCs w:val="16"/>
          <w:lang w:val="es-ES" w:eastAsia="es-ES_tradnl"/>
        </w:rPr>
      </w:pPr>
    </w:p>
    <w:p w14:paraId="78805579" w14:textId="4B2B7158" w:rsidR="001076DC" w:rsidRPr="005C4A89" w:rsidRDefault="004E3436" w:rsidP="001076DC">
      <w:pPr>
        <w:spacing w:line="276" w:lineRule="auto"/>
        <w:jc w:val="both"/>
        <w:rPr>
          <w:rFonts w:ascii="Arial" w:eastAsia="Times" w:hAnsi="Arial" w:cs="Arial"/>
          <w:spacing w:val="4"/>
          <w:sz w:val="20"/>
          <w:szCs w:val="20"/>
          <w:lang w:val="es-ES" w:eastAsia="es-ES_tradnl"/>
        </w:rPr>
      </w:pPr>
      <w:r w:rsidRPr="005C4A89">
        <w:rPr>
          <w:rFonts w:ascii="Arial" w:eastAsia="Times" w:hAnsi="Arial" w:cs="Arial"/>
          <w:spacing w:val="4"/>
          <w:sz w:val="20"/>
          <w:szCs w:val="20"/>
          <w:lang w:val="es-ES" w:eastAsia="es-ES_tradnl"/>
        </w:rPr>
        <w:t xml:space="preserve">El </w:t>
      </w:r>
      <w:r w:rsidRPr="009058DD">
        <w:rPr>
          <w:rFonts w:ascii="Arial" w:eastAsia="Times" w:hAnsi="Arial" w:cs="Arial"/>
          <w:b/>
          <w:bCs/>
          <w:spacing w:val="4"/>
          <w:sz w:val="20"/>
          <w:szCs w:val="20"/>
          <w:lang w:val="es-ES" w:eastAsia="es-ES_tradnl"/>
        </w:rPr>
        <w:t xml:space="preserve">proveedor </w:t>
      </w:r>
      <w:r w:rsidR="009058DD" w:rsidRPr="009058DD">
        <w:rPr>
          <w:rFonts w:ascii="Arial" w:eastAsia="Times" w:hAnsi="Arial" w:cs="Arial"/>
          <w:b/>
          <w:bCs/>
          <w:spacing w:val="4"/>
          <w:sz w:val="20"/>
          <w:szCs w:val="20"/>
          <w:lang w:val="es-ES" w:eastAsia="es-ES_tradnl"/>
        </w:rPr>
        <w:t>adjudicado</w:t>
      </w:r>
      <w:r w:rsidR="009058DD">
        <w:rPr>
          <w:rFonts w:ascii="Arial" w:eastAsia="Times" w:hAnsi="Arial" w:cs="Arial"/>
          <w:spacing w:val="4"/>
          <w:sz w:val="20"/>
          <w:szCs w:val="20"/>
          <w:lang w:val="es-ES" w:eastAsia="es-ES_tradnl"/>
        </w:rPr>
        <w:t xml:space="preserve"> </w:t>
      </w:r>
      <w:r w:rsidR="001076DC" w:rsidRPr="005C4A89">
        <w:rPr>
          <w:rFonts w:ascii="Arial" w:eastAsia="Times" w:hAnsi="Arial" w:cs="Arial"/>
          <w:spacing w:val="4"/>
          <w:sz w:val="20"/>
          <w:szCs w:val="20"/>
          <w:lang w:val="es-ES" w:eastAsia="es-ES_tradnl"/>
        </w:rPr>
        <w:t>estará obligad</w:t>
      </w:r>
      <w:r w:rsidRPr="005C4A89">
        <w:rPr>
          <w:rFonts w:ascii="Arial" w:eastAsia="Times" w:hAnsi="Arial" w:cs="Arial"/>
          <w:spacing w:val="4"/>
          <w:sz w:val="20"/>
          <w:szCs w:val="20"/>
          <w:lang w:val="es-ES" w:eastAsia="es-ES_tradnl"/>
        </w:rPr>
        <w:t>o</w:t>
      </w:r>
      <w:r w:rsidR="001076DC" w:rsidRPr="005C4A89">
        <w:rPr>
          <w:rFonts w:ascii="Arial" w:eastAsia="Times" w:hAnsi="Arial" w:cs="Arial"/>
          <w:spacing w:val="4"/>
          <w:sz w:val="20"/>
          <w:szCs w:val="20"/>
          <w:lang w:val="es-ES" w:eastAsia="es-ES_tradnl"/>
        </w:rPr>
        <w:t xml:space="preserve"> a documentar todos y cada uno de los tickets que se formulen, así como el uso de las listas de verificación de fallas particulares, basados en script de diagnóstico, describiendo en forma detallada, la solución encontrada de cada uno de los incidentes, y será responsable de generar, salvaguardar y mantener actualizada la base de datos de conocimiento, preguntas y respuestas </w:t>
      </w:r>
      <w:r w:rsidR="00A858F8" w:rsidRPr="005C4A89">
        <w:rPr>
          <w:rFonts w:ascii="Arial" w:eastAsia="Times" w:hAnsi="Arial" w:cs="Arial"/>
          <w:spacing w:val="4"/>
          <w:sz w:val="20"/>
          <w:szCs w:val="20"/>
          <w:lang w:val="es-ES" w:eastAsia="es-ES_tradnl"/>
        </w:rPr>
        <w:t>frecuentes,</w:t>
      </w:r>
      <w:r w:rsidR="001076DC" w:rsidRPr="005C4A89">
        <w:rPr>
          <w:rFonts w:ascii="Arial" w:eastAsia="Times" w:hAnsi="Arial" w:cs="Arial"/>
          <w:spacing w:val="4"/>
          <w:sz w:val="20"/>
          <w:szCs w:val="20"/>
          <w:lang w:val="es-ES" w:eastAsia="es-ES_tradnl"/>
        </w:rPr>
        <w:t xml:space="preserve"> así como la base de errores conocidos, además:</w:t>
      </w:r>
    </w:p>
    <w:p w14:paraId="2A725E36" w14:textId="77777777" w:rsidR="007D752A" w:rsidRPr="005C4A89" w:rsidRDefault="007D752A" w:rsidP="001076DC">
      <w:pPr>
        <w:spacing w:line="276" w:lineRule="auto"/>
        <w:jc w:val="both"/>
        <w:rPr>
          <w:rFonts w:ascii="Arial" w:eastAsia="Times" w:hAnsi="Arial" w:cs="Arial"/>
          <w:spacing w:val="4"/>
          <w:sz w:val="16"/>
          <w:szCs w:val="16"/>
          <w:lang w:val="es-ES" w:eastAsia="es-ES_tradnl"/>
        </w:rPr>
      </w:pPr>
    </w:p>
    <w:p w14:paraId="6E5C0661" w14:textId="77777777" w:rsidR="001076DC" w:rsidRPr="005C4A89" w:rsidRDefault="001076DC" w:rsidP="001076DC">
      <w:pPr>
        <w:numPr>
          <w:ilvl w:val="0"/>
          <w:numId w:val="86"/>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La base de conocimientos deberá contar con árboles de decisión.</w:t>
      </w:r>
    </w:p>
    <w:p w14:paraId="18D8D62F" w14:textId="18788A20" w:rsidR="001076DC" w:rsidRPr="005C4A89" w:rsidRDefault="001076DC" w:rsidP="00AF0D77">
      <w:pPr>
        <w:numPr>
          <w:ilvl w:val="0"/>
          <w:numId w:val="86"/>
        </w:numPr>
        <w:spacing w:line="276" w:lineRule="auto"/>
        <w:ind w:left="993"/>
        <w:contextualSpacing/>
        <w:jc w:val="both"/>
        <w:rPr>
          <w:rFonts w:ascii="Arial" w:eastAsia="Times" w:hAnsi="Arial" w:cs="Arial"/>
          <w:spacing w:val="4"/>
          <w:sz w:val="20"/>
          <w:szCs w:val="20"/>
          <w:lang w:val="es-ES" w:eastAsia="es-ES_tradnl"/>
        </w:rPr>
      </w:pPr>
      <w:r w:rsidRPr="005C4A89">
        <w:rPr>
          <w:rFonts w:ascii="Arial" w:eastAsia="Calibri" w:hAnsi="Arial" w:cs="Arial"/>
          <w:sz w:val="20"/>
          <w:szCs w:val="20"/>
          <w:lang w:eastAsia="en-US"/>
        </w:rPr>
        <w:t>La base de conocimientos deberá estar disponible al usuario final</w:t>
      </w:r>
      <w:r w:rsidR="00984C48" w:rsidRPr="005C4A89">
        <w:rPr>
          <w:rFonts w:ascii="Arial" w:eastAsia="Calibri" w:hAnsi="Arial" w:cs="Arial"/>
          <w:sz w:val="20"/>
          <w:szCs w:val="20"/>
          <w:lang w:eastAsia="en-US"/>
        </w:rPr>
        <w:t>.</w:t>
      </w:r>
    </w:p>
    <w:p w14:paraId="374D0BC5" w14:textId="77777777" w:rsidR="00984C48" w:rsidRPr="005C4A89" w:rsidRDefault="00984C48" w:rsidP="00984C48">
      <w:pPr>
        <w:spacing w:line="276" w:lineRule="auto"/>
        <w:ind w:left="993"/>
        <w:contextualSpacing/>
        <w:jc w:val="both"/>
        <w:rPr>
          <w:rFonts w:ascii="Arial" w:eastAsia="Times" w:hAnsi="Arial" w:cs="Arial"/>
          <w:spacing w:val="4"/>
          <w:sz w:val="16"/>
          <w:szCs w:val="16"/>
          <w:lang w:val="es-ES" w:eastAsia="es-ES_tradnl"/>
        </w:rPr>
      </w:pPr>
    </w:p>
    <w:p w14:paraId="519D7FC5" w14:textId="4DA469DB" w:rsidR="001076DC" w:rsidRPr="005C4A89" w:rsidRDefault="00984C48" w:rsidP="001076DC">
      <w:pPr>
        <w:spacing w:line="276" w:lineRule="auto"/>
        <w:jc w:val="both"/>
        <w:rPr>
          <w:rFonts w:ascii="Arial" w:eastAsia="Times" w:hAnsi="Arial" w:cs="Arial"/>
          <w:spacing w:val="4"/>
          <w:sz w:val="20"/>
          <w:szCs w:val="20"/>
          <w:lang w:val="es-ES" w:eastAsia="es-ES_tradnl"/>
        </w:rPr>
      </w:pPr>
      <w:r w:rsidRPr="005C4A89">
        <w:rPr>
          <w:rFonts w:ascii="Arial" w:eastAsia="Times" w:hAnsi="Arial" w:cs="Arial"/>
          <w:spacing w:val="4"/>
          <w:sz w:val="20"/>
          <w:szCs w:val="20"/>
          <w:lang w:val="es-ES" w:eastAsia="es-ES_tradnl"/>
        </w:rPr>
        <w:t xml:space="preserve">Será </w:t>
      </w:r>
      <w:r w:rsidR="001076DC" w:rsidRPr="005C4A89">
        <w:rPr>
          <w:rFonts w:ascii="Arial" w:eastAsia="Times" w:hAnsi="Arial" w:cs="Arial"/>
          <w:spacing w:val="4"/>
          <w:sz w:val="20"/>
          <w:szCs w:val="20"/>
          <w:lang w:val="es-ES" w:eastAsia="es-ES_tradnl"/>
        </w:rPr>
        <w:t xml:space="preserve">responsabilidad del </w:t>
      </w:r>
      <w:r w:rsidR="00C3413F" w:rsidRPr="009058DD">
        <w:rPr>
          <w:rFonts w:ascii="Arial" w:eastAsia="Times" w:hAnsi="Arial" w:cs="Arial"/>
          <w:b/>
          <w:bCs/>
          <w:spacing w:val="4"/>
          <w:sz w:val="20"/>
          <w:szCs w:val="20"/>
          <w:lang w:val="es-ES" w:eastAsia="es-ES_tradnl"/>
        </w:rPr>
        <w:t>proveedor</w:t>
      </w:r>
      <w:r w:rsidR="009058DD" w:rsidRPr="009058DD">
        <w:rPr>
          <w:rFonts w:ascii="Arial" w:eastAsia="Times" w:hAnsi="Arial" w:cs="Arial"/>
          <w:b/>
          <w:bCs/>
          <w:spacing w:val="4"/>
          <w:sz w:val="20"/>
          <w:szCs w:val="20"/>
          <w:lang w:val="es-ES" w:eastAsia="es-ES_tradnl"/>
        </w:rPr>
        <w:t xml:space="preserve"> adjudicado</w:t>
      </w:r>
      <w:r w:rsidR="00C3413F" w:rsidRPr="005C4A89">
        <w:rPr>
          <w:rFonts w:ascii="Arial" w:eastAsia="Times" w:hAnsi="Arial" w:cs="Arial"/>
          <w:spacing w:val="4"/>
          <w:sz w:val="20"/>
          <w:szCs w:val="20"/>
          <w:lang w:val="es-ES" w:eastAsia="es-ES_tradnl"/>
        </w:rPr>
        <w:t xml:space="preserve"> de servicios </w:t>
      </w:r>
      <w:r w:rsidR="001076DC" w:rsidRPr="005C4A89">
        <w:rPr>
          <w:rFonts w:ascii="Arial" w:eastAsia="Times" w:hAnsi="Arial" w:cs="Arial"/>
          <w:spacing w:val="4"/>
          <w:sz w:val="20"/>
          <w:szCs w:val="20"/>
          <w:lang w:val="es-ES" w:eastAsia="es-ES_tradnl"/>
        </w:rPr>
        <w:t xml:space="preserve">asegurarse que la </w:t>
      </w:r>
      <w:r w:rsidR="00A858F8" w:rsidRPr="005C4A89">
        <w:rPr>
          <w:rFonts w:ascii="Arial" w:eastAsia="Times" w:hAnsi="Arial" w:cs="Arial"/>
          <w:spacing w:val="4"/>
          <w:sz w:val="20"/>
          <w:szCs w:val="20"/>
          <w:lang w:val="es-ES" w:eastAsia="es-ES_tradnl"/>
        </w:rPr>
        <w:t>evidencia,</w:t>
      </w:r>
      <w:r w:rsidR="001076DC" w:rsidRPr="005C4A89">
        <w:rPr>
          <w:rFonts w:ascii="Arial" w:eastAsia="Times" w:hAnsi="Arial" w:cs="Arial"/>
          <w:spacing w:val="4"/>
          <w:sz w:val="20"/>
          <w:szCs w:val="20"/>
          <w:lang w:val="es-ES" w:eastAsia="es-ES_tradnl"/>
        </w:rPr>
        <w:t xml:space="preserve"> así como toda la información sustantiva del caso, sea</w:t>
      </w:r>
      <w:r w:rsidR="00975123" w:rsidRPr="005C4A89">
        <w:rPr>
          <w:rFonts w:ascii="Arial" w:eastAsia="Times" w:hAnsi="Arial" w:cs="Arial"/>
          <w:spacing w:val="4"/>
          <w:sz w:val="20"/>
          <w:szCs w:val="20"/>
          <w:lang w:val="es-ES" w:eastAsia="es-ES_tradnl"/>
        </w:rPr>
        <w:t xml:space="preserve"> actualizada</w:t>
      </w:r>
      <w:r w:rsidR="001076DC" w:rsidRPr="005C4A89">
        <w:rPr>
          <w:rFonts w:ascii="Arial" w:eastAsia="Times" w:hAnsi="Arial" w:cs="Arial"/>
          <w:spacing w:val="4"/>
          <w:sz w:val="20"/>
          <w:szCs w:val="20"/>
          <w:lang w:val="es-ES" w:eastAsia="es-ES_tradnl"/>
        </w:rPr>
        <w:t xml:space="preserve"> permanentemente.</w:t>
      </w:r>
    </w:p>
    <w:p w14:paraId="72A4ED4D" w14:textId="77777777" w:rsidR="00324631" w:rsidRPr="005C4A89" w:rsidRDefault="00324631" w:rsidP="001076DC">
      <w:pPr>
        <w:spacing w:line="276" w:lineRule="auto"/>
        <w:jc w:val="both"/>
        <w:rPr>
          <w:rFonts w:ascii="Arial" w:eastAsia="Times" w:hAnsi="Arial" w:cs="Arial"/>
          <w:spacing w:val="4"/>
          <w:sz w:val="20"/>
          <w:szCs w:val="20"/>
          <w:lang w:val="es-ES" w:eastAsia="es-ES_tradnl"/>
        </w:rPr>
      </w:pPr>
    </w:p>
    <w:p w14:paraId="3E1B81E0" w14:textId="38FE76DA" w:rsidR="001076DC" w:rsidRPr="00910F6F" w:rsidRDefault="001076DC" w:rsidP="00910F6F">
      <w:pPr>
        <w:rPr>
          <w:rFonts w:ascii="Arial" w:hAnsi="Arial" w:cs="Arial"/>
          <w:b/>
          <w:bCs/>
          <w:sz w:val="20"/>
          <w:szCs w:val="20"/>
        </w:rPr>
      </w:pPr>
      <w:bookmarkStart w:id="34" w:name="_Toc409816524"/>
      <w:bookmarkStart w:id="35" w:name="_Toc56635934"/>
      <w:bookmarkStart w:id="36" w:name="_Toc189050055"/>
      <w:r w:rsidRPr="00910F6F">
        <w:rPr>
          <w:rFonts w:ascii="Arial" w:hAnsi="Arial" w:cs="Arial"/>
          <w:b/>
          <w:bCs/>
          <w:sz w:val="20"/>
          <w:szCs w:val="20"/>
        </w:rPr>
        <w:t>Reportes</w:t>
      </w:r>
      <w:bookmarkEnd w:id="34"/>
      <w:bookmarkEnd w:id="35"/>
      <w:bookmarkEnd w:id="36"/>
    </w:p>
    <w:p w14:paraId="4052545A" w14:textId="77777777" w:rsidR="001076DC" w:rsidRPr="005C4A89" w:rsidRDefault="001076DC" w:rsidP="001076DC">
      <w:pPr>
        <w:spacing w:line="276" w:lineRule="auto"/>
        <w:ind w:left="284"/>
        <w:jc w:val="both"/>
        <w:rPr>
          <w:rFonts w:ascii="Arial" w:eastAsia="Calibri" w:hAnsi="Arial" w:cs="Arial"/>
          <w:sz w:val="16"/>
          <w:szCs w:val="16"/>
          <w:lang w:eastAsia="en-US"/>
        </w:rPr>
      </w:pPr>
    </w:p>
    <w:p w14:paraId="317AE2B4" w14:textId="4E7B1683" w:rsidR="001076DC" w:rsidRPr="005C4A89" w:rsidRDefault="001076DC" w:rsidP="001076DC">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Pr="009058DD">
        <w:rPr>
          <w:rFonts w:ascii="Arial" w:eastAsia="Calibri" w:hAnsi="Arial" w:cs="Arial"/>
          <w:b/>
          <w:bCs/>
          <w:sz w:val="20"/>
          <w:szCs w:val="20"/>
          <w:lang w:eastAsia="en-US"/>
        </w:rPr>
        <w:t xml:space="preserve">proveedor </w:t>
      </w:r>
      <w:r w:rsidR="009058DD" w:rsidRPr="009058DD">
        <w:rPr>
          <w:rFonts w:ascii="Arial" w:eastAsia="Calibri" w:hAnsi="Arial" w:cs="Arial"/>
          <w:b/>
          <w:bCs/>
          <w:sz w:val="20"/>
          <w:szCs w:val="20"/>
          <w:lang w:eastAsia="en-US"/>
        </w:rPr>
        <w:t>adjudicado</w:t>
      </w:r>
      <w:r w:rsidR="009058DD">
        <w:rPr>
          <w:rFonts w:ascii="Arial" w:eastAsia="Calibri" w:hAnsi="Arial" w:cs="Arial"/>
          <w:sz w:val="20"/>
          <w:szCs w:val="20"/>
          <w:lang w:eastAsia="en-US"/>
        </w:rPr>
        <w:t xml:space="preserve"> </w:t>
      </w:r>
      <w:r w:rsidRPr="005C4A89">
        <w:rPr>
          <w:rFonts w:ascii="Arial" w:eastAsia="Calibri" w:hAnsi="Arial" w:cs="Arial"/>
          <w:sz w:val="20"/>
          <w:szCs w:val="20"/>
          <w:lang w:eastAsia="en-US"/>
        </w:rPr>
        <w:t xml:space="preserve"> deberá obtener información detallada y pormenorizada de la atención de los servicios por parte de los recursos </w:t>
      </w:r>
      <w:r w:rsidR="007D752A" w:rsidRPr="005C4A89">
        <w:rPr>
          <w:rFonts w:ascii="Arial" w:eastAsia="Calibri" w:hAnsi="Arial" w:cs="Arial"/>
          <w:sz w:val="20"/>
          <w:szCs w:val="20"/>
          <w:lang w:eastAsia="en-US"/>
        </w:rPr>
        <w:t>especializados en</w:t>
      </w:r>
      <w:r w:rsidRPr="005C4A89">
        <w:rPr>
          <w:rFonts w:ascii="Arial" w:eastAsia="Calibri" w:hAnsi="Arial" w:cs="Arial"/>
          <w:sz w:val="20"/>
          <w:szCs w:val="20"/>
          <w:lang w:eastAsia="en-US"/>
        </w:rPr>
        <w:t xml:space="preserve"> periodos diarios, semanales y mensuales considerando al menos:</w:t>
      </w:r>
    </w:p>
    <w:p w14:paraId="4919BB53" w14:textId="77777777" w:rsidR="00C100A2" w:rsidRPr="005C4A89" w:rsidRDefault="00C100A2" w:rsidP="001076DC">
      <w:pPr>
        <w:spacing w:line="276" w:lineRule="auto"/>
        <w:jc w:val="both"/>
        <w:rPr>
          <w:rFonts w:ascii="Arial" w:eastAsia="Calibri" w:hAnsi="Arial" w:cs="Arial"/>
          <w:sz w:val="16"/>
          <w:szCs w:val="16"/>
          <w:lang w:eastAsia="en-US"/>
        </w:rPr>
      </w:pPr>
    </w:p>
    <w:p w14:paraId="5257DD58" w14:textId="77777777" w:rsidR="001076DC" w:rsidRPr="005C4A89" w:rsidRDefault="001076DC" w:rsidP="001076DC">
      <w:pPr>
        <w:numPr>
          <w:ilvl w:val="0"/>
          <w:numId w:val="92"/>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Llamadas recibidas y abandonadas.</w:t>
      </w:r>
    </w:p>
    <w:p w14:paraId="0FD35D87" w14:textId="77777777" w:rsidR="001076DC" w:rsidRPr="005C4A89" w:rsidRDefault="001076DC" w:rsidP="001076DC">
      <w:pPr>
        <w:numPr>
          <w:ilvl w:val="0"/>
          <w:numId w:val="92"/>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Tiempo de espera en cada llamada.</w:t>
      </w:r>
    </w:p>
    <w:p w14:paraId="3AB7AE61" w14:textId="06248394" w:rsidR="001076DC" w:rsidRPr="005C4A89" w:rsidRDefault="001076DC" w:rsidP="001076DC">
      <w:pPr>
        <w:numPr>
          <w:ilvl w:val="0"/>
          <w:numId w:val="92"/>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Todos los tickets </w:t>
      </w:r>
      <w:r w:rsidR="007D752A" w:rsidRPr="005C4A89">
        <w:rPr>
          <w:rFonts w:ascii="Arial" w:eastAsia="Calibri" w:hAnsi="Arial" w:cs="Arial"/>
          <w:sz w:val="20"/>
          <w:szCs w:val="20"/>
          <w:lang w:eastAsia="en-US"/>
        </w:rPr>
        <w:t>que,</w:t>
      </w:r>
      <w:r w:rsidRPr="005C4A89">
        <w:rPr>
          <w:rFonts w:ascii="Arial" w:eastAsia="Calibri" w:hAnsi="Arial" w:cs="Arial"/>
          <w:sz w:val="20"/>
          <w:szCs w:val="20"/>
          <w:lang w:eastAsia="en-US"/>
        </w:rPr>
        <w:t xml:space="preserve"> durante el mes, hayan sido turnados de forma errónea por los agentes telefónicos a los Grupos de Soporte </w:t>
      </w:r>
      <w:r w:rsidR="007D752A" w:rsidRPr="005C4A89">
        <w:rPr>
          <w:rFonts w:ascii="Arial" w:eastAsia="Calibri" w:hAnsi="Arial" w:cs="Arial"/>
          <w:sz w:val="20"/>
          <w:szCs w:val="20"/>
          <w:lang w:eastAsia="en-US"/>
        </w:rPr>
        <w:t>o las</w:t>
      </w:r>
      <w:r w:rsidRPr="005C4A89">
        <w:rPr>
          <w:rFonts w:ascii="Arial" w:eastAsia="Calibri" w:hAnsi="Arial" w:cs="Arial"/>
          <w:sz w:val="20"/>
          <w:szCs w:val="20"/>
          <w:lang w:eastAsia="en-US"/>
        </w:rPr>
        <w:t xml:space="preserve"> Mesas de Ayuda en las unidades administrativas del IMSS en el país y/o Mesas de Servicios de Terceros.</w:t>
      </w:r>
    </w:p>
    <w:p w14:paraId="33A98AC4" w14:textId="195A4301" w:rsidR="001076DC" w:rsidRPr="005C4A89" w:rsidRDefault="001076DC" w:rsidP="001076DC">
      <w:pPr>
        <w:numPr>
          <w:ilvl w:val="0"/>
          <w:numId w:val="92"/>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Tickets que hayan sido atendidos conforme a los tiempos de atención establecidos, por parte de los Grupos de Soporte Internos, </w:t>
      </w:r>
      <w:r w:rsidR="007D752A" w:rsidRPr="005C4A89">
        <w:rPr>
          <w:rFonts w:ascii="Arial" w:eastAsia="Calibri" w:hAnsi="Arial" w:cs="Arial"/>
          <w:sz w:val="20"/>
          <w:szCs w:val="20"/>
          <w:lang w:eastAsia="en-US"/>
        </w:rPr>
        <w:t>o las</w:t>
      </w:r>
      <w:r w:rsidRPr="005C4A89">
        <w:rPr>
          <w:rFonts w:ascii="Arial" w:eastAsia="Calibri" w:hAnsi="Arial" w:cs="Arial"/>
          <w:sz w:val="20"/>
          <w:szCs w:val="20"/>
          <w:lang w:eastAsia="en-US"/>
        </w:rPr>
        <w:t xml:space="preserve"> Mesas de Ayuda en las unidades administrativas del IMSS en el país y/o Mesas de Servicios de Terceros.</w:t>
      </w:r>
    </w:p>
    <w:p w14:paraId="174A35F7" w14:textId="3C84937D" w:rsidR="00D31FCC" w:rsidRPr="005C4A89" w:rsidRDefault="00D31FCC" w:rsidP="001076DC">
      <w:pPr>
        <w:numPr>
          <w:ilvl w:val="0"/>
          <w:numId w:val="92"/>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Tickets </w:t>
      </w:r>
      <w:r w:rsidR="002F2B70" w:rsidRPr="005C4A89">
        <w:rPr>
          <w:rFonts w:ascii="Arial" w:eastAsia="Calibri" w:hAnsi="Arial" w:cs="Arial"/>
          <w:sz w:val="20"/>
          <w:szCs w:val="20"/>
          <w:lang w:eastAsia="en-US"/>
        </w:rPr>
        <w:t xml:space="preserve">en los diversos estados </w:t>
      </w:r>
      <w:r w:rsidRPr="005C4A89">
        <w:rPr>
          <w:rFonts w:ascii="Arial" w:eastAsia="Calibri" w:hAnsi="Arial" w:cs="Arial"/>
          <w:sz w:val="20"/>
          <w:szCs w:val="20"/>
          <w:lang w:eastAsia="en-US"/>
        </w:rPr>
        <w:t>de atención</w:t>
      </w:r>
      <w:r w:rsidR="002F2B70" w:rsidRPr="005C4A89">
        <w:rPr>
          <w:rFonts w:ascii="Arial" w:eastAsia="Calibri" w:hAnsi="Arial" w:cs="Arial"/>
          <w:sz w:val="20"/>
          <w:szCs w:val="20"/>
          <w:lang w:eastAsia="en-US"/>
        </w:rPr>
        <w:t>, referentes a incidentes, ordenes de trabajo, problemas y cambios.</w:t>
      </w:r>
    </w:p>
    <w:p w14:paraId="360CE347" w14:textId="41783EF1" w:rsidR="002F2B70" w:rsidRPr="005C4A89" w:rsidRDefault="002132C1" w:rsidP="001076DC">
      <w:pPr>
        <w:numPr>
          <w:ilvl w:val="0"/>
          <w:numId w:val="92"/>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Reportes de análisis de incidencias.</w:t>
      </w:r>
    </w:p>
    <w:p w14:paraId="2F7EF9D9" w14:textId="2CBBDA70" w:rsidR="002132C1" w:rsidRPr="005C4A89" w:rsidRDefault="002132C1" w:rsidP="001076DC">
      <w:pPr>
        <w:numPr>
          <w:ilvl w:val="0"/>
          <w:numId w:val="92"/>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Compilación de políticas de monitoreo.</w:t>
      </w:r>
    </w:p>
    <w:p w14:paraId="4E7866B3" w14:textId="0C958027" w:rsidR="002132C1" w:rsidRDefault="002132C1" w:rsidP="001076DC">
      <w:pPr>
        <w:numPr>
          <w:ilvl w:val="0"/>
          <w:numId w:val="92"/>
        </w:numPr>
        <w:spacing w:line="276" w:lineRule="auto"/>
        <w:ind w:left="993"/>
        <w:contextualSpacing/>
        <w:jc w:val="both"/>
        <w:rPr>
          <w:rFonts w:ascii="Arial" w:eastAsia="Calibri" w:hAnsi="Arial" w:cs="Arial"/>
          <w:sz w:val="20"/>
          <w:szCs w:val="20"/>
          <w:lang w:eastAsia="en-US"/>
        </w:rPr>
      </w:pPr>
      <w:r w:rsidRPr="005C4A89">
        <w:rPr>
          <w:rFonts w:ascii="Arial" w:eastAsia="Calibri" w:hAnsi="Arial" w:cs="Arial"/>
          <w:sz w:val="20"/>
          <w:szCs w:val="20"/>
          <w:lang w:eastAsia="en-US"/>
        </w:rPr>
        <w:t>Estadísticas e históricos de la salud de las aplicaciones y servicios.</w:t>
      </w:r>
    </w:p>
    <w:p w14:paraId="60B1ACEF" w14:textId="77777777" w:rsidR="00005DD7" w:rsidRPr="005C4A89" w:rsidRDefault="00005DD7" w:rsidP="00005DD7">
      <w:pPr>
        <w:spacing w:line="276" w:lineRule="auto"/>
        <w:ind w:left="993"/>
        <w:contextualSpacing/>
        <w:jc w:val="both"/>
        <w:rPr>
          <w:rFonts w:ascii="Arial" w:eastAsia="Calibri" w:hAnsi="Arial" w:cs="Arial"/>
          <w:sz w:val="20"/>
          <w:szCs w:val="20"/>
          <w:lang w:eastAsia="en-US"/>
        </w:rPr>
      </w:pPr>
    </w:p>
    <w:p w14:paraId="7844F025" w14:textId="57BECE9C" w:rsidR="002F2B70" w:rsidRPr="005C4A89" w:rsidRDefault="002F2B70" w:rsidP="001076DC">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lastRenderedPageBreak/>
        <w:t xml:space="preserve">Los reportes de los tickets </w:t>
      </w:r>
      <w:r w:rsidR="00AA2EAF" w:rsidRPr="005C4A89">
        <w:rPr>
          <w:rFonts w:ascii="Arial" w:eastAsia="Calibri" w:hAnsi="Arial" w:cs="Arial"/>
          <w:sz w:val="20"/>
          <w:szCs w:val="20"/>
          <w:lang w:eastAsia="en-US"/>
        </w:rPr>
        <w:t xml:space="preserve">antes mencionados podrán ser </w:t>
      </w:r>
      <w:r w:rsidRPr="005C4A89">
        <w:rPr>
          <w:rFonts w:ascii="Arial" w:eastAsia="Calibri" w:hAnsi="Arial" w:cs="Arial"/>
          <w:sz w:val="20"/>
          <w:szCs w:val="20"/>
          <w:lang w:eastAsia="en-US"/>
        </w:rPr>
        <w:t xml:space="preserve">solicitados por el Instituto </w:t>
      </w:r>
      <w:r w:rsidR="00CD246E">
        <w:rPr>
          <w:rFonts w:ascii="Arial" w:eastAsia="Calibri" w:hAnsi="Arial" w:cs="Arial"/>
          <w:sz w:val="20"/>
          <w:szCs w:val="20"/>
          <w:lang w:eastAsia="en-US"/>
        </w:rPr>
        <w:t xml:space="preserve">a través del </w:t>
      </w:r>
      <w:r w:rsidR="00CD246E" w:rsidRPr="00CD246E">
        <w:rPr>
          <w:rFonts w:ascii="Arial" w:eastAsia="Calibri" w:hAnsi="Arial" w:cs="Arial"/>
          <w:b/>
          <w:bCs/>
          <w:sz w:val="20"/>
          <w:szCs w:val="20"/>
          <w:lang w:eastAsia="en-US"/>
        </w:rPr>
        <w:t>Administrador del Contrato</w:t>
      </w:r>
      <w:r w:rsidR="00CD246E">
        <w:rPr>
          <w:rFonts w:ascii="Arial" w:eastAsia="Calibri" w:hAnsi="Arial" w:cs="Arial"/>
          <w:sz w:val="20"/>
          <w:szCs w:val="20"/>
          <w:lang w:eastAsia="en-US"/>
        </w:rPr>
        <w:t xml:space="preserve"> </w:t>
      </w:r>
      <w:r w:rsidRPr="005C4A89">
        <w:rPr>
          <w:rFonts w:ascii="Arial" w:eastAsia="Calibri" w:hAnsi="Arial" w:cs="Arial"/>
          <w:sz w:val="20"/>
          <w:szCs w:val="20"/>
          <w:lang w:eastAsia="en-US"/>
        </w:rPr>
        <w:t>bajo demanda</w:t>
      </w:r>
      <w:r w:rsidR="00AA2EAF" w:rsidRPr="005C4A89">
        <w:rPr>
          <w:rFonts w:ascii="Arial" w:eastAsia="Calibri" w:hAnsi="Arial" w:cs="Arial"/>
          <w:sz w:val="20"/>
          <w:szCs w:val="20"/>
          <w:lang w:eastAsia="en-US"/>
        </w:rPr>
        <w:t>, con la periodicidad que se requiera.</w:t>
      </w:r>
    </w:p>
    <w:p w14:paraId="3D8CAAEE" w14:textId="25B20FAE" w:rsidR="001076DC" w:rsidRPr="005C4A89" w:rsidRDefault="001076DC" w:rsidP="001076DC">
      <w:pPr>
        <w:spacing w:line="276" w:lineRule="auto"/>
        <w:jc w:val="both"/>
        <w:rPr>
          <w:rFonts w:ascii="Arial" w:eastAsia="Calibri" w:hAnsi="Arial" w:cs="Arial"/>
          <w:sz w:val="20"/>
          <w:szCs w:val="20"/>
          <w:lang w:eastAsia="en-US"/>
        </w:rPr>
      </w:pPr>
      <w:r w:rsidRPr="005C4A89">
        <w:rPr>
          <w:rFonts w:ascii="Arial" w:eastAsia="Calibri" w:hAnsi="Arial" w:cs="Arial"/>
          <w:sz w:val="20"/>
          <w:szCs w:val="20"/>
          <w:lang w:eastAsia="en-US"/>
        </w:rPr>
        <w:t xml:space="preserve">El </w:t>
      </w:r>
      <w:r w:rsidR="009058DD" w:rsidRPr="009058DD">
        <w:rPr>
          <w:rFonts w:ascii="Arial" w:eastAsia="Calibri" w:hAnsi="Arial" w:cs="Arial"/>
          <w:b/>
          <w:bCs/>
          <w:sz w:val="20"/>
          <w:szCs w:val="20"/>
          <w:lang w:eastAsia="en-US"/>
        </w:rPr>
        <w:t>licitante</w:t>
      </w:r>
      <w:r w:rsidR="009058DD">
        <w:rPr>
          <w:rFonts w:ascii="Arial" w:eastAsia="Calibri" w:hAnsi="Arial" w:cs="Arial"/>
          <w:sz w:val="20"/>
          <w:szCs w:val="20"/>
          <w:lang w:eastAsia="en-US"/>
        </w:rPr>
        <w:t xml:space="preserve"> </w:t>
      </w:r>
      <w:r w:rsidR="00CD246E" w:rsidRPr="00CD246E">
        <w:rPr>
          <w:rFonts w:ascii="Arial" w:eastAsia="Calibri" w:hAnsi="Arial" w:cs="Arial"/>
          <w:b/>
          <w:bCs/>
          <w:sz w:val="20"/>
          <w:szCs w:val="20"/>
          <w:lang w:eastAsia="en-US"/>
        </w:rPr>
        <w:t>adjudicado</w:t>
      </w:r>
      <w:r w:rsidR="00CD246E">
        <w:rPr>
          <w:rFonts w:ascii="Arial" w:eastAsia="Calibri" w:hAnsi="Arial" w:cs="Arial"/>
          <w:sz w:val="20"/>
          <w:szCs w:val="20"/>
          <w:lang w:eastAsia="en-US"/>
        </w:rPr>
        <w:t xml:space="preserve"> </w:t>
      </w:r>
      <w:r w:rsidRPr="005C4A89">
        <w:rPr>
          <w:rFonts w:ascii="Arial" w:eastAsia="Calibri" w:hAnsi="Arial" w:cs="Arial"/>
          <w:sz w:val="20"/>
          <w:szCs w:val="20"/>
          <w:lang w:eastAsia="en-US"/>
        </w:rPr>
        <w:t xml:space="preserve">deberá considerar </w:t>
      </w:r>
      <w:r w:rsidR="00975123" w:rsidRPr="005C4A89">
        <w:rPr>
          <w:rFonts w:ascii="Arial" w:eastAsia="Calibri" w:hAnsi="Arial" w:cs="Arial"/>
          <w:sz w:val="20"/>
          <w:szCs w:val="20"/>
          <w:lang w:eastAsia="en-US"/>
        </w:rPr>
        <w:t xml:space="preserve">durante la vigencia del servicio, </w:t>
      </w:r>
      <w:r w:rsidRPr="005C4A89">
        <w:rPr>
          <w:rFonts w:ascii="Arial" w:eastAsia="Calibri" w:hAnsi="Arial" w:cs="Arial"/>
          <w:sz w:val="20"/>
          <w:szCs w:val="20"/>
          <w:lang w:eastAsia="en-US"/>
        </w:rPr>
        <w:t>sin costo adicional</w:t>
      </w:r>
      <w:r w:rsidR="00975123" w:rsidRPr="005C4A89">
        <w:rPr>
          <w:rFonts w:ascii="Arial" w:eastAsia="Calibri" w:hAnsi="Arial" w:cs="Arial"/>
          <w:sz w:val="20"/>
          <w:szCs w:val="20"/>
          <w:lang w:eastAsia="en-US"/>
        </w:rPr>
        <w:t xml:space="preserve"> </w:t>
      </w:r>
      <w:r w:rsidR="002F2B70" w:rsidRPr="005C4A89">
        <w:rPr>
          <w:rFonts w:ascii="Arial" w:eastAsia="Calibri" w:hAnsi="Arial" w:cs="Arial"/>
          <w:sz w:val="20"/>
          <w:szCs w:val="20"/>
          <w:lang w:eastAsia="en-US"/>
        </w:rPr>
        <w:t xml:space="preserve">para el Instituto, </w:t>
      </w:r>
      <w:r w:rsidR="00975123" w:rsidRPr="005C4A89">
        <w:rPr>
          <w:rFonts w:ascii="Arial" w:eastAsia="Calibri" w:hAnsi="Arial" w:cs="Arial"/>
          <w:sz w:val="20"/>
          <w:szCs w:val="20"/>
          <w:lang w:eastAsia="en-US"/>
        </w:rPr>
        <w:t xml:space="preserve">la generación de </w:t>
      </w:r>
      <w:r w:rsidRPr="005C4A89">
        <w:rPr>
          <w:rFonts w:ascii="Arial" w:eastAsia="Calibri" w:hAnsi="Arial" w:cs="Arial"/>
          <w:sz w:val="20"/>
          <w:szCs w:val="20"/>
          <w:lang w:eastAsia="en-US"/>
        </w:rPr>
        <w:t xml:space="preserve">reportes especiales o extraordinarios adicionales </w:t>
      </w:r>
      <w:r w:rsidR="002132C1" w:rsidRPr="005C4A89">
        <w:rPr>
          <w:rFonts w:ascii="Arial" w:eastAsia="Calibri" w:hAnsi="Arial" w:cs="Arial"/>
          <w:sz w:val="20"/>
          <w:szCs w:val="20"/>
          <w:lang w:eastAsia="en-US"/>
        </w:rPr>
        <w:t>de acuerdo con</w:t>
      </w:r>
      <w:r w:rsidRPr="005C4A89">
        <w:rPr>
          <w:rFonts w:ascii="Arial" w:eastAsia="Calibri" w:hAnsi="Arial" w:cs="Arial"/>
          <w:sz w:val="20"/>
          <w:szCs w:val="20"/>
          <w:lang w:eastAsia="en-US"/>
        </w:rPr>
        <w:t xml:space="preserve"> las necesidades del Instituto, tanto de carácter técnico, informativo y/o financiero, algunos ejemplos de manera enunciativa más no limitativa como son: tiempo promedio de atención, </w:t>
      </w:r>
      <w:r w:rsidR="002132C1" w:rsidRPr="005C4A89">
        <w:rPr>
          <w:rFonts w:ascii="Arial" w:eastAsia="Calibri" w:hAnsi="Arial" w:cs="Arial"/>
          <w:sz w:val="20"/>
          <w:szCs w:val="20"/>
          <w:lang w:eastAsia="en-US"/>
        </w:rPr>
        <w:t xml:space="preserve">reportes de </w:t>
      </w:r>
      <w:r w:rsidRPr="005C4A89">
        <w:rPr>
          <w:rFonts w:ascii="Arial" w:eastAsia="Calibri" w:hAnsi="Arial" w:cs="Arial"/>
          <w:sz w:val="20"/>
          <w:szCs w:val="20"/>
          <w:lang w:eastAsia="en-US"/>
        </w:rPr>
        <w:t>salud de la</w:t>
      </w:r>
      <w:r w:rsidR="002132C1" w:rsidRPr="005C4A89">
        <w:rPr>
          <w:rFonts w:ascii="Arial" w:eastAsia="Calibri" w:hAnsi="Arial" w:cs="Arial"/>
          <w:sz w:val="20"/>
          <w:szCs w:val="20"/>
          <w:lang w:eastAsia="en-US"/>
        </w:rPr>
        <w:t>s aplicaciones y servicios</w:t>
      </w:r>
      <w:r w:rsidRPr="005C4A89">
        <w:rPr>
          <w:rFonts w:ascii="Arial" w:eastAsia="Calibri" w:hAnsi="Arial" w:cs="Arial"/>
          <w:sz w:val="20"/>
          <w:szCs w:val="20"/>
          <w:lang w:eastAsia="en-US"/>
        </w:rPr>
        <w:t xml:space="preserve">, reportes </w:t>
      </w:r>
      <w:r w:rsidR="002132C1" w:rsidRPr="005C4A89">
        <w:rPr>
          <w:rFonts w:ascii="Arial" w:eastAsia="Calibri" w:hAnsi="Arial" w:cs="Arial"/>
          <w:sz w:val="20"/>
          <w:szCs w:val="20"/>
          <w:lang w:eastAsia="en-US"/>
        </w:rPr>
        <w:t xml:space="preserve">y políticas </w:t>
      </w:r>
      <w:r w:rsidRPr="005C4A89">
        <w:rPr>
          <w:rFonts w:ascii="Arial" w:eastAsia="Calibri" w:hAnsi="Arial" w:cs="Arial"/>
          <w:sz w:val="20"/>
          <w:szCs w:val="20"/>
          <w:lang w:eastAsia="en-US"/>
        </w:rPr>
        <w:t xml:space="preserve">de monitoreo, de </w:t>
      </w:r>
      <w:r w:rsidR="002F2B70" w:rsidRPr="005C4A89">
        <w:rPr>
          <w:rFonts w:ascii="Arial" w:eastAsia="Calibri" w:hAnsi="Arial" w:cs="Arial"/>
          <w:sz w:val="20"/>
          <w:szCs w:val="20"/>
          <w:lang w:eastAsia="en-US"/>
        </w:rPr>
        <w:t xml:space="preserve">tickets atendidos </w:t>
      </w:r>
      <w:r w:rsidRPr="005C4A89">
        <w:rPr>
          <w:rFonts w:ascii="Arial" w:eastAsia="Calibri" w:hAnsi="Arial" w:cs="Arial"/>
          <w:sz w:val="20"/>
          <w:szCs w:val="20"/>
          <w:lang w:eastAsia="en-US"/>
        </w:rPr>
        <w:t>por recursos especializados</w:t>
      </w:r>
      <w:r w:rsidR="002F2B70" w:rsidRPr="005C4A89">
        <w:rPr>
          <w:rFonts w:ascii="Arial" w:eastAsia="Calibri" w:hAnsi="Arial" w:cs="Arial"/>
          <w:sz w:val="20"/>
          <w:szCs w:val="20"/>
          <w:lang w:eastAsia="en-US"/>
        </w:rPr>
        <w:t>, entre otros.</w:t>
      </w:r>
    </w:p>
    <w:p w14:paraId="75957576" w14:textId="77777777" w:rsidR="002F2B70" w:rsidRPr="005C4A89" w:rsidRDefault="002F2B70" w:rsidP="001076DC">
      <w:pPr>
        <w:jc w:val="both"/>
        <w:rPr>
          <w:rFonts w:ascii="Arial" w:eastAsia="HiddenHorzOCR" w:hAnsi="Arial" w:cs="Arial"/>
          <w:sz w:val="20"/>
          <w:szCs w:val="20"/>
          <w:lang w:eastAsia="es-MX"/>
        </w:rPr>
      </w:pPr>
    </w:p>
    <w:p w14:paraId="4F6515A6" w14:textId="352E1F1E" w:rsidR="001076DC" w:rsidRPr="005C4A89" w:rsidRDefault="001076DC" w:rsidP="001076DC">
      <w:pPr>
        <w:jc w:val="both"/>
        <w:rPr>
          <w:rFonts w:ascii="Arial" w:eastAsia="HiddenHorzOCR" w:hAnsi="Arial" w:cs="Arial"/>
          <w:sz w:val="20"/>
          <w:szCs w:val="20"/>
          <w:lang w:eastAsia="es-MX"/>
        </w:rPr>
      </w:pPr>
      <w:r w:rsidRPr="005C4A89">
        <w:rPr>
          <w:rFonts w:ascii="Arial" w:eastAsia="HiddenHorzOCR" w:hAnsi="Arial" w:cs="Arial"/>
          <w:sz w:val="20"/>
          <w:szCs w:val="20"/>
          <w:lang w:eastAsia="es-MX"/>
        </w:rPr>
        <w:t xml:space="preserve">Los </w:t>
      </w:r>
      <w:r w:rsidR="00975123" w:rsidRPr="005C4A89">
        <w:rPr>
          <w:rFonts w:ascii="Arial" w:eastAsia="HiddenHorzOCR" w:hAnsi="Arial" w:cs="Arial"/>
          <w:sz w:val="20"/>
          <w:szCs w:val="20"/>
          <w:lang w:eastAsia="es-MX"/>
        </w:rPr>
        <w:t>r</w:t>
      </w:r>
      <w:r w:rsidRPr="005C4A89">
        <w:rPr>
          <w:rFonts w:ascii="Arial" w:eastAsia="HiddenHorzOCR" w:hAnsi="Arial" w:cs="Arial"/>
          <w:sz w:val="20"/>
          <w:szCs w:val="20"/>
          <w:lang w:eastAsia="es-MX"/>
        </w:rPr>
        <w:t>eportes del “</w:t>
      </w:r>
      <w:r w:rsidR="00672903" w:rsidRPr="00B65B4E">
        <w:rPr>
          <w:rFonts w:ascii="Arial" w:eastAsia="HiddenHorzOCR" w:hAnsi="Arial" w:cs="Arial"/>
          <w:b/>
          <w:bCs/>
          <w:sz w:val="20"/>
          <w:szCs w:val="20"/>
          <w:lang w:eastAsia="es-MX"/>
        </w:rPr>
        <w:t xml:space="preserve">Servicio Administrado para la Gestión Operativa de la Coordinación de Monitoreo, Contacto y Riesgo Tecnológico </w:t>
      </w:r>
      <w:r w:rsidRPr="00B65B4E">
        <w:rPr>
          <w:rFonts w:ascii="Arial" w:eastAsia="HiddenHorzOCR" w:hAnsi="Arial" w:cs="Arial"/>
          <w:b/>
          <w:bCs/>
          <w:sz w:val="20"/>
          <w:szCs w:val="20"/>
          <w:lang w:eastAsia="es-MX"/>
        </w:rPr>
        <w:t>”,</w:t>
      </w:r>
      <w:r w:rsidRPr="005C4A89">
        <w:rPr>
          <w:rFonts w:ascii="Arial" w:eastAsia="HiddenHorzOCR" w:hAnsi="Arial" w:cs="Arial"/>
          <w:sz w:val="20"/>
          <w:szCs w:val="20"/>
          <w:lang w:eastAsia="es-MX"/>
        </w:rPr>
        <w:t xml:space="preserve"> serán aprobados en las reuniones entre el</w:t>
      </w:r>
      <w:r w:rsidR="00E76062" w:rsidRPr="005C4A89">
        <w:rPr>
          <w:rFonts w:ascii="Arial" w:eastAsia="HiddenHorzOCR" w:hAnsi="Arial" w:cs="Arial"/>
          <w:sz w:val="20"/>
          <w:szCs w:val="20"/>
          <w:lang w:eastAsia="es-MX"/>
        </w:rPr>
        <w:t xml:space="preserve"> </w:t>
      </w:r>
      <w:r w:rsidR="00E76062" w:rsidRPr="009058DD">
        <w:rPr>
          <w:rFonts w:ascii="Arial" w:eastAsia="HiddenHorzOCR" w:hAnsi="Arial" w:cs="Arial"/>
          <w:b/>
          <w:bCs/>
          <w:sz w:val="20"/>
          <w:szCs w:val="20"/>
          <w:lang w:eastAsia="es-MX"/>
        </w:rPr>
        <w:t xml:space="preserve">proveedor </w:t>
      </w:r>
      <w:r w:rsidR="00FD4A47" w:rsidRPr="009058DD">
        <w:rPr>
          <w:rFonts w:ascii="Arial" w:eastAsia="HiddenHorzOCR" w:hAnsi="Arial" w:cs="Arial"/>
          <w:b/>
          <w:bCs/>
          <w:sz w:val="20"/>
          <w:szCs w:val="20"/>
          <w:lang w:eastAsia="es-MX"/>
        </w:rPr>
        <w:t>adjudicado</w:t>
      </w:r>
      <w:r w:rsidR="00FD4A47" w:rsidRPr="005C4A89">
        <w:rPr>
          <w:rFonts w:ascii="Arial" w:eastAsia="HiddenHorzOCR" w:hAnsi="Arial" w:cs="Arial"/>
          <w:sz w:val="20"/>
          <w:szCs w:val="20"/>
          <w:lang w:eastAsia="es-MX"/>
        </w:rPr>
        <w:t xml:space="preserve"> </w:t>
      </w:r>
      <w:r w:rsidRPr="005C4A89">
        <w:rPr>
          <w:rFonts w:ascii="Arial" w:eastAsia="HiddenHorzOCR" w:hAnsi="Arial" w:cs="Arial"/>
          <w:sz w:val="20"/>
          <w:szCs w:val="20"/>
          <w:lang w:eastAsia="es-MX"/>
        </w:rPr>
        <w:t xml:space="preserve">y el IMSS. </w:t>
      </w:r>
    </w:p>
    <w:p w14:paraId="73FC681A" w14:textId="77777777" w:rsidR="001076DC" w:rsidRPr="005C4A89" w:rsidRDefault="001076DC" w:rsidP="001076DC">
      <w:pPr>
        <w:jc w:val="both"/>
        <w:rPr>
          <w:rFonts w:ascii="Arial" w:eastAsia="HiddenHorzOCR" w:hAnsi="Arial" w:cs="Arial"/>
          <w:sz w:val="20"/>
          <w:szCs w:val="20"/>
          <w:lang w:eastAsia="es-MX"/>
        </w:rPr>
      </w:pPr>
    </w:p>
    <w:p w14:paraId="5DD7A826" w14:textId="77777777" w:rsidR="00271AFB" w:rsidRPr="005C4A89" w:rsidRDefault="00271AFB" w:rsidP="007B77EE">
      <w:pPr>
        <w:pStyle w:val="Ttulo1"/>
        <w:numPr>
          <w:ilvl w:val="2"/>
          <w:numId w:val="33"/>
        </w:numPr>
        <w:spacing w:before="0" w:after="0"/>
        <w:ind w:left="851"/>
        <w:rPr>
          <w:rFonts w:ascii="Arial" w:hAnsi="Arial" w:cs="Arial"/>
          <w:sz w:val="20"/>
          <w:szCs w:val="20"/>
        </w:rPr>
      </w:pPr>
      <w:bookmarkStart w:id="37" w:name="_Toc193972156"/>
      <w:r w:rsidRPr="005C4A89">
        <w:rPr>
          <w:rFonts w:ascii="Arial" w:hAnsi="Arial" w:cs="Arial"/>
          <w:sz w:val="20"/>
          <w:szCs w:val="20"/>
        </w:rPr>
        <w:t>Especificaciones técnicas</w:t>
      </w:r>
      <w:bookmarkEnd w:id="37"/>
    </w:p>
    <w:p w14:paraId="3738C5D5" w14:textId="77777777" w:rsidR="002D522D" w:rsidRPr="005C4A89" w:rsidRDefault="002D522D" w:rsidP="00271AFB">
      <w:pPr>
        <w:rPr>
          <w:rFonts w:ascii="Arial" w:hAnsi="Arial" w:cs="Arial"/>
          <w:sz w:val="22"/>
          <w:szCs w:val="22"/>
        </w:rPr>
      </w:pPr>
    </w:p>
    <w:p w14:paraId="5FDF70E9" w14:textId="67532E06" w:rsidR="002D522D" w:rsidRPr="005C4A89" w:rsidRDefault="002D522D" w:rsidP="00271AFB">
      <w:pPr>
        <w:rPr>
          <w:rFonts w:ascii="Arial" w:hAnsi="Arial" w:cs="Arial"/>
          <w:sz w:val="22"/>
          <w:szCs w:val="22"/>
        </w:rPr>
      </w:pPr>
      <w:r w:rsidRPr="005C4A89">
        <w:rPr>
          <w:rFonts w:ascii="Arial" w:hAnsi="Arial" w:cs="Arial"/>
          <w:sz w:val="22"/>
          <w:szCs w:val="22"/>
        </w:rPr>
        <w:t xml:space="preserve">Los referidos en el </w:t>
      </w:r>
      <w:r w:rsidR="002132C1" w:rsidRPr="005C4A89">
        <w:rPr>
          <w:rFonts w:ascii="Arial" w:hAnsi="Arial" w:cs="Arial"/>
          <w:sz w:val="22"/>
          <w:szCs w:val="22"/>
        </w:rPr>
        <w:t xml:space="preserve">numeral iii. </w:t>
      </w:r>
      <w:r w:rsidR="00D42D2A" w:rsidRPr="005C4A89">
        <w:rPr>
          <w:rFonts w:ascii="Arial" w:hAnsi="Arial" w:cs="Arial"/>
          <w:sz w:val="22"/>
          <w:szCs w:val="22"/>
        </w:rPr>
        <w:t>“</w:t>
      </w:r>
      <w:r w:rsidR="002132C1" w:rsidRPr="005C4A89">
        <w:rPr>
          <w:rFonts w:ascii="Arial" w:hAnsi="Arial" w:cs="Arial"/>
          <w:sz w:val="22"/>
          <w:szCs w:val="22"/>
        </w:rPr>
        <w:t xml:space="preserve">Requerimientos </w:t>
      </w:r>
      <w:r w:rsidR="00296DF8" w:rsidRPr="005C4A89">
        <w:rPr>
          <w:rFonts w:ascii="Arial" w:hAnsi="Arial" w:cs="Arial"/>
          <w:sz w:val="22"/>
          <w:szCs w:val="22"/>
        </w:rPr>
        <w:t>Técnicos” del</w:t>
      </w:r>
      <w:r w:rsidR="002132C1" w:rsidRPr="005C4A89">
        <w:rPr>
          <w:rFonts w:ascii="Arial" w:hAnsi="Arial" w:cs="Arial"/>
          <w:sz w:val="22"/>
          <w:szCs w:val="22"/>
        </w:rPr>
        <w:t xml:space="preserve"> presente Anexo Técnico</w:t>
      </w:r>
    </w:p>
    <w:p w14:paraId="54CEF133" w14:textId="77777777" w:rsidR="002132C1" w:rsidRPr="005C4A89" w:rsidRDefault="002132C1" w:rsidP="00271AFB">
      <w:pPr>
        <w:rPr>
          <w:rFonts w:ascii="Arial" w:hAnsi="Arial" w:cs="Arial"/>
          <w:sz w:val="22"/>
          <w:szCs w:val="22"/>
        </w:rPr>
      </w:pPr>
    </w:p>
    <w:p w14:paraId="6FEEC330" w14:textId="058640D3" w:rsidR="00271AFB" w:rsidRPr="005C4A89" w:rsidRDefault="00271AFB" w:rsidP="007B77EE">
      <w:pPr>
        <w:pStyle w:val="Ttulo1"/>
        <w:numPr>
          <w:ilvl w:val="2"/>
          <w:numId w:val="33"/>
        </w:numPr>
        <w:spacing w:before="0" w:after="0"/>
        <w:ind w:left="851"/>
        <w:rPr>
          <w:rFonts w:ascii="Arial" w:hAnsi="Arial" w:cs="Arial"/>
          <w:sz w:val="20"/>
          <w:szCs w:val="20"/>
        </w:rPr>
      </w:pPr>
      <w:bookmarkStart w:id="38" w:name="_Toc193972157"/>
      <w:r w:rsidRPr="005C4A89">
        <w:rPr>
          <w:rFonts w:ascii="Arial" w:hAnsi="Arial" w:cs="Arial"/>
          <w:sz w:val="20"/>
          <w:szCs w:val="20"/>
        </w:rPr>
        <w:t xml:space="preserve">Perfil del </w:t>
      </w:r>
      <w:r w:rsidR="009058DD">
        <w:rPr>
          <w:rFonts w:ascii="Arial" w:hAnsi="Arial" w:cs="Arial"/>
          <w:sz w:val="20"/>
          <w:szCs w:val="20"/>
        </w:rPr>
        <w:t>licitante</w:t>
      </w:r>
      <w:bookmarkEnd w:id="38"/>
    </w:p>
    <w:p w14:paraId="4491B2BD" w14:textId="77777777" w:rsidR="003C6F71" w:rsidRPr="005C4A89" w:rsidRDefault="003C6F71" w:rsidP="00271AFB">
      <w:pPr>
        <w:jc w:val="both"/>
        <w:rPr>
          <w:rFonts w:ascii="Arial" w:hAnsi="Arial" w:cs="Arial"/>
          <w:i/>
          <w:color w:val="0000FF"/>
          <w:sz w:val="20"/>
          <w:szCs w:val="20"/>
        </w:rPr>
      </w:pPr>
    </w:p>
    <w:p w14:paraId="6CB63016" w14:textId="4ED3BD68" w:rsidR="00AC185A" w:rsidRPr="005C4A89" w:rsidRDefault="00134352" w:rsidP="00AC185A">
      <w:pPr>
        <w:autoSpaceDE w:val="0"/>
        <w:autoSpaceDN w:val="0"/>
        <w:adjustRightInd w:val="0"/>
        <w:jc w:val="both"/>
        <w:rPr>
          <w:rFonts w:ascii="Arial" w:eastAsia="MS Mincho" w:hAnsi="Arial" w:cs="Arial"/>
          <w:sz w:val="20"/>
          <w:szCs w:val="20"/>
        </w:rPr>
      </w:pPr>
      <w:r w:rsidRPr="00FB77FE">
        <w:rPr>
          <w:rFonts w:ascii="Arial" w:eastAsia="MS Mincho" w:hAnsi="Arial" w:cs="Arial"/>
          <w:sz w:val="20"/>
          <w:szCs w:val="20"/>
        </w:rPr>
        <w:t xml:space="preserve">El </w:t>
      </w:r>
      <w:r w:rsidRPr="00FB77FE">
        <w:rPr>
          <w:rFonts w:ascii="Arial" w:eastAsia="MS Mincho" w:hAnsi="Arial" w:cs="Arial"/>
          <w:b/>
          <w:bCs/>
          <w:sz w:val="20"/>
          <w:szCs w:val="20"/>
        </w:rPr>
        <w:t xml:space="preserve">licitante </w:t>
      </w:r>
      <w:r w:rsidR="009E6D0F" w:rsidRPr="00FB77FE">
        <w:rPr>
          <w:rFonts w:ascii="Arial" w:eastAsia="MS Mincho" w:hAnsi="Arial" w:cs="Arial"/>
          <w:b/>
          <w:bCs/>
          <w:sz w:val="20"/>
          <w:szCs w:val="20"/>
        </w:rPr>
        <w:t>adjudicado</w:t>
      </w:r>
      <w:r w:rsidR="009E6D0F" w:rsidRPr="00FB77FE">
        <w:rPr>
          <w:rFonts w:ascii="Arial" w:eastAsia="MS Mincho" w:hAnsi="Arial" w:cs="Arial"/>
          <w:sz w:val="20"/>
          <w:szCs w:val="20"/>
        </w:rPr>
        <w:t xml:space="preserve"> </w:t>
      </w:r>
      <w:r w:rsidRPr="00FB77FE">
        <w:rPr>
          <w:rFonts w:ascii="Arial" w:eastAsia="MS Mincho" w:hAnsi="Arial" w:cs="Arial"/>
          <w:sz w:val="20"/>
          <w:szCs w:val="20"/>
        </w:rPr>
        <w:t xml:space="preserve">deberá demostrar experiencia mínima de </w:t>
      </w:r>
      <w:r w:rsidRPr="00FB77FE">
        <w:rPr>
          <w:rFonts w:ascii="Arial" w:eastAsia="MS Mincho" w:hAnsi="Arial" w:cs="Arial"/>
          <w:b/>
          <w:bCs/>
          <w:sz w:val="20"/>
          <w:szCs w:val="20"/>
        </w:rPr>
        <w:t>tres (3) años</w:t>
      </w:r>
      <w:r w:rsidRPr="00FB77FE">
        <w:rPr>
          <w:rFonts w:ascii="Arial" w:eastAsia="MS Mincho" w:hAnsi="Arial" w:cs="Arial"/>
          <w:sz w:val="20"/>
          <w:szCs w:val="20"/>
        </w:rPr>
        <w:t xml:space="preserve"> y </w:t>
      </w:r>
      <w:r w:rsidRPr="00FB77FE">
        <w:rPr>
          <w:rFonts w:ascii="Arial" w:eastAsia="MS Mincho" w:hAnsi="Arial" w:cs="Arial"/>
          <w:b/>
          <w:bCs/>
          <w:sz w:val="20"/>
          <w:szCs w:val="20"/>
        </w:rPr>
        <w:t>máxima de cinco (5) años</w:t>
      </w:r>
      <w:r w:rsidRPr="00FB77FE">
        <w:rPr>
          <w:rFonts w:ascii="Arial" w:eastAsia="MS Mincho" w:hAnsi="Arial" w:cs="Arial"/>
          <w:sz w:val="20"/>
          <w:szCs w:val="20"/>
        </w:rPr>
        <w:t xml:space="preserve"> en proyectos iguales o similares al </w:t>
      </w:r>
      <w:r w:rsidRPr="00FB77FE">
        <w:rPr>
          <w:rFonts w:ascii="Arial" w:eastAsia="MS Mincho" w:hAnsi="Arial" w:cs="Arial"/>
          <w:b/>
          <w:bCs/>
          <w:sz w:val="20"/>
          <w:szCs w:val="20"/>
        </w:rPr>
        <w:t>Servicio Administrado para la Gestión Operativa de la Coordinación de Monitoreo, Contacto y Riesgo Tecnológico</w:t>
      </w:r>
      <w:ins w:id="39" w:author="Angela Abigail Cruz Cedillo" w:date="2025-04-03T12:40:00Z" w16du:dateUtc="2025-04-03T18:40:00Z">
        <w:r w:rsidR="004A08AD">
          <w:rPr>
            <w:rFonts w:ascii="Arial" w:eastAsia="MS Mincho" w:hAnsi="Arial" w:cs="Arial"/>
            <w:sz w:val="20"/>
            <w:szCs w:val="20"/>
          </w:rPr>
          <w:t>,</w:t>
        </w:r>
      </w:ins>
      <w:del w:id="40" w:author="Angela Abigail Cruz Cedillo" w:date="2025-04-03T12:40:00Z" w16du:dateUtc="2025-04-03T18:40:00Z">
        <w:r w:rsidRPr="004A08AD" w:rsidDel="004A08AD">
          <w:rPr>
            <w:rFonts w:ascii="Arial" w:eastAsia="MS Mincho" w:hAnsi="Arial" w:cs="Arial"/>
            <w:sz w:val="20"/>
            <w:szCs w:val="20"/>
            <w:rPrChange w:id="41" w:author="Angela Abigail Cruz Cedillo" w:date="2025-04-03T12:40:00Z" w16du:dateUtc="2025-04-03T18:40:00Z">
              <w:rPr>
                <w:rFonts w:ascii="Arial" w:eastAsia="MS Mincho" w:hAnsi="Arial" w:cs="Arial"/>
                <w:sz w:val="20"/>
                <w:szCs w:val="20"/>
                <w:highlight w:val="yellow"/>
              </w:rPr>
            </w:rPrChange>
          </w:rPr>
          <w:delText>.</w:delText>
        </w:r>
      </w:del>
      <w:r w:rsidRPr="004A08AD">
        <w:rPr>
          <w:rFonts w:ascii="Arial" w:eastAsia="MS Mincho" w:hAnsi="Arial" w:cs="Arial"/>
          <w:sz w:val="20"/>
          <w:szCs w:val="20"/>
          <w:rPrChange w:id="42" w:author="Angela Abigail Cruz Cedillo" w:date="2025-04-03T12:40:00Z" w16du:dateUtc="2025-04-03T18:40:00Z">
            <w:rPr>
              <w:rFonts w:ascii="Arial" w:eastAsia="MS Mincho" w:hAnsi="Arial" w:cs="Arial"/>
              <w:sz w:val="20"/>
              <w:szCs w:val="20"/>
              <w:highlight w:val="yellow"/>
            </w:rPr>
          </w:rPrChange>
        </w:rPr>
        <w:t xml:space="preserve"> </w:t>
      </w:r>
      <w:r w:rsidR="0052523B" w:rsidRPr="004A08AD">
        <w:rPr>
          <w:rFonts w:ascii="Arial" w:eastAsia="MS Mincho" w:hAnsi="Arial" w:cs="Arial"/>
          <w:sz w:val="20"/>
          <w:szCs w:val="20"/>
          <w:rPrChange w:id="43" w:author="Angela Abigail Cruz Cedillo" w:date="2025-04-03T12:40:00Z" w16du:dateUtc="2025-04-03T18:40:00Z">
            <w:rPr>
              <w:rFonts w:ascii="Arial" w:eastAsia="MS Mincho" w:hAnsi="Arial" w:cs="Arial"/>
              <w:sz w:val="20"/>
              <w:szCs w:val="20"/>
              <w:highlight w:val="yellow"/>
            </w:rPr>
          </w:rPrChange>
        </w:rPr>
        <w:t xml:space="preserve"> </w:t>
      </w:r>
      <w:r w:rsidR="00686B9F" w:rsidRPr="004A08AD">
        <w:rPr>
          <w:rFonts w:ascii="Arial" w:eastAsia="MS Mincho" w:hAnsi="Arial" w:cs="Arial"/>
          <w:sz w:val="20"/>
          <w:szCs w:val="20"/>
          <w:rPrChange w:id="44" w:author="Angela Abigail Cruz Cedillo" w:date="2025-04-03T12:40:00Z" w16du:dateUtc="2025-04-03T18:40:00Z">
            <w:rPr>
              <w:rFonts w:ascii="Arial" w:eastAsia="MS Mincho" w:hAnsi="Arial" w:cs="Arial"/>
              <w:sz w:val="20"/>
              <w:szCs w:val="20"/>
              <w:highlight w:val="yellow"/>
            </w:rPr>
          </w:rPrChange>
        </w:rPr>
        <w:t>además de contar con capacidad técnica, material, humana y económica en la prestación de los servicios</w:t>
      </w:r>
      <w:r w:rsidR="006A7005" w:rsidRPr="004A08AD">
        <w:rPr>
          <w:rFonts w:ascii="Arial" w:eastAsia="MS Mincho" w:hAnsi="Arial" w:cs="Arial"/>
          <w:sz w:val="20"/>
          <w:szCs w:val="20"/>
          <w:rPrChange w:id="45" w:author="Angela Abigail Cruz Cedillo" w:date="2025-04-03T12:40:00Z" w16du:dateUtc="2025-04-03T18:40:00Z">
            <w:rPr>
              <w:rFonts w:ascii="Arial" w:eastAsia="MS Mincho" w:hAnsi="Arial" w:cs="Arial"/>
              <w:sz w:val="20"/>
              <w:szCs w:val="20"/>
              <w:highlight w:val="yellow"/>
            </w:rPr>
          </w:rPrChange>
        </w:rPr>
        <w:t>,</w:t>
      </w:r>
      <w:r w:rsidR="00686B9F" w:rsidRPr="004A08AD">
        <w:rPr>
          <w:rFonts w:ascii="Arial" w:eastAsia="MS Mincho" w:hAnsi="Arial" w:cs="Arial"/>
          <w:sz w:val="20"/>
          <w:szCs w:val="20"/>
          <w:rPrChange w:id="46" w:author="Angela Abigail Cruz Cedillo" w:date="2025-04-03T12:40:00Z" w16du:dateUtc="2025-04-03T18:40:00Z">
            <w:rPr>
              <w:rFonts w:ascii="Arial" w:eastAsia="MS Mincho" w:hAnsi="Arial" w:cs="Arial"/>
              <w:sz w:val="20"/>
              <w:szCs w:val="20"/>
              <w:highlight w:val="yellow"/>
            </w:rPr>
          </w:rPrChange>
        </w:rPr>
        <w:t xml:space="preserve"> objeto de</w:t>
      </w:r>
      <w:r w:rsidRPr="004A08AD">
        <w:rPr>
          <w:rFonts w:ascii="Arial" w:eastAsia="MS Mincho" w:hAnsi="Arial" w:cs="Arial"/>
          <w:sz w:val="20"/>
          <w:szCs w:val="20"/>
          <w:rPrChange w:id="47" w:author="Angela Abigail Cruz Cedillo" w:date="2025-04-03T12:40:00Z" w16du:dateUtc="2025-04-03T18:40:00Z">
            <w:rPr>
              <w:rFonts w:ascii="Arial" w:eastAsia="MS Mincho" w:hAnsi="Arial" w:cs="Arial"/>
              <w:sz w:val="20"/>
              <w:szCs w:val="20"/>
              <w:highlight w:val="yellow"/>
            </w:rPr>
          </w:rPrChange>
        </w:rPr>
        <w:t xml:space="preserve">l presente </w:t>
      </w:r>
      <w:r w:rsidR="00686B9F" w:rsidRPr="004A08AD">
        <w:rPr>
          <w:rFonts w:ascii="Arial" w:eastAsia="MS Mincho" w:hAnsi="Arial" w:cs="Arial"/>
          <w:sz w:val="20"/>
          <w:szCs w:val="20"/>
          <w:rPrChange w:id="48" w:author="Angela Abigail Cruz Cedillo" w:date="2025-04-03T12:40:00Z" w16du:dateUtc="2025-04-03T18:40:00Z">
            <w:rPr>
              <w:rFonts w:ascii="Arial" w:eastAsia="MS Mincho" w:hAnsi="Arial" w:cs="Arial"/>
              <w:sz w:val="20"/>
              <w:szCs w:val="20"/>
              <w:highlight w:val="yellow"/>
            </w:rPr>
          </w:rPrChange>
        </w:rPr>
        <w:t>Anexo Técnico.</w:t>
      </w:r>
      <w:r w:rsidR="00686B9F" w:rsidRPr="005C4A89">
        <w:rPr>
          <w:rFonts w:ascii="Arial" w:eastAsia="MS Mincho" w:hAnsi="Arial" w:cs="Arial"/>
          <w:sz w:val="20"/>
          <w:szCs w:val="20"/>
        </w:rPr>
        <w:t xml:space="preserve"> </w:t>
      </w:r>
    </w:p>
    <w:p w14:paraId="44FB486B" w14:textId="77777777" w:rsidR="00AC185A" w:rsidRPr="005C4A89" w:rsidRDefault="00AC185A" w:rsidP="00271AFB">
      <w:pPr>
        <w:rPr>
          <w:rFonts w:ascii="Arial" w:hAnsi="Arial" w:cs="Arial"/>
          <w:sz w:val="22"/>
          <w:szCs w:val="22"/>
        </w:rPr>
      </w:pPr>
    </w:p>
    <w:p w14:paraId="525329EC" w14:textId="77777777" w:rsidR="00271AFB" w:rsidRPr="005C4A89" w:rsidRDefault="00271AFB" w:rsidP="007B77EE">
      <w:pPr>
        <w:pStyle w:val="Ttulo1"/>
        <w:numPr>
          <w:ilvl w:val="2"/>
          <w:numId w:val="33"/>
        </w:numPr>
        <w:spacing w:before="0" w:after="0"/>
        <w:ind w:left="851"/>
        <w:rPr>
          <w:rFonts w:ascii="Arial" w:hAnsi="Arial" w:cs="Arial"/>
          <w:sz w:val="20"/>
          <w:szCs w:val="20"/>
        </w:rPr>
      </w:pPr>
      <w:bookmarkStart w:id="49" w:name="_Toc193972158"/>
      <w:r w:rsidRPr="005C4A89">
        <w:rPr>
          <w:rFonts w:ascii="Arial" w:hAnsi="Arial" w:cs="Arial"/>
          <w:sz w:val="20"/>
          <w:szCs w:val="20"/>
        </w:rPr>
        <w:t>Condiciones técnicas de aceptación de entregable</w:t>
      </w:r>
      <w:bookmarkEnd w:id="49"/>
    </w:p>
    <w:p w14:paraId="24934385" w14:textId="77777777" w:rsidR="003C6F71" w:rsidRPr="005C4A89" w:rsidRDefault="003C6F71" w:rsidP="00271AFB">
      <w:pPr>
        <w:jc w:val="both"/>
        <w:rPr>
          <w:rFonts w:ascii="Arial" w:hAnsi="Arial" w:cs="Arial"/>
          <w:i/>
          <w:color w:val="0000FF"/>
          <w:sz w:val="20"/>
          <w:szCs w:val="20"/>
        </w:rPr>
      </w:pPr>
    </w:p>
    <w:p w14:paraId="323FE884" w14:textId="590F95C6" w:rsidR="00B71A9B" w:rsidRPr="005C4A89" w:rsidRDefault="00B71A9B" w:rsidP="00271AFB">
      <w:pPr>
        <w:jc w:val="both"/>
        <w:rPr>
          <w:rFonts w:ascii="Arial" w:hAnsi="Arial" w:cs="Arial"/>
          <w:iCs/>
          <w:sz w:val="20"/>
          <w:szCs w:val="20"/>
        </w:rPr>
      </w:pPr>
      <w:r w:rsidRPr="005C4A89">
        <w:rPr>
          <w:rFonts w:ascii="Arial" w:hAnsi="Arial" w:cs="Arial"/>
          <w:iCs/>
          <w:sz w:val="20"/>
          <w:szCs w:val="20"/>
        </w:rPr>
        <w:t xml:space="preserve">El </w:t>
      </w:r>
      <w:r w:rsidR="009058DD" w:rsidRPr="009058DD">
        <w:rPr>
          <w:rFonts w:ascii="Arial" w:hAnsi="Arial" w:cs="Arial"/>
          <w:b/>
          <w:bCs/>
          <w:iCs/>
          <w:sz w:val="20"/>
          <w:szCs w:val="20"/>
        </w:rPr>
        <w:t>licitante</w:t>
      </w:r>
      <w:r w:rsidR="008E2135">
        <w:rPr>
          <w:rFonts w:ascii="Arial" w:hAnsi="Arial" w:cs="Arial"/>
          <w:b/>
          <w:bCs/>
          <w:iCs/>
          <w:sz w:val="20"/>
          <w:szCs w:val="20"/>
        </w:rPr>
        <w:t xml:space="preserve"> adjudicado </w:t>
      </w:r>
      <w:r w:rsidR="00324631" w:rsidRPr="005C4A89">
        <w:rPr>
          <w:rFonts w:ascii="Arial" w:eastAsia="Arial Narrow" w:hAnsi="Arial" w:cs="Arial"/>
          <w:sz w:val="20"/>
          <w:szCs w:val="20"/>
        </w:rPr>
        <w:t>será</w:t>
      </w:r>
      <w:r w:rsidR="002132C1" w:rsidRPr="005C4A89">
        <w:rPr>
          <w:rFonts w:ascii="Arial" w:eastAsia="Arial Narrow" w:hAnsi="Arial" w:cs="Arial"/>
          <w:sz w:val="20"/>
          <w:szCs w:val="20"/>
        </w:rPr>
        <w:t xml:space="preserve"> el </w:t>
      </w:r>
      <w:r w:rsidRPr="005C4A89">
        <w:rPr>
          <w:rFonts w:ascii="Arial" w:eastAsia="Arial Narrow" w:hAnsi="Arial" w:cs="Arial"/>
          <w:sz w:val="20"/>
          <w:szCs w:val="20"/>
        </w:rPr>
        <w:t>responsable de</w:t>
      </w:r>
      <w:r w:rsidR="002132C1" w:rsidRPr="005C4A89">
        <w:rPr>
          <w:rFonts w:ascii="Arial" w:eastAsia="Arial Narrow" w:hAnsi="Arial" w:cs="Arial"/>
          <w:sz w:val="20"/>
          <w:szCs w:val="20"/>
        </w:rPr>
        <w:t xml:space="preserve"> </w:t>
      </w:r>
      <w:r w:rsidRPr="005C4A89">
        <w:rPr>
          <w:rFonts w:ascii="Arial" w:eastAsia="Arial Narrow" w:hAnsi="Arial" w:cs="Arial"/>
          <w:sz w:val="20"/>
          <w:szCs w:val="20"/>
        </w:rPr>
        <w:t xml:space="preserve">entregar y acreditar las actividades </w:t>
      </w:r>
      <w:r w:rsidR="002132C1" w:rsidRPr="005C4A89">
        <w:rPr>
          <w:rFonts w:ascii="Arial" w:eastAsia="Arial Narrow" w:hAnsi="Arial" w:cs="Arial"/>
          <w:sz w:val="20"/>
          <w:szCs w:val="20"/>
        </w:rPr>
        <w:t xml:space="preserve">realizadas mediante los </w:t>
      </w:r>
      <w:r w:rsidRPr="005C4A89">
        <w:rPr>
          <w:rFonts w:ascii="Arial" w:eastAsia="Arial Narrow" w:hAnsi="Arial" w:cs="Arial"/>
          <w:sz w:val="20"/>
          <w:szCs w:val="20"/>
        </w:rPr>
        <w:t xml:space="preserve">entregables descritos en este </w:t>
      </w:r>
      <w:r w:rsidRPr="009058DD">
        <w:rPr>
          <w:rFonts w:ascii="Arial" w:eastAsia="Arial Narrow" w:hAnsi="Arial" w:cs="Arial"/>
          <w:b/>
          <w:bCs/>
          <w:sz w:val="20"/>
          <w:szCs w:val="20"/>
        </w:rPr>
        <w:t>Anexo Técnico</w:t>
      </w:r>
      <w:r w:rsidRPr="005C4A89">
        <w:rPr>
          <w:rFonts w:ascii="Arial" w:eastAsia="Arial Narrow" w:hAnsi="Arial" w:cs="Arial"/>
          <w:sz w:val="20"/>
          <w:szCs w:val="20"/>
        </w:rPr>
        <w:t xml:space="preserve">. </w:t>
      </w:r>
    </w:p>
    <w:p w14:paraId="43D9BFA5" w14:textId="77777777" w:rsidR="00271AFB" w:rsidRPr="005C4A89" w:rsidRDefault="00271AFB" w:rsidP="00271AFB">
      <w:pPr>
        <w:ind w:left="-113"/>
        <w:rPr>
          <w:rFonts w:ascii="Arial" w:hAnsi="Arial" w:cs="Arial"/>
          <w:b/>
          <w:sz w:val="22"/>
          <w:szCs w:val="22"/>
        </w:rPr>
      </w:pPr>
    </w:p>
    <w:p w14:paraId="6FD76442" w14:textId="0766BD27" w:rsidR="00EF1DBA" w:rsidRPr="005C4A89" w:rsidRDefault="00EF1DBA" w:rsidP="00195094">
      <w:pPr>
        <w:pStyle w:val="Ttulo"/>
        <w:keepNext w:val="0"/>
        <w:keepLines w:val="0"/>
        <w:numPr>
          <w:ilvl w:val="0"/>
          <w:numId w:val="110"/>
        </w:numPr>
        <w:spacing w:before="0" w:after="0"/>
        <w:outlineLvl w:val="0"/>
        <w:rPr>
          <w:rFonts w:ascii="Arial" w:hAnsi="Arial" w:cs="Arial"/>
          <w:sz w:val="20"/>
          <w:szCs w:val="20"/>
          <w:lang w:eastAsia="es-MX"/>
        </w:rPr>
      </w:pPr>
      <w:bookmarkStart w:id="50" w:name="_Toc409816536"/>
      <w:bookmarkStart w:id="51" w:name="_Toc56635940"/>
      <w:bookmarkStart w:id="52" w:name="_Toc56636034"/>
      <w:bookmarkStart w:id="53" w:name="_Toc193972159"/>
      <w:r w:rsidRPr="005C4A89">
        <w:rPr>
          <w:rFonts w:ascii="Arial" w:hAnsi="Arial" w:cs="Arial"/>
          <w:sz w:val="20"/>
          <w:szCs w:val="20"/>
          <w:lang w:eastAsia="es-MX"/>
        </w:rPr>
        <w:t>Entregables</w:t>
      </w:r>
      <w:bookmarkEnd w:id="50"/>
      <w:bookmarkEnd w:id="51"/>
      <w:bookmarkEnd w:id="52"/>
      <w:bookmarkEnd w:id="53"/>
    </w:p>
    <w:p w14:paraId="352E29B8" w14:textId="77777777" w:rsidR="00EF1DBA" w:rsidRPr="005C4A89" w:rsidRDefault="00EF1DBA" w:rsidP="00EF1DBA">
      <w:pPr>
        <w:rPr>
          <w:rFonts w:ascii="Arial" w:hAnsi="Arial" w:cs="Arial"/>
          <w:sz w:val="20"/>
          <w:szCs w:val="20"/>
          <w:lang w:eastAsia="es-MX"/>
        </w:rPr>
      </w:pPr>
    </w:p>
    <w:p w14:paraId="4703477E" w14:textId="661CD4B3" w:rsidR="00EF1DBA" w:rsidRDefault="00B40F8A" w:rsidP="00EF1DBA">
      <w:pPr>
        <w:jc w:val="both"/>
        <w:rPr>
          <w:rFonts w:ascii="Arial" w:eastAsia="Calibri" w:hAnsi="Arial" w:cs="Arial"/>
          <w:sz w:val="20"/>
          <w:szCs w:val="20"/>
          <w:lang w:eastAsia="en-US"/>
        </w:rPr>
      </w:pPr>
      <w:r>
        <w:rPr>
          <w:rFonts w:ascii="Arial" w:eastAsia="Calibri" w:hAnsi="Arial" w:cs="Arial"/>
          <w:sz w:val="20"/>
          <w:szCs w:val="20"/>
          <w:lang w:eastAsia="en-US"/>
        </w:rPr>
        <w:t>R</w:t>
      </w:r>
      <w:r w:rsidR="00EF1DBA" w:rsidRPr="005C4A89">
        <w:rPr>
          <w:rFonts w:ascii="Arial" w:eastAsia="Calibri" w:hAnsi="Arial" w:cs="Arial"/>
          <w:sz w:val="20"/>
          <w:szCs w:val="20"/>
          <w:lang w:eastAsia="en-US"/>
        </w:rPr>
        <w:t xml:space="preserve">efieren a la entrega </w:t>
      </w:r>
      <w:r>
        <w:rPr>
          <w:rFonts w:ascii="Arial" w:eastAsia="Calibri" w:hAnsi="Arial" w:cs="Arial"/>
          <w:sz w:val="20"/>
          <w:szCs w:val="20"/>
          <w:lang w:eastAsia="en-US"/>
        </w:rPr>
        <w:t xml:space="preserve">documental de requisitos, memoria técnica, bases de datos y sus relativos para la puesta en marcha, documentación y pruebas de materialidad de la prestación del </w:t>
      </w:r>
      <w:r w:rsidRPr="00B40F8A">
        <w:rPr>
          <w:rFonts w:ascii="Arial" w:eastAsia="Arial Narrow" w:hAnsi="Arial" w:cs="Arial"/>
          <w:b/>
          <w:bCs/>
          <w:sz w:val="20"/>
          <w:szCs w:val="20"/>
        </w:rPr>
        <w:t>Servicio Administrado para la Gestión Operativa de la Coordinación de Monitoreo, Contacto y Riesgo Tecnológico</w:t>
      </w:r>
      <w:r>
        <w:rPr>
          <w:rFonts w:ascii="Arial" w:eastAsia="Calibri" w:hAnsi="Arial" w:cs="Arial"/>
          <w:b/>
          <w:bCs/>
          <w:sz w:val="20"/>
          <w:szCs w:val="20"/>
          <w:lang w:eastAsia="en-US"/>
        </w:rPr>
        <w:t xml:space="preserve"> </w:t>
      </w:r>
      <w:r>
        <w:rPr>
          <w:rFonts w:ascii="Arial" w:eastAsia="Calibri" w:hAnsi="Arial" w:cs="Arial"/>
          <w:sz w:val="20"/>
          <w:szCs w:val="20"/>
          <w:lang w:eastAsia="en-US"/>
        </w:rPr>
        <w:t xml:space="preserve">en alineación a lo descrito en el </w:t>
      </w:r>
      <w:r w:rsidR="00EF1DBA" w:rsidRPr="005C4A89">
        <w:rPr>
          <w:rFonts w:ascii="Arial" w:eastAsia="Calibri" w:hAnsi="Arial" w:cs="Arial"/>
          <w:sz w:val="20"/>
          <w:szCs w:val="20"/>
          <w:lang w:eastAsia="en-US"/>
        </w:rPr>
        <w:t xml:space="preserve">presente </w:t>
      </w:r>
      <w:r w:rsidR="002132C1" w:rsidRPr="005C4A89">
        <w:rPr>
          <w:rFonts w:ascii="Arial" w:eastAsia="Calibri" w:hAnsi="Arial" w:cs="Arial"/>
          <w:sz w:val="20"/>
          <w:szCs w:val="20"/>
          <w:lang w:eastAsia="en-US"/>
        </w:rPr>
        <w:t>A</w:t>
      </w:r>
      <w:r w:rsidR="00EF1DBA" w:rsidRPr="005C4A89">
        <w:rPr>
          <w:rFonts w:ascii="Arial" w:eastAsia="Calibri" w:hAnsi="Arial" w:cs="Arial"/>
          <w:sz w:val="20"/>
          <w:szCs w:val="20"/>
          <w:lang w:eastAsia="en-US"/>
        </w:rPr>
        <w:t xml:space="preserve">nexo </w:t>
      </w:r>
      <w:r w:rsidR="002132C1" w:rsidRPr="005C4A89">
        <w:rPr>
          <w:rFonts w:ascii="Arial" w:eastAsia="Calibri" w:hAnsi="Arial" w:cs="Arial"/>
          <w:sz w:val="20"/>
          <w:szCs w:val="20"/>
          <w:lang w:eastAsia="en-US"/>
        </w:rPr>
        <w:t>T</w:t>
      </w:r>
      <w:r w:rsidR="00EF1DBA" w:rsidRPr="005C4A89">
        <w:rPr>
          <w:rFonts w:ascii="Arial" w:eastAsia="Calibri" w:hAnsi="Arial" w:cs="Arial"/>
          <w:sz w:val="20"/>
          <w:szCs w:val="20"/>
          <w:lang w:eastAsia="en-US"/>
        </w:rPr>
        <w:t>écnico y</w:t>
      </w:r>
      <w:r>
        <w:rPr>
          <w:rFonts w:ascii="Arial" w:eastAsia="Calibri" w:hAnsi="Arial" w:cs="Arial"/>
          <w:sz w:val="20"/>
          <w:szCs w:val="20"/>
          <w:lang w:eastAsia="en-US"/>
        </w:rPr>
        <w:t xml:space="preserve"> Términos y Condiciones</w:t>
      </w:r>
      <w:r w:rsidR="00EF1DBA" w:rsidRPr="005C4A89">
        <w:rPr>
          <w:rFonts w:ascii="Arial" w:eastAsia="Calibri" w:hAnsi="Arial" w:cs="Arial"/>
          <w:sz w:val="20"/>
          <w:szCs w:val="20"/>
          <w:lang w:eastAsia="en-US"/>
        </w:rPr>
        <w:t xml:space="preserve"> </w:t>
      </w:r>
      <w:r>
        <w:rPr>
          <w:rFonts w:ascii="Arial" w:eastAsia="Calibri" w:hAnsi="Arial" w:cs="Arial"/>
          <w:sz w:val="20"/>
          <w:szCs w:val="20"/>
          <w:lang w:eastAsia="en-US"/>
        </w:rPr>
        <w:t xml:space="preserve">que el </w:t>
      </w:r>
      <w:r w:rsidRPr="009058DD">
        <w:rPr>
          <w:rFonts w:ascii="Arial" w:eastAsia="Calibri" w:hAnsi="Arial" w:cs="Arial"/>
          <w:b/>
          <w:bCs/>
          <w:sz w:val="20"/>
          <w:szCs w:val="20"/>
          <w:lang w:eastAsia="en-US"/>
        </w:rPr>
        <w:t>proveedor adjudicado</w:t>
      </w:r>
      <w:r>
        <w:rPr>
          <w:rFonts w:ascii="Arial" w:eastAsia="Calibri" w:hAnsi="Arial" w:cs="Arial"/>
          <w:sz w:val="20"/>
          <w:szCs w:val="20"/>
          <w:lang w:eastAsia="en-US"/>
        </w:rPr>
        <w:t xml:space="preserve"> </w:t>
      </w:r>
      <w:r w:rsidR="00EF1DBA" w:rsidRPr="005C4A89">
        <w:rPr>
          <w:rFonts w:ascii="Arial" w:eastAsia="Calibri" w:hAnsi="Arial" w:cs="Arial"/>
          <w:sz w:val="20"/>
          <w:szCs w:val="20"/>
          <w:lang w:eastAsia="en-US"/>
        </w:rPr>
        <w:t>deberá proporcionar conforme a los tiempos establecidos</w:t>
      </w:r>
      <w:r>
        <w:rPr>
          <w:rFonts w:ascii="Arial" w:eastAsia="Calibri" w:hAnsi="Arial" w:cs="Arial"/>
          <w:sz w:val="20"/>
          <w:szCs w:val="20"/>
          <w:lang w:eastAsia="en-US"/>
        </w:rPr>
        <w:t xml:space="preserve"> en la siguiente tabla:</w:t>
      </w:r>
    </w:p>
    <w:p w14:paraId="63DA89D5" w14:textId="77777777" w:rsidR="00EF1DBA" w:rsidRPr="005C4A89" w:rsidRDefault="00EF1DBA" w:rsidP="00EF1DBA">
      <w:pPr>
        <w:jc w:val="both"/>
        <w:rPr>
          <w:rFonts w:ascii="Arial" w:eastAsia="Calibri" w:hAnsi="Arial" w:cs="Arial"/>
          <w:sz w:val="20"/>
          <w:szCs w:val="20"/>
          <w:lang w:eastAsia="en-US"/>
        </w:rPr>
      </w:pP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6"/>
        <w:gridCol w:w="3686"/>
        <w:gridCol w:w="2866"/>
      </w:tblGrid>
      <w:tr w:rsidR="00011AF4" w:rsidRPr="00F040CB" w14:paraId="09098CBE" w14:textId="77777777" w:rsidTr="00011AF4">
        <w:trPr>
          <w:trHeight w:val="347"/>
        </w:trPr>
        <w:tc>
          <w:tcPr>
            <w:tcW w:w="2276" w:type="dxa"/>
            <w:shd w:val="clear" w:color="auto" w:fill="D9D9D9"/>
          </w:tcPr>
          <w:p w14:paraId="0771CF3B" w14:textId="375F9744" w:rsidR="00011AF4" w:rsidRPr="00C4728D" w:rsidRDefault="00FB77FE" w:rsidP="003C6664">
            <w:pPr>
              <w:jc w:val="center"/>
              <w:rPr>
                <w:rFonts w:ascii="Arial" w:eastAsia="Calibri" w:hAnsi="Arial" w:cs="Arial"/>
                <w:b/>
                <w:sz w:val="20"/>
                <w:szCs w:val="20"/>
                <w:lang w:eastAsia="es-MX"/>
              </w:rPr>
            </w:pPr>
            <w:r>
              <w:rPr>
                <w:rFonts w:ascii="Arial" w:eastAsia="Calibri" w:hAnsi="Arial" w:cs="Arial"/>
                <w:b/>
                <w:sz w:val="20"/>
                <w:szCs w:val="20"/>
                <w:lang w:eastAsia="es-MX"/>
              </w:rPr>
              <w:t>Nivel de Servicio</w:t>
            </w:r>
          </w:p>
        </w:tc>
        <w:tc>
          <w:tcPr>
            <w:tcW w:w="3686" w:type="dxa"/>
            <w:shd w:val="clear" w:color="auto" w:fill="D9D9D9"/>
            <w:vAlign w:val="center"/>
          </w:tcPr>
          <w:p w14:paraId="17C0F072" w14:textId="4DCE8930" w:rsidR="00011AF4" w:rsidRPr="00FB77FE" w:rsidRDefault="00011AF4" w:rsidP="003C6664">
            <w:pPr>
              <w:jc w:val="center"/>
              <w:rPr>
                <w:rFonts w:ascii="Arial" w:eastAsia="Calibri" w:hAnsi="Arial" w:cs="Arial"/>
                <w:b/>
                <w:sz w:val="20"/>
                <w:szCs w:val="20"/>
                <w:lang w:eastAsia="es-MX"/>
              </w:rPr>
            </w:pPr>
            <w:r w:rsidRPr="00FB77FE">
              <w:rPr>
                <w:rFonts w:ascii="Arial" w:eastAsia="Calibri" w:hAnsi="Arial" w:cs="Arial"/>
                <w:b/>
                <w:sz w:val="20"/>
                <w:szCs w:val="20"/>
                <w:lang w:eastAsia="es-MX"/>
              </w:rPr>
              <w:t>Componente al que aplica</w:t>
            </w:r>
          </w:p>
        </w:tc>
        <w:tc>
          <w:tcPr>
            <w:tcW w:w="2866" w:type="dxa"/>
            <w:shd w:val="clear" w:color="auto" w:fill="D9D9D9"/>
            <w:vAlign w:val="center"/>
          </w:tcPr>
          <w:p w14:paraId="5FD4FD62" w14:textId="77777777" w:rsidR="00011AF4" w:rsidRPr="00FB77FE" w:rsidRDefault="00011AF4" w:rsidP="003C6664">
            <w:pPr>
              <w:jc w:val="center"/>
              <w:rPr>
                <w:rFonts w:ascii="Arial" w:eastAsia="Calibri" w:hAnsi="Arial" w:cs="Arial"/>
                <w:b/>
                <w:sz w:val="20"/>
                <w:szCs w:val="20"/>
                <w:lang w:eastAsia="es-MX"/>
              </w:rPr>
            </w:pPr>
            <w:r w:rsidRPr="00FB77FE">
              <w:rPr>
                <w:rFonts w:ascii="Arial" w:eastAsia="Calibri" w:hAnsi="Arial" w:cs="Arial"/>
                <w:b/>
                <w:sz w:val="20"/>
                <w:szCs w:val="20"/>
                <w:lang w:eastAsia="es-MX"/>
              </w:rPr>
              <w:t>Especificación</w:t>
            </w:r>
          </w:p>
        </w:tc>
      </w:tr>
      <w:tr w:rsidR="00011AF4" w:rsidRPr="00F040CB" w14:paraId="389FF5B5" w14:textId="77777777" w:rsidTr="00011AF4">
        <w:trPr>
          <w:trHeight w:val="438"/>
        </w:trPr>
        <w:tc>
          <w:tcPr>
            <w:tcW w:w="2276" w:type="dxa"/>
          </w:tcPr>
          <w:p w14:paraId="7514B526" w14:textId="29581062" w:rsidR="00011AF4" w:rsidRPr="00C4728D" w:rsidRDefault="00011AF4" w:rsidP="00534C1C">
            <w:pPr>
              <w:jc w:val="center"/>
              <w:rPr>
                <w:rFonts w:ascii="Arial" w:hAnsi="Arial" w:cs="Arial"/>
                <w:color w:val="000000"/>
                <w:sz w:val="20"/>
                <w:szCs w:val="20"/>
              </w:rPr>
            </w:pPr>
            <w:r>
              <w:rPr>
                <w:rFonts w:ascii="Arial" w:hAnsi="Arial" w:cs="Arial"/>
                <w:color w:val="000000"/>
                <w:sz w:val="20"/>
                <w:szCs w:val="20"/>
              </w:rPr>
              <w:t>Al inicio del servicio</w:t>
            </w:r>
          </w:p>
        </w:tc>
        <w:tc>
          <w:tcPr>
            <w:tcW w:w="3686" w:type="dxa"/>
            <w:shd w:val="clear" w:color="auto" w:fill="auto"/>
          </w:tcPr>
          <w:p w14:paraId="4D14BCEB" w14:textId="3427C747" w:rsidR="00011AF4" w:rsidRPr="00FB77FE" w:rsidRDefault="00011AF4" w:rsidP="00534C1C">
            <w:pPr>
              <w:jc w:val="center"/>
              <w:rPr>
                <w:rFonts w:ascii="Arial" w:hAnsi="Arial" w:cs="Arial"/>
                <w:color w:val="000000"/>
                <w:sz w:val="20"/>
                <w:szCs w:val="20"/>
              </w:rPr>
            </w:pPr>
            <w:r w:rsidRPr="00FB77FE">
              <w:rPr>
                <w:rFonts w:ascii="Arial" w:hAnsi="Arial" w:cs="Arial"/>
                <w:color w:val="000000"/>
                <w:sz w:val="20"/>
                <w:szCs w:val="20"/>
              </w:rPr>
              <w:t>Administrativo</w:t>
            </w:r>
          </w:p>
        </w:tc>
        <w:tc>
          <w:tcPr>
            <w:tcW w:w="2866" w:type="dxa"/>
            <w:shd w:val="clear" w:color="auto" w:fill="auto"/>
            <w:vAlign w:val="center"/>
          </w:tcPr>
          <w:p w14:paraId="2FA06DC5" w14:textId="16C88581" w:rsidR="00011AF4" w:rsidRPr="00FB77FE" w:rsidRDefault="00011AF4" w:rsidP="00534C1C">
            <w:pPr>
              <w:jc w:val="both"/>
              <w:rPr>
                <w:rFonts w:ascii="Arial" w:hAnsi="Arial" w:cs="Arial"/>
                <w:bCs/>
                <w:color w:val="000000"/>
                <w:sz w:val="20"/>
                <w:szCs w:val="20"/>
              </w:rPr>
            </w:pPr>
            <w:r w:rsidRPr="00FB77FE">
              <w:rPr>
                <w:rFonts w:ascii="Arial" w:eastAsia="Calibri" w:hAnsi="Arial" w:cs="Arial"/>
                <w:b/>
                <w:sz w:val="20"/>
                <w:szCs w:val="20"/>
                <w:lang w:eastAsia="en-US"/>
              </w:rPr>
              <w:t>Currículum</w:t>
            </w:r>
            <w:r w:rsidRPr="00FB77FE">
              <w:rPr>
                <w:rFonts w:ascii="Arial" w:eastAsia="Calibri" w:hAnsi="Arial" w:cs="Arial"/>
                <w:bCs/>
                <w:sz w:val="20"/>
                <w:szCs w:val="20"/>
                <w:lang w:eastAsia="en-US"/>
              </w:rPr>
              <w:t xml:space="preserve"> Vitae del </w:t>
            </w:r>
            <w:r w:rsidRPr="00FB77FE">
              <w:rPr>
                <w:rFonts w:ascii="Arial" w:eastAsia="Calibri" w:hAnsi="Arial" w:cs="Arial"/>
                <w:b/>
                <w:sz w:val="20"/>
                <w:szCs w:val="20"/>
                <w:lang w:eastAsia="en-US"/>
              </w:rPr>
              <w:t>Gerente</w:t>
            </w:r>
            <w:r w:rsidRPr="00FB77FE">
              <w:rPr>
                <w:rFonts w:ascii="Arial" w:eastAsia="Calibri" w:hAnsi="Arial" w:cs="Arial"/>
                <w:bCs/>
                <w:sz w:val="20"/>
                <w:szCs w:val="20"/>
                <w:lang w:eastAsia="en-US"/>
              </w:rPr>
              <w:t xml:space="preserve"> para el </w:t>
            </w:r>
            <w:r w:rsidRPr="00FB77FE">
              <w:rPr>
                <w:rFonts w:ascii="Arial" w:eastAsia="Calibri" w:hAnsi="Arial" w:cs="Arial"/>
                <w:bCs/>
                <w:sz w:val="20"/>
                <w:szCs w:val="20"/>
                <w:lang w:val="es-ES_tradnl" w:eastAsia="en-US"/>
              </w:rPr>
              <w:t xml:space="preserve">Servicio Administrado para la Gestión Operativa de la Coordinación de Monitoreo, Contacto y Riesgo Tecnológico </w:t>
            </w:r>
            <w:r w:rsidRPr="00FB77FE" w:rsidDel="00440278">
              <w:rPr>
                <w:rFonts w:ascii="Arial" w:eastAsia="Calibri" w:hAnsi="Arial" w:cs="Arial"/>
                <w:bCs/>
                <w:sz w:val="20"/>
                <w:szCs w:val="20"/>
                <w:lang w:eastAsia="en-US"/>
              </w:rPr>
              <w:t>(</w:t>
            </w:r>
            <w:r w:rsidRPr="00FB77FE">
              <w:rPr>
                <w:rFonts w:ascii="Arial" w:eastAsia="Calibri" w:hAnsi="Arial" w:cs="Arial"/>
                <w:bCs/>
                <w:sz w:val="20"/>
                <w:szCs w:val="20"/>
                <w:lang w:eastAsia="en-US"/>
              </w:rPr>
              <w:t>Project Manager)</w:t>
            </w:r>
          </w:p>
        </w:tc>
      </w:tr>
      <w:tr w:rsidR="00011AF4" w:rsidRPr="00F040CB" w14:paraId="7F95E0F1" w14:textId="77777777" w:rsidTr="00011AF4">
        <w:trPr>
          <w:trHeight w:val="438"/>
        </w:trPr>
        <w:tc>
          <w:tcPr>
            <w:tcW w:w="2276" w:type="dxa"/>
          </w:tcPr>
          <w:p w14:paraId="76A022A5" w14:textId="21C37C14" w:rsidR="00011AF4" w:rsidRPr="00C4728D" w:rsidRDefault="00011AF4" w:rsidP="00011AF4">
            <w:pPr>
              <w:jc w:val="center"/>
              <w:rPr>
                <w:rFonts w:ascii="Arial" w:hAnsi="Arial" w:cs="Arial"/>
                <w:color w:val="000000"/>
                <w:sz w:val="20"/>
                <w:szCs w:val="20"/>
              </w:rPr>
            </w:pPr>
            <w:r>
              <w:rPr>
                <w:rFonts w:ascii="Arial" w:hAnsi="Arial" w:cs="Arial"/>
                <w:color w:val="000000"/>
                <w:sz w:val="20"/>
                <w:szCs w:val="20"/>
              </w:rPr>
              <w:t>Al inicio del servicio</w:t>
            </w:r>
          </w:p>
        </w:tc>
        <w:tc>
          <w:tcPr>
            <w:tcW w:w="3686" w:type="dxa"/>
            <w:shd w:val="clear" w:color="auto" w:fill="auto"/>
          </w:tcPr>
          <w:p w14:paraId="1C7C540F" w14:textId="36766226" w:rsidR="00011AF4" w:rsidRPr="00FB77FE" w:rsidRDefault="00011AF4" w:rsidP="00011AF4">
            <w:pPr>
              <w:jc w:val="center"/>
              <w:rPr>
                <w:rFonts w:ascii="Arial" w:hAnsi="Arial" w:cs="Arial"/>
                <w:color w:val="000000"/>
                <w:sz w:val="20"/>
                <w:szCs w:val="20"/>
              </w:rPr>
            </w:pPr>
            <w:r w:rsidRPr="00FB77FE">
              <w:rPr>
                <w:rFonts w:ascii="Arial" w:hAnsi="Arial" w:cs="Arial"/>
                <w:color w:val="000000"/>
                <w:sz w:val="20"/>
                <w:szCs w:val="20"/>
              </w:rPr>
              <w:t>Administrativo</w:t>
            </w:r>
          </w:p>
        </w:tc>
        <w:tc>
          <w:tcPr>
            <w:tcW w:w="2866" w:type="dxa"/>
            <w:shd w:val="clear" w:color="auto" w:fill="auto"/>
            <w:vAlign w:val="center"/>
          </w:tcPr>
          <w:p w14:paraId="68B1945F" w14:textId="3DD607EC" w:rsidR="00011AF4" w:rsidRPr="00FB77FE" w:rsidRDefault="00011AF4" w:rsidP="00011AF4">
            <w:pPr>
              <w:jc w:val="both"/>
              <w:rPr>
                <w:rFonts w:ascii="Arial" w:hAnsi="Arial" w:cs="Arial"/>
                <w:bCs/>
                <w:color w:val="000000"/>
                <w:sz w:val="20"/>
                <w:szCs w:val="20"/>
              </w:rPr>
            </w:pPr>
            <w:r w:rsidRPr="00FB77FE">
              <w:rPr>
                <w:rFonts w:ascii="Arial" w:eastAsia="Calibri" w:hAnsi="Arial" w:cs="Arial"/>
                <w:b/>
                <w:sz w:val="20"/>
                <w:szCs w:val="20"/>
                <w:lang w:eastAsia="en-US"/>
              </w:rPr>
              <w:t>Currículum</w:t>
            </w:r>
            <w:r w:rsidRPr="00FB77FE">
              <w:rPr>
                <w:rFonts w:ascii="Arial" w:eastAsia="Calibri" w:hAnsi="Arial" w:cs="Arial"/>
                <w:bCs/>
                <w:sz w:val="20"/>
                <w:szCs w:val="20"/>
                <w:lang w:eastAsia="en-US"/>
              </w:rPr>
              <w:t xml:space="preserve"> Vitae del </w:t>
            </w:r>
            <w:r w:rsidRPr="00FB77FE">
              <w:rPr>
                <w:rFonts w:ascii="Arial" w:eastAsia="Calibri" w:hAnsi="Arial" w:cs="Arial"/>
                <w:b/>
                <w:sz w:val="20"/>
                <w:szCs w:val="20"/>
                <w:lang w:eastAsia="en-US"/>
              </w:rPr>
              <w:t xml:space="preserve">Coordinador, </w:t>
            </w:r>
            <w:r w:rsidRPr="00FB77FE">
              <w:rPr>
                <w:rFonts w:ascii="Arial" w:eastAsia="Calibri" w:hAnsi="Arial" w:cs="Arial"/>
                <w:bCs/>
                <w:sz w:val="20"/>
                <w:szCs w:val="20"/>
                <w:lang w:eastAsia="en-US"/>
              </w:rPr>
              <w:t xml:space="preserve"> para el </w:t>
            </w:r>
            <w:r w:rsidRPr="00FB77FE">
              <w:rPr>
                <w:rFonts w:ascii="Arial" w:eastAsia="Calibri" w:hAnsi="Arial" w:cs="Arial"/>
                <w:bCs/>
                <w:sz w:val="20"/>
                <w:szCs w:val="20"/>
                <w:lang w:val="es-ES_tradnl" w:eastAsia="en-US"/>
              </w:rPr>
              <w:lastRenderedPageBreak/>
              <w:t>Servicio Administrado para la Gestión Operativa de la Coordinación de Monitoreo, Contacto y Riesgo Tecnológico</w:t>
            </w:r>
          </w:p>
        </w:tc>
      </w:tr>
      <w:tr w:rsidR="00011AF4" w:rsidRPr="00F040CB" w14:paraId="69296CEC" w14:textId="77777777" w:rsidTr="00011AF4">
        <w:trPr>
          <w:trHeight w:val="438"/>
        </w:trPr>
        <w:tc>
          <w:tcPr>
            <w:tcW w:w="2276" w:type="dxa"/>
          </w:tcPr>
          <w:p w14:paraId="497760F3" w14:textId="13F39AA2" w:rsidR="00011AF4" w:rsidRPr="00C4728D" w:rsidRDefault="00011AF4" w:rsidP="00011AF4">
            <w:pPr>
              <w:jc w:val="center"/>
              <w:rPr>
                <w:rFonts w:ascii="Arial" w:hAnsi="Arial" w:cs="Arial"/>
                <w:color w:val="000000"/>
                <w:sz w:val="20"/>
                <w:szCs w:val="20"/>
              </w:rPr>
            </w:pPr>
            <w:r>
              <w:rPr>
                <w:rFonts w:ascii="Arial" w:hAnsi="Arial" w:cs="Arial"/>
                <w:color w:val="000000"/>
                <w:sz w:val="20"/>
                <w:szCs w:val="20"/>
              </w:rPr>
              <w:lastRenderedPageBreak/>
              <w:t>Al inicio del servicio</w:t>
            </w:r>
          </w:p>
        </w:tc>
        <w:tc>
          <w:tcPr>
            <w:tcW w:w="3686" w:type="dxa"/>
            <w:shd w:val="clear" w:color="auto" w:fill="auto"/>
          </w:tcPr>
          <w:p w14:paraId="637B892E" w14:textId="785E01C8" w:rsidR="00011AF4" w:rsidRPr="00FB77FE" w:rsidRDefault="00011AF4" w:rsidP="00011AF4">
            <w:pPr>
              <w:jc w:val="center"/>
              <w:rPr>
                <w:rFonts w:ascii="Arial" w:hAnsi="Arial" w:cs="Arial"/>
                <w:color w:val="000000"/>
                <w:sz w:val="20"/>
                <w:szCs w:val="20"/>
              </w:rPr>
            </w:pPr>
            <w:r w:rsidRPr="00FB77FE">
              <w:rPr>
                <w:rFonts w:ascii="Arial" w:hAnsi="Arial" w:cs="Arial"/>
                <w:color w:val="000000"/>
                <w:sz w:val="20"/>
                <w:szCs w:val="20"/>
              </w:rPr>
              <w:t>Administrativo</w:t>
            </w:r>
          </w:p>
        </w:tc>
        <w:tc>
          <w:tcPr>
            <w:tcW w:w="2866" w:type="dxa"/>
            <w:shd w:val="clear" w:color="auto" w:fill="auto"/>
            <w:vAlign w:val="center"/>
          </w:tcPr>
          <w:p w14:paraId="154A9456" w14:textId="62C44B4A" w:rsidR="00011AF4" w:rsidRPr="00FB77FE" w:rsidRDefault="00011AF4" w:rsidP="00011AF4">
            <w:pPr>
              <w:jc w:val="both"/>
              <w:rPr>
                <w:rFonts w:ascii="Arial" w:hAnsi="Arial" w:cs="Arial"/>
                <w:color w:val="000000"/>
                <w:sz w:val="20"/>
                <w:szCs w:val="20"/>
              </w:rPr>
            </w:pPr>
            <w:r w:rsidRPr="00FB77FE">
              <w:rPr>
                <w:rFonts w:ascii="Arial" w:eastAsia="Calibri" w:hAnsi="Arial" w:cs="Arial"/>
                <w:b/>
                <w:bCs/>
                <w:sz w:val="20"/>
                <w:szCs w:val="20"/>
                <w:lang w:eastAsia="en-US"/>
              </w:rPr>
              <w:t>Plantilla</w:t>
            </w:r>
            <w:r w:rsidRPr="00FB77FE">
              <w:rPr>
                <w:rFonts w:ascii="Arial" w:eastAsia="Calibri" w:hAnsi="Arial" w:cs="Arial"/>
                <w:sz w:val="20"/>
                <w:szCs w:val="20"/>
                <w:lang w:eastAsia="en-US"/>
              </w:rPr>
              <w:t xml:space="preserve"> de todos los </w:t>
            </w:r>
            <w:r w:rsidRPr="00FB77FE">
              <w:rPr>
                <w:rFonts w:ascii="Arial" w:eastAsia="Calibri" w:hAnsi="Arial" w:cs="Arial"/>
                <w:b/>
                <w:bCs/>
                <w:sz w:val="20"/>
                <w:szCs w:val="20"/>
                <w:lang w:eastAsia="en-US"/>
              </w:rPr>
              <w:t>recursos especializados</w:t>
            </w:r>
            <w:r w:rsidRPr="00FB77FE">
              <w:rPr>
                <w:rFonts w:ascii="Arial" w:eastAsia="Calibri" w:hAnsi="Arial" w:cs="Arial"/>
                <w:sz w:val="20"/>
                <w:szCs w:val="20"/>
                <w:lang w:eastAsia="en-US"/>
              </w:rPr>
              <w:t xml:space="preserve"> para la operación del Servicio Administrado para la Gestión Operativa de la Coordinación de Monitoreo, Contacto y Riesgo Tecnológico, acompañado de sus respectivas fichas curriculares que incluya al menos domicilio y medios de contacto, los estudios realizados, licenciatura o ingeniería en sistemas o carrera a fin, datos de empleos anteriores y referencias de éstos. Descripción de las constancias que acrediten los conocimientos/certificaciones y experiencia requerida, así como comprobante de estudios (cédula profesional), antecedentes laborales.</w:t>
            </w:r>
          </w:p>
        </w:tc>
      </w:tr>
      <w:tr w:rsidR="00011AF4" w:rsidRPr="00F040CB" w14:paraId="74C188C3" w14:textId="77777777" w:rsidTr="00011AF4">
        <w:trPr>
          <w:trHeight w:val="438"/>
        </w:trPr>
        <w:tc>
          <w:tcPr>
            <w:tcW w:w="2276" w:type="dxa"/>
          </w:tcPr>
          <w:p w14:paraId="3AC67A4C" w14:textId="74A30790" w:rsidR="00011AF4" w:rsidRPr="00C4728D" w:rsidRDefault="00011AF4" w:rsidP="00011AF4">
            <w:pPr>
              <w:jc w:val="center"/>
              <w:rPr>
                <w:rFonts w:ascii="Arial" w:hAnsi="Arial" w:cs="Arial"/>
                <w:color w:val="000000"/>
                <w:sz w:val="20"/>
                <w:szCs w:val="20"/>
              </w:rPr>
            </w:pPr>
            <w:r>
              <w:rPr>
                <w:rFonts w:ascii="Arial" w:hAnsi="Arial" w:cs="Arial"/>
                <w:color w:val="000000"/>
                <w:sz w:val="20"/>
                <w:szCs w:val="20"/>
              </w:rPr>
              <w:t>Al inicio del servicio</w:t>
            </w:r>
          </w:p>
        </w:tc>
        <w:tc>
          <w:tcPr>
            <w:tcW w:w="3686" w:type="dxa"/>
            <w:shd w:val="clear" w:color="auto" w:fill="auto"/>
          </w:tcPr>
          <w:p w14:paraId="1C8C8B64" w14:textId="03CF1788" w:rsidR="00011AF4" w:rsidRPr="00A35B13" w:rsidRDefault="00011AF4" w:rsidP="00011AF4">
            <w:pPr>
              <w:jc w:val="center"/>
              <w:rPr>
                <w:rFonts w:ascii="Arial" w:hAnsi="Arial" w:cs="Arial"/>
                <w:color w:val="000000"/>
                <w:sz w:val="20"/>
                <w:szCs w:val="20"/>
              </w:rPr>
            </w:pPr>
            <w:r w:rsidRPr="00A35B13">
              <w:rPr>
                <w:rFonts w:ascii="Arial" w:hAnsi="Arial" w:cs="Arial"/>
                <w:color w:val="000000"/>
                <w:sz w:val="20"/>
                <w:szCs w:val="20"/>
              </w:rPr>
              <w:t>Operativo</w:t>
            </w:r>
          </w:p>
        </w:tc>
        <w:tc>
          <w:tcPr>
            <w:tcW w:w="2866" w:type="dxa"/>
            <w:shd w:val="clear" w:color="auto" w:fill="auto"/>
            <w:vAlign w:val="center"/>
          </w:tcPr>
          <w:p w14:paraId="56CC4009" w14:textId="5B1C6E66" w:rsidR="00011AF4" w:rsidRPr="00FB77FE" w:rsidRDefault="00011AF4" w:rsidP="00011AF4">
            <w:pPr>
              <w:jc w:val="both"/>
              <w:rPr>
                <w:rFonts w:ascii="Arial" w:hAnsi="Arial" w:cs="Arial"/>
                <w:color w:val="000000"/>
                <w:sz w:val="20"/>
                <w:szCs w:val="20"/>
              </w:rPr>
            </w:pPr>
            <w:r w:rsidRPr="00A35B13">
              <w:rPr>
                <w:rFonts w:ascii="Arial" w:hAnsi="Arial" w:cs="Arial"/>
                <w:color w:val="000000"/>
                <w:sz w:val="20"/>
                <w:szCs w:val="20"/>
              </w:rPr>
              <w:t xml:space="preserve">Listado del </w:t>
            </w:r>
            <w:r w:rsidRPr="00A35B13">
              <w:rPr>
                <w:rFonts w:ascii="Arial" w:hAnsi="Arial" w:cs="Arial"/>
                <w:b/>
                <w:bCs/>
                <w:color w:val="000000"/>
                <w:sz w:val="20"/>
                <w:szCs w:val="20"/>
              </w:rPr>
              <w:t>equipo de cómputo</w:t>
            </w:r>
            <w:r w:rsidRPr="00A35B13">
              <w:rPr>
                <w:rFonts w:ascii="Arial" w:hAnsi="Arial" w:cs="Arial"/>
                <w:color w:val="000000"/>
                <w:sz w:val="20"/>
                <w:szCs w:val="20"/>
              </w:rPr>
              <w:t xml:space="preserve"> con las especificaciones técnicas mínimas o superiores de los equipos de cómputo portátiles </w:t>
            </w:r>
            <w:r w:rsidR="00FB77FE">
              <w:rPr>
                <w:rFonts w:ascii="Arial" w:hAnsi="Arial" w:cs="Arial"/>
                <w:color w:val="000000"/>
                <w:sz w:val="20"/>
                <w:szCs w:val="20"/>
              </w:rPr>
              <w:t xml:space="preserve">descritas en el Anexo Técnico </w:t>
            </w:r>
            <w:r w:rsidRPr="00FB77FE">
              <w:rPr>
                <w:rFonts w:ascii="Arial" w:hAnsi="Arial" w:cs="Arial"/>
                <w:color w:val="000000"/>
                <w:sz w:val="20"/>
                <w:szCs w:val="20"/>
              </w:rPr>
              <w:t xml:space="preserve">asignados a los recursos especializados del </w:t>
            </w:r>
            <w:r w:rsidRPr="00FB77FE">
              <w:rPr>
                <w:rFonts w:ascii="Arial" w:hAnsi="Arial" w:cs="Arial"/>
                <w:bCs/>
                <w:color w:val="000000"/>
                <w:sz w:val="20"/>
                <w:szCs w:val="20"/>
                <w:lang w:val="es-ES_tradnl"/>
              </w:rPr>
              <w:t>Servicio Administrado para la Gestión Operativa de la Coordinación de Monitoreo, Contacto y Riesgo Tecnológico .</w:t>
            </w:r>
          </w:p>
        </w:tc>
      </w:tr>
      <w:tr w:rsidR="00011AF4" w:rsidRPr="00F040CB" w14:paraId="4364AE09" w14:textId="77777777" w:rsidTr="00011AF4">
        <w:trPr>
          <w:trHeight w:val="438"/>
        </w:trPr>
        <w:tc>
          <w:tcPr>
            <w:tcW w:w="2276" w:type="dxa"/>
          </w:tcPr>
          <w:p w14:paraId="4015BE1F" w14:textId="3783E09B" w:rsidR="00011AF4" w:rsidRPr="00C4728D" w:rsidRDefault="00011AF4" w:rsidP="00011AF4">
            <w:pPr>
              <w:jc w:val="center"/>
              <w:rPr>
                <w:rFonts w:ascii="Arial" w:hAnsi="Arial" w:cs="Arial"/>
                <w:color w:val="000000"/>
                <w:sz w:val="20"/>
                <w:szCs w:val="20"/>
              </w:rPr>
            </w:pPr>
            <w:r>
              <w:rPr>
                <w:rFonts w:ascii="Arial" w:hAnsi="Arial" w:cs="Arial"/>
                <w:color w:val="000000"/>
                <w:sz w:val="20"/>
                <w:szCs w:val="20"/>
              </w:rPr>
              <w:t>Al inicio del servicio</w:t>
            </w:r>
          </w:p>
        </w:tc>
        <w:tc>
          <w:tcPr>
            <w:tcW w:w="3686" w:type="dxa"/>
            <w:shd w:val="clear" w:color="auto" w:fill="auto"/>
            <w:vAlign w:val="center"/>
          </w:tcPr>
          <w:p w14:paraId="24BDED45" w14:textId="6B4E90CB" w:rsidR="00011AF4" w:rsidRPr="00FB77FE" w:rsidRDefault="00011AF4" w:rsidP="00011AF4">
            <w:pPr>
              <w:jc w:val="center"/>
              <w:rPr>
                <w:rFonts w:ascii="Arial" w:hAnsi="Arial" w:cs="Arial"/>
                <w:color w:val="000000"/>
                <w:sz w:val="20"/>
                <w:szCs w:val="20"/>
              </w:rPr>
            </w:pPr>
            <w:r w:rsidRPr="00FB77FE">
              <w:rPr>
                <w:rFonts w:ascii="Arial" w:hAnsi="Arial" w:cs="Arial"/>
                <w:color w:val="000000"/>
                <w:sz w:val="20"/>
                <w:szCs w:val="20"/>
              </w:rPr>
              <w:t>Operativo</w:t>
            </w:r>
          </w:p>
        </w:tc>
        <w:tc>
          <w:tcPr>
            <w:tcW w:w="2866" w:type="dxa"/>
            <w:shd w:val="clear" w:color="auto" w:fill="auto"/>
            <w:vAlign w:val="center"/>
          </w:tcPr>
          <w:p w14:paraId="25442C50" w14:textId="0050DC3B" w:rsidR="00011AF4" w:rsidRPr="00FB77FE" w:rsidRDefault="00011AF4" w:rsidP="00011AF4">
            <w:pPr>
              <w:jc w:val="both"/>
              <w:rPr>
                <w:rFonts w:ascii="Arial" w:hAnsi="Arial" w:cs="Arial"/>
                <w:color w:val="000000"/>
                <w:sz w:val="20"/>
                <w:szCs w:val="20"/>
              </w:rPr>
            </w:pPr>
            <w:r w:rsidRPr="00FB77FE">
              <w:rPr>
                <w:rFonts w:ascii="Arial" w:hAnsi="Arial" w:cs="Arial"/>
                <w:b/>
                <w:bCs/>
                <w:color w:val="000000"/>
                <w:sz w:val="20"/>
                <w:szCs w:val="20"/>
              </w:rPr>
              <w:t>Plan de Continuidad Operativa</w:t>
            </w:r>
            <w:r w:rsidRPr="00FB77FE">
              <w:rPr>
                <w:rFonts w:ascii="Arial" w:hAnsi="Arial" w:cs="Arial"/>
                <w:color w:val="000000"/>
                <w:sz w:val="20"/>
                <w:szCs w:val="20"/>
              </w:rPr>
              <w:t xml:space="preserve"> que contenga como objetivo, minimizar el impacto operativo del Servicio</w:t>
            </w:r>
            <w:r w:rsidRPr="00FB77FE">
              <w:rPr>
                <w:rFonts w:ascii="Arial" w:eastAsia="Calibri" w:hAnsi="Arial" w:cs="Arial"/>
                <w:sz w:val="20"/>
                <w:szCs w:val="20"/>
                <w:lang w:eastAsia="en-US"/>
              </w:rPr>
              <w:t xml:space="preserve"> por causas originadas por desastres naturales, errores humanos o fallas técnicas</w:t>
            </w:r>
          </w:p>
        </w:tc>
      </w:tr>
      <w:tr w:rsidR="00C4728D" w:rsidRPr="00F040CB" w14:paraId="778418E0" w14:textId="77777777" w:rsidTr="00C4728D">
        <w:trPr>
          <w:trHeight w:val="438"/>
        </w:trPr>
        <w:tc>
          <w:tcPr>
            <w:tcW w:w="2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29EE847F" w14:textId="1B31D89E" w:rsidR="00C4728D" w:rsidRPr="00C4728D" w:rsidRDefault="00C4728D" w:rsidP="00C4728D">
            <w:pPr>
              <w:jc w:val="center"/>
              <w:rPr>
                <w:rFonts w:ascii="Arial" w:eastAsia="Calibri" w:hAnsi="Arial" w:cs="Arial"/>
                <w:sz w:val="20"/>
                <w:szCs w:val="20"/>
                <w:lang w:eastAsia="es-MX"/>
              </w:rPr>
            </w:pPr>
            <w:r w:rsidRPr="00F040CB">
              <w:rPr>
                <w:rFonts w:ascii="Arial" w:eastAsia="Calibri" w:hAnsi="Arial" w:cs="Arial"/>
                <w:b/>
                <w:sz w:val="20"/>
                <w:szCs w:val="20"/>
                <w:lang w:eastAsia="es-MX"/>
              </w:rPr>
              <w:t>Nivel de Servicio</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59077608" w14:textId="3513213C" w:rsidR="00C4728D" w:rsidRPr="00F040CB" w:rsidRDefault="00C4728D" w:rsidP="00011AF4">
            <w:pPr>
              <w:jc w:val="center"/>
              <w:rPr>
                <w:rFonts w:ascii="Arial" w:eastAsia="Calibri" w:hAnsi="Arial" w:cs="Arial"/>
                <w:b/>
                <w:sz w:val="20"/>
                <w:szCs w:val="20"/>
                <w:lang w:eastAsia="es-MX"/>
              </w:rPr>
            </w:pPr>
            <w:r w:rsidRPr="00F040CB">
              <w:rPr>
                <w:rFonts w:ascii="Arial" w:eastAsia="Calibri" w:hAnsi="Arial" w:cs="Arial"/>
                <w:b/>
                <w:sz w:val="20"/>
                <w:szCs w:val="20"/>
                <w:lang w:eastAsia="es-MX"/>
              </w:rPr>
              <w:t>Componente al que aplica</w:t>
            </w:r>
          </w:p>
        </w:tc>
        <w:tc>
          <w:tcPr>
            <w:tcW w:w="28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AADB" w:themeFill="accent1" w:themeFillTint="99"/>
            <w:vAlign w:val="center"/>
          </w:tcPr>
          <w:p w14:paraId="0E47E760" w14:textId="39EEBF22" w:rsidR="00C4728D" w:rsidRPr="00A35B13" w:rsidRDefault="00C4728D" w:rsidP="00011AF4">
            <w:pPr>
              <w:jc w:val="center"/>
              <w:rPr>
                <w:rFonts w:ascii="Arial" w:eastAsia="Calibri" w:hAnsi="Arial" w:cs="Arial"/>
                <w:b/>
                <w:sz w:val="20"/>
                <w:szCs w:val="20"/>
                <w:lang w:eastAsia="es-MX"/>
              </w:rPr>
            </w:pPr>
            <w:r w:rsidRPr="00F040CB">
              <w:rPr>
                <w:rFonts w:ascii="Arial" w:eastAsia="Calibri" w:hAnsi="Arial" w:cs="Arial"/>
                <w:b/>
                <w:sz w:val="20"/>
                <w:szCs w:val="20"/>
                <w:lang w:eastAsia="es-MX"/>
              </w:rPr>
              <w:t>Especificación</w:t>
            </w:r>
          </w:p>
        </w:tc>
      </w:tr>
    </w:tbl>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3612"/>
        <w:gridCol w:w="2953"/>
      </w:tblGrid>
      <w:tr w:rsidR="00EF1DBA" w:rsidRPr="00F040CB" w14:paraId="5D719954" w14:textId="77777777" w:rsidTr="00011AF4">
        <w:trPr>
          <w:trHeight w:val="438"/>
          <w:jc w:val="center"/>
        </w:trPr>
        <w:tc>
          <w:tcPr>
            <w:tcW w:w="2263" w:type="dxa"/>
            <w:tcBorders>
              <w:top w:val="single" w:sz="4" w:space="0" w:color="000000" w:themeColor="text1"/>
            </w:tcBorders>
            <w:shd w:val="clear" w:color="auto" w:fill="auto"/>
          </w:tcPr>
          <w:p w14:paraId="537F914F" w14:textId="77777777" w:rsidR="00FF35CE" w:rsidRPr="00A35B13" w:rsidRDefault="00FF35CE" w:rsidP="00E07387">
            <w:pPr>
              <w:jc w:val="center"/>
              <w:rPr>
                <w:rFonts w:ascii="Arial" w:eastAsia="Calibri" w:hAnsi="Arial" w:cs="Arial"/>
                <w:bCs/>
                <w:sz w:val="20"/>
                <w:szCs w:val="20"/>
                <w:lang w:eastAsia="es-MX"/>
              </w:rPr>
            </w:pPr>
          </w:p>
          <w:p w14:paraId="0C6626AB" w14:textId="77777777" w:rsidR="00FF35CE" w:rsidRPr="00A35B13" w:rsidRDefault="00FF35CE" w:rsidP="00E07387">
            <w:pPr>
              <w:jc w:val="center"/>
              <w:rPr>
                <w:rFonts w:ascii="Arial" w:eastAsia="Calibri" w:hAnsi="Arial" w:cs="Arial"/>
                <w:bCs/>
                <w:sz w:val="20"/>
                <w:szCs w:val="20"/>
                <w:lang w:eastAsia="es-MX"/>
              </w:rPr>
            </w:pPr>
          </w:p>
          <w:p w14:paraId="268194D4" w14:textId="77777777" w:rsidR="00FF35CE" w:rsidRPr="00A35B13" w:rsidRDefault="00FF35CE" w:rsidP="00E07387">
            <w:pPr>
              <w:jc w:val="center"/>
              <w:rPr>
                <w:rFonts w:ascii="Arial" w:eastAsia="Calibri" w:hAnsi="Arial" w:cs="Arial"/>
                <w:bCs/>
                <w:sz w:val="20"/>
                <w:szCs w:val="20"/>
                <w:lang w:eastAsia="es-MX"/>
              </w:rPr>
            </w:pPr>
          </w:p>
          <w:p w14:paraId="728A0913" w14:textId="12D5F1E8" w:rsidR="00EF1DBA" w:rsidRPr="00A35B13" w:rsidRDefault="00F06EFF" w:rsidP="00E07387">
            <w:pPr>
              <w:jc w:val="center"/>
              <w:rPr>
                <w:rFonts w:ascii="Arial" w:eastAsia="Calibri" w:hAnsi="Arial" w:cs="Arial"/>
                <w:bCs/>
                <w:sz w:val="20"/>
                <w:szCs w:val="20"/>
                <w:lang w:eastAsia="es-MX"/>
              </w:rPr>
            </w:pPr>
            <w:r w:rsidRPr="00A35B13">
              <w:rPr>
                <w:rFonts w:ascii="Arial" w:eastAsia="Calibri" w:hAnsi="Arial" w:cs="Arial"/>
                <w:bCs/>
                <w:sz w:val="20"/>
                <w:szCs w:val="20"/>
                <w:lang w:eastAsia="es-MX"/>
              </w:rPr>
              <w:t>Mensual</w:t>
            </w:r>
            <w:r w:rsidR="00E95CC1" w:rsidRPr="00A35B13">
              <w:rPr>
                <w:rFonts w:ascii="Arial" w:eastAsia="Calibri" w:hAnsi="Arial" w:cs="Arial"/>
                <w:bCs/>
                <w:sz w:val="20"/>
                <w:szCs w:val="20"/>
                <w:lang w:eastAsia="es-MX"/>
              </w:rPr>
              <w:t xml:space="preserve">, los primeros 5 días </w:t>
            </w:r>
            <w:r w:rsidR="00E0602D" w:rsidRPr="00A35B13">
              <w:rPr>
                <w:rFonts w:ascii="Arial" w:eastAsia="Calibri" w:hAnsi="Arial" w:cs="Arial"/>
                <w:bCs/>
                <w:sz w:val="20"/>
                <w:szCs w:val="20"/>
                <w:lang w:eastAsia="es-MX"/>
              </w:rPr>
              <w:t xml:space="preserve">hábiles </w:t>
            </w:r>
            <w:r w:rsidR="00E95CC1" w:rsidRPr="00A35B13">
              <w:rPr>
                <w:rFonts w:ascii="Arial" w:eastAsia="Calibri" w:hAnsi="Arial" w:cs="Arial"/>
                <w:bCs/>
                <w:sz w:val="20"/>
                <w:szCs w:val="20"/>
                <w:lang w:eastAsia="es-MX"/>
              </w:rPr>
              <w:t>de cada mes</w:t>
            </w:r>
            <w:r w:rsidR="00114F54" w:rsidRPr="00A35B13">
              <w:rPr>
                <w:rFonts w:ascii="Arial" w:eastAsia="Calibri" w:hAnsi="Arial" w:cs="Arial"/>
                <w:bCs/>
                <w:sz w:val="20"/>
                <w:szCs w:val="20"/>
                <w:lang w:eastAsia="es-MX"/>
              </w:rPr>
              <w:t xml:space="preserve">, al </w:t>
            </w:r>
            <w:r w:rsidR="00114F54" w:rsidRPr="00A35B13">
              <w:rPr>
                <w:rFonts w:ascii="Arial" w:eastAsia="Calibri" w:hAnsi="Arial" w:cs="Arial"/>
                <w:b/>
                <w:sz w:val="20"/>
                <w:szCs w:val="20"/>
                <w:lang w:eastAsia="es-MX"/>
              </w:rPr>
              <w:t>Administrador del Contrato</w:t>
            </w:r>
          </w:p>
        </w:tc>
        <w:tc>
          <w:tcPr>
            <w:tcW w:w="3612" w:type="dxa"/>
            <w:tcBorders>
              <w:top w:val="single" w:sz="4" w:space="0" w:color="000000" w:themeColor="text1"/>
            </w:tcBorders>
            <w:shd w:val="clear" w:color="auto" w:fill="auto"/>
          </w:tcPr>
          <w:p w14:paraId="6862E510" w14:textId="77777777" w:rsidR="00FF35CE" w:rsidRPr="00A35B13" w:rsidRDefault="00FF35CE" w:rsidP="00F06EFF">
            <w:pPr>
              <w:jc w:val="center"/>
              <w:rPr>
                <w:rFonts w:ascii="Arial" w:eastAsia="Calibri" w:hAnsi="Arial" w:cs="Arial"/>
                <w:bCs/>
                <w:sz w:val="20"/>
                <w:szCs w:val="20"/>
                <w:lang w:eastAsia="es-MX"/>
              </w:rPr>
            </w:pPr>
          </w:p>
          <w:p w14:paraId="072DC36E" w14:textId="77777777" w:rsidR="00FF35CE" w:rsidRPr="00A35B13" w:rsidRDefault="00FF35CE" w:rsidP="00F06EFF">
            <w:pPr>
              <w:jc w:val="center"/>
              <w:rPr>
                <w:rFonts w:ascii="Arial" w:eastAsia="Calibri" w:hAnsi="Arial" w:cs="Arial"/>
                <w:bCs/>
                <w:sz w:val="20"/>
                <w:szCs w:val="20"/>
                <w:lang w:eastAsia="es-MX"/>
              </w:rPr>
            </w:pPr>
          </w:p>
          <w:p w14:paraId="320CCE91" w14:textId="77777777" w:rsidR="00FF35CE" w:rsidRPr="00A35B13" w:rsidRDefault="00FF35CE" w:rsidP="00F06EFF">
            <w:pPr>
              <w:jc w:val="center"/>
              <w:rPr>
                <w:rFonts w:ascii="Arial" w:eastAsia="Calibri" w:hAnsi="Arial" w:cs="Arial"/>
                <w:bCs/>
                <w:sz w:val="20"/>
                <w:szCs w:val="20"/>
                <w:lang w:eastAsia="es-MX"/>
              </w:rPr>
            </w:pPr>
          </w:p>
          <w:p w14:paraId="348B1929" w14:textId="01AF02D8" w:rsidR="00EF1DBA" w:rsidRPr="00A35B13" w:rsidRDefault="008C6088" w:rsidP="00F06EFF">
            <w:pPr>
              <w:jc w:val="center"/>
              <w:rPr>
                <w:rFonts w:ascii="Arial" w:eastAsia="Calibri" w:hAnsi="Arial" w:cs="Arial"/>
                <w:bCs/>
                <w:sz w:val="20"/>
                <w:szCs w:val="20"/>
                <w:lang w:eastAsia="es-MX"/>
              </w:rPr>
            </w:pPr>
            <w:r w:rsidRPr="00A35B13">
              <w:rPr>
                <w:rFonts w:ascii="Arial" w:eastAsia="Calibri" w:hAnsi="Arial" w:cs="Arial"/>
                <w:bCs/>
                <w:sz w:val="20"/>
                <w:szCs w:val="20"/>
                <w:lang w:eastAsia="es-MX"/>
              </w:rPr>
              <w:t>Operativo</w:t>
            </w:r>
          </w:p>
        </w:tc>
        <w:tc>
          <w:tcPr>
            <w:tcW w:w="2953" w:type="dxa"/>
            <w:tcBorders>
              <w:top w:val="single" w:sz="4" w:space="0" w:color="000000" w:themeColor="text1"/>
            </w:tcBorders>
            <w:shd w:val="clear" w:color="auto" w:fill="auto"/>
          </w:tcPr>
          <w:p w14:paraId="57511A7A" w14:textId="0A18D379" w:rsidR="00EF1DBA" w:rsidRPr="00A35B13" w:rsidRDefault="001A42A3" w:rsidP="00F06EFF">
            <w:pPr>
              <w:rPr>
                <w:rFonts w:ascii="Arial" w:eastAsia="Calibri" w:hAnsi="Arial" w:cs="Arial"/>
                <w:bCs/>
                <w:sz w:val="20"/>
                <w:szCs w:val="20"/>
                <w:lang w:eastAsia="es-MX"/>
              </w:rPr>
            </w:pPr>
            <w:r w:rsidRPr="00A35B13">
              <w:rPr>
                <w:rFonts w:ascii="Arial" w:eastAsia="Calibri" w:hAnsi="Arial" w:cs="Arial"/>
                <w:b/>
                <w:sz w:val="20"/>
                <w:szCs w:val="20"/>
                <w:lang w:eastAsia="es-MX"/>
              </w:rPr>
              <w:t>Bitácora de trabajo</w:t>
            </w:r>
            <w:r w:rsidRPr="00A35B13">
              <w:rPr>
                <w:rFonts w:ascii="Arial" w:eastAsia="Calibri" w:hAnsi="Arial" w:cs="Arial"/>
                <w:bCs/>
                <w:sz w:val="20"/>
                <w:szCs w:val="20"/>
                <w:lang w:eastAsia="es-MX"/>
              </w:rPr>
              <w:t xml:space="preserve"> de cada uno de los recursos especializados en el formato institucional proporcionado por el IMSS, el cual debe contener firma autógrafa de los recursos especializados y del coordinador del servicio</w:t>
            </w:r>
            <w:r w:rsidR="00114F54" w:rsidRPr="00A35B13">
              <w:rPr>
                <w:rFonts w:ascii="Arial" w:eastAsia="Calibri" w:hAnsi="Arial" w:cs="Arial"/>
                <w:bCs/>
                <w:sz w:val="20"/>
                <w:szCs w:val="20"/>
                <w:lang w:eastAsia="es-MX"/>
              </w:rPr>
              <w:t xml:space="preserve"> </w:t>
            </w:r>
          </w:p>
        </w:tc>
      </w:tr>
      <w:tr w:rsidR="00EF1DBA" w:rsidRPr="00F040CB" w14:paraId="57A4CFA1" w14:textId="77777777" w:rsidTr="00011AF4">
        <w:trPr>
          <w:trHeight w:val="438"/>
          <w:jc w:val="center"/>
        </w:trPr>
        <w:tc>
          <w:tcPr>
            <w:tcW w:w="2263" w:type="dxa"/>
            <w:shd w:val="clear" w:color="auto" w:fill="auto"/>
          </w:tcPr>
          <w:p w14:paraId="70839B9D" w14:textId="77777777" w:rsidR="00FF35CE" w:rsidRPr="00A35B13" w:rsidRDefault="00FF35CE" w:rsidP="00E07387">
            <w:pPr>
              <w:jc w:val="center"/>
              <w:rPr>
                <w:rFonts w:ascii="Arial" w:eastAsia="Calibri" w:hAnsi="Arial" w:cs="Arial"/>
                <w:bCs/>
                <w:sz w:val="20"/>
                <w:szCs w:val="20"/>
                <w:lang w:eastAsia="es-MX"/>
              </w:rPr>
            </w:pPr>
          </w:p>
          <w:p w14:paraId="6A1411A4" w14:textId="494F8875" w:rsidR="00EF1DBA" w:rsidRPr="00A35B13" w:rsidRDefault="00E95CC1" w:rsidP="00E07387">
            <w:pPr>
              <w:jc w:val="center"/>
              <w:rPr>
                <w:rFonts w:ascii="Arial" w:eastAsia="Calibri" w:hAnsi="Arial" w:cs="Arial"/>
                <w:bCs/>
                <w:sz w:val="20"/>
                <w:szCs w:val="20"/>
                <w:lang w:eastAsia="es-MX"/>
              </w:rPr>
            </w:pPr>
            <w:r w:rsidRPr="00A35B13">
              <w:rPr>
                <w:rFonts w:ascii="Arial" w:eastAsia="Calibri" w:hAnsi="Arial" w:cs="Arial"/>
                <w:bCs/>
                <w:sz w:val="20"/>
                <w:szCs w:val="20"/>
                <w:lang w:eastAsia="es-MX"/>
              </w:rPr>
              <w:t xml:space="preserve">Mensual, los primeros 5 días </w:t>
            </w:r>
            <w:r w:rsidR="00E0602D" w:rsidRPr="00A35B13">
              <w:rPr>
                <w:rFonts w:ascii="Arial" w:eastAsia="Calibri" w:hAnsi="Arial" w:cs="Arial"/>
                <w:bCs/>
                <w:sz w:val="20"/>
                <w:szCs w:val="20"/>
                <w:lang w:eastAsia="es-MX"/>
              </w:rPr>
              <w:t xml:space="preserve">hábiles </w:t>
            </w:r>
            <w:r w:rsidRPr="00A35B13">
              <w:rPr>
                <w:rFonts w:ascii="Arial" w:eastAsia="Calibri" w:hAnsi="Arial" w:cs="Arial"/>
                <w:bCs/>
                <w:sz w:val="20"/>
                <w:szCs w:val="20"/>
                <w:lang w:eastAsia="es-MX"/>
              </w:rPr>
              <w:t>de cada mes</w:t>
            </w:r>
            <w:r w:rsidR="00114F54" w:rsidRPr="00A35B13">
              <w:rPr>
                <w:rFonts w:ascii="Arial" w:eastAsia="Calibri" w:hAnsi="Arial" w:cs="Arial"/>
                <w:bCs/>
                <w:sz w:val="20"/>
                <w:szCs w:val="20"/>
                <w:lang w:eastAsia="es-MX"/>
              </w:rPr>
              <w:t xml:space="preserve">, al </w:t>
            </w:r>
            <w:r w:rsidR="00114F54" w:rsidRPr="00A35B13">
              <w:rPr>
                <w:rFonts w:ascii="Arial" w:eastAsia="Calibri" w:hAnsi="Arial" w:cs="Arial"/>
                <w:b/>
                <w:sz w:val="20"/>
                <w:szCs w:val="20"/>
                <w:lang w:eastAsia="es-MX"/>
              </w:rPr>
              <w:t>Administrador del Contrato</w:t>
            </w:r>
          </w:p>
        </w:tc>
        <w:tc>
          <w:tcPr>
            <w:tcW w:w="3612" w:type="dxa"/>
            <w:shd w:val="clear" w:color="auto" w:fill="auto"/>
            <w:vAlign w:val="center"/>
          </w:tcPr>
          <w:p w14:paraId="1EF5B086" w14:textId="5F1C007A" w:rsidR="00E07387" w:rsidRPr="00A35B13" w:rsidRDefault="008C6088" w:rsidP="00E07387">
            <w:pPr>
              <w:jc w:val="center"/>
              <w:rPr>
                <w:rFonts w:ascii="Arial" w:hAnsi="Arial" w:cs="Arial"/>
                <w:bCs/>
                <w:color w:val="000000"/>
                <w:sz w:val="20"/>
                <w:szCs w:val="20"/>
              </w:rPr>
            </w:pPr>
            <w:r w:rsidRPr="00A35B13">
              <w:rPr>
                <w:rFonts w:ascii="Arial" w:hAnsi="Arial" w:cs="Arial"/>
                <w:bCs/>
                <w:color w:val="000000"/>
                <w:sz w:val="20"/>
                <w:szCs w:val="20"/>
              </w:rPr>
              <w:t>Operativo</w:t>
            </w:r>
          </w:p>
        </w:tc>
        <w:tc>
          <w:tcPr>
            <w:tcW w:w="2953" w:type="dxa"/>
            <w:shd w:val="clear" w:color="auto" w:fill="auto"/>
            <w:vAlign w:val="center"/>
          </w:tcPr>
          <w:p w14:paraId="5281C664" w14:textId="04BC0F3F" w:rsidR="00EF1DBA" w:rsidRPr="00A35B13" w:rsidRDefault="00E07387" w:rsidP="00114F54">
            <w:pPr>
              <w:rPr>
                <w:rFonts w:ascii="Arial" w:eastAsia="Calibri" w:hAnsi="Arial" w:cs="Arial"/>
                <w:bCs/>
                <w:sz w:val="20"/>
                <w:szCs w:val="20"/>
                <w:lang w:eastAsia="es-MX"/>
              </w:rPr>
            </w:pPr>
            <w:r w:rsidRPr="00A35B13">
              <w:rPr>
                <w:rFonts w:ascii="Arial" w:eastAsia="Calibri" w:hAnsi="Arial" w:cs="Arial"/>
                <w:b/>
                <w:sz w:val="20"/>
                <w:szCs w:val="20"/>
                <w:lang w:eastAsia="es-MX"/>
              </w:rPr>
              <w:t>Mecanismo de control de asistencia</w:t>
            </w:r>
            <w:r w:rsidRPr="00A35B13">
              <w:rPr>
                <w:rFonts w:ascii="Arial" w:eastAsia="Calibri" w:hAnsi="Arial" w:cs="Arial"/>
                <w:bCs/>
                <w:sz w:val="20"/>
                <w:szCs w:val="20"/>
                <w:lang w:eastAsia="es-MX"/>
              </w:rPr>
              <w:t xml:space="preserve"> diario, que será acordado entre el administrador del contrato y el </w:t>
            </w:r>
            <w:r w:rsidRPr="00A35B13">
              <w:rPr>
                <w:rFonts w:ascii="Arial" w:eastAsia="Calibri" w:hAnsi="Arial" w:cs="Arial"/>
                <w:b/>
                <w:sz w:val="20"/>
                <w:szCs w:val="20"/>
                <w:lang w:eastAsia="es-MX"/>
              </w:rPr>
              <w:t xml:space="preserve">proveedor </w:t>
            </w:r>
            <w:r w:rsidR="009058DD" w:rsidRPr="00A35B13">
              <w:rPr>
                <w:rFonts w:ascii="Arial" w:eastAsia="Calibri" w:hAnsi="Arial" w:cs="Arial"/>
                <w:b/>
                <w:sz w:val="20"/>
                <w:szCs w:val="20"/>
                <w:lang w:eastAsia="es-MX"/>
              </w:rPr>
              <w:t>adjudicado</w:t>
            </w:r>
            <w:r w:rsidRPr="00A35B13">
              <w:rPr>
                <w:rFonts w:ascii="Arial" w:eastAsia="Calibri" w:hAnsi="Arial" w:cs="Arial"/>
                <w:bCs/>
                <w:sz w:val="20"/>
                <w:szCs w:val="20"/>
                <w:lang w:eastAsia="es-MX"/>
              </w:rPr>
              <w:t>.</w:t>
            </w:r>
          </w:p>
        </w:tc>
      </w:tr>
      <w:tr w:rsidR="00EF1DBA" w:rsidRPr="00F040CB" w14:paraId="11C67A43" w14:textId="77777777" w:rsidTr="00011AF4">
        <w:trPr>
          <w:trHeight w:val="438"/>
          <w:jc w:val="center"/>
        </w:trPr>
        <w:tc>
          <w:tcPr>
            <w:tcW w:w="2263" w:type="dxa"/>
            <w:shd w:val="clear" w:color="auto" w:fill="auto"/>
          </w:tcPr>
          <w:p w14:paraId="68BE4381" w14:textId="7F579735" w:rsidR="00EF1DBA" w:rsidRPr="00A35B13" w:rsidRDefault="00E07387" w:rsidP="00E07387">
            <w:pPr>
              <w:jc w:val="center"/>
              <w:rPr>
                <w:rFonts w:ascii="Arial" w:eastAsia="Calibri" w:hAnsi="Arial" w:cs="Arial"/>
                <w:bCs/>
                <w:sz w:val="20"/>
                <w:szCs w:val="20"/>
                <w:lang w:eastAsia="es-MX"/>
              </w:rPr>
            </w:pPr>
            <w:r w:rsidRPr="00A35B13">
              <w:rPr>
                <w:rFonts w:ascii="Arial" w:eastAsia="Calibri" w:hAnsi="Arial" w:cs="Arial"/>
                <w:bCs/>
                <w:sz w:val="20"/>
                <w:szCs w:val="20"/>
                <w:lang w:eastAsia="es-MX"/>
              </w:rPr>
              <w:t>Dos ocasiones durante la vigencia del servicio</w:t>
            </w:r>
            <w:r w:rsidR="00114F54" w:rsidRPr="00A35B13">
              <w:rPr>
                <w:rFonts w:ascii="Arial" w:eastAsia="Calibri" w:hAnsi="Arial" w:cs="Arial"/>
                <w:bCs/>
                <w:sz w:val="20"/>
                <w:szCs w:val="20"/>
                <w:lang w:eastAsia="es-MX"/>
              </w:rPr>
              <w:t xml:space="preserve">, al </w:t>
            </w:r>
            <w:r w:rsidR="00114F54" w:rsidRPr="00A35B13">
              <w:rPr>
                <w:rFonts w:ascii="Arial" w:eastAsia="Calibri" w:hAnsi="Arial" w:cs="Arial"/>
                <w:b/>
                <w:sz w:val="20"/>
                <w:szCs w:val="20"/>
                <w:lang w:eastAsia="es-MX"/>
              </w:rPr>
              <w:t>Administrador del Contrato</w:t>
            </w:r>
          </w:p>
        </w:tc>
        <w:tc>
          <w:tcPr>
            <w:tcW w:w="3612" w:type="dxa"/>
            <w:shd w:val="clear" w:color="auto" w:fill="auto"/>
            <w:vAlign w:val="center"/>
          </w:tcPr>
          <w:p w14:paraId="66309AE8" w14:textId="3D76CFEE" w:rsidR="00EF1DBA" w:rsidRPr="00A35B13" w:rsidRDefault="008C6088" w:rsidP="00F06EFF">
            <w:pPr>
              <w:jc w:val="center"/>
              <w:rPr>
                <w:rFonts w:ascii="Arial" w:hAnsi="Arial" w:cs="Arial"/>
                <w:color w:val="000000"/>
                <w:sz w:val="20"/>
                <w:szCs w:val="20"/>
              </w:rPr>
            </w:pPr>
            <w:r w:rsidRPr="00A35B13">
              <w:rPr>
                <w:rFonts w:ascii="Arial" w:hAnsi="Arial" w:cs="Arial"/>
                <w:bCs/>
                <w:color w:val="000000"/>
                <w:sz w:val="20"/>
                <w:szCs w:val="20"/>
              </w:rPr>
              <w:t>Administrativo</w:t>
            </w:r>
          </w:p>
        </w:tc>
        <w:tc>
          <w:tcPr>
            <w:tcW w:w="2953" w:type="dxa"/>
            <w:shd w:val="clear" w:color="auto" w:fill="auto"/>
            <w:vAlign w:val="center"/>
          </w:tcPr>
          <w:p w14:paraId="71B39776" w14:textId="73B2A0E6" w:rsidR="00EF1DBA" w:rsidRPr="00A35B13" w:rsidRDefault="00E07387" w:rsidP="00F06EFF">
            <w:pPr>
              <w:jc w:val="center"/>
              <w:rPr>
                <w:rFonts w:ascii="Arial" w:eastAsia="Calibri" w:hAnsi="Arial" w:cs="Arial"/>
                <w:b/>
                <w:sz w:val="20"/>
                <w:szCs w:val="20"/>
                <w:lang w:eastAsia="es-MX"/>
              </w:rPr>
            </w:pPr>
            <w:r w:rsidRPr="00A35B13">
              <w:rPr>
                <w:rFonts w:ascii="Arial" w:hAnsi="Arial" w:cs="Arial"/>
                <w:b/>
                <w:bCs/>
                <w:color w:val="000000"/>
                <w:sz w:val="20"/>
                <w:szCs w:val="20"/>
              </w:rPr>
              <w:t>Evaluaciones</w:t>
            </w:r>
            <w:r w:rsidRPr="00A35B13">
              <w:rPr>
                <w:rFonts w:ascii="Arial" w:hAnsi="Arial" w:cs="Arial"/>
                <w:color w:val="000000"/>
                <w:sz w:val="20"/>
                <w:szCs w:val="20"/>
              </w:rPr>
              <w:t xml:space="preserve"> de calidad</w:t>
            </w:r>
            <w:r w:rsidR="00E95CC1" w:rsidRPr="00A35B13">
              <w:rPr>
                <w:rFonts w:ascii="Arial" w:hAnsi="Arial" w:cs="Arial"/>
                <w:color w:val="000000"/>
                <w:sz w:val="20"/>
                <w:szCs w:val="20"/>
              </w:rPr>
              <w:t xml:space="preserve"> de los recursos especializados.</w:t>
            </w:r>
          </w:p>
        </w:tc>
      </w:tr>
      <w:tr w:rsidR="00E95CC1" w:rsidRPr="00F040CB" w14:paraId="3C07C71B" w14:textId="77777777" w:rsidTr="00011AF4">
        <w:trPr>
          <w:trHeight w:val="438"/>
          <w:jc w:val="center"/>
        </w:trPr>
        <w:tc>
          <w:tcPr>
            <w:tcW w:w="2263" w:type="dxa"/>
            <w:shd w:val="clear" w:color="auto" w:fill="auto"/>
          </w:tcPr>
          <w:p w14:paraId="083A1E92" w14:textId="77777777" w:rsidR="00FF35CE" w:rsidRPr="00A35B13" w:rsidRDefault="00FF35CE" w:rsidP="00E95CC1">
            <w:pPr>
              <w:jc w:val="center"/>
              <w:rPr>
                <w:rFonts w:ascii="Arial" w:eastAsia="Calibri" w:hAnsi="Arial" w:cs="Arial"/>
                <w:bCs/>
                <w:sz w:val="20"/>
                <w:szCs w:val="20"/>
                <w:lang w:eastAsia="es-MX"/>
              </w:rPr>
            </w:pPr>
          </w:p>
          <w:p w14:paraId="57E311F6" w14:textId="77777777" w:rsidR="00FF35CE" w:rsidRPr="00A35B13" w:rsidRDefault="00FF35CE" w:rsidP="00E95CC1">
            <w:pPr>
              <w:jc w:val="center"/>
              <w:rPr>
                <w:rFonts w:ascii="Arial" w:eastAsia="Calibri" w:hAnsi="Arial" w:cs="Arial"/>
                <w:bCs/>
                <w:sz w:val="20"/>
                <w:szCs w:val="20"/>
                <w:lang w:eastAsia="es-MX"/>
              </w:rPr>
            </w:pPr>
          </w:p>
          <w:p w14:paraId="3B20733A" w14:textId="29A42FA8" w:rsidR="00E95CC1" w:rsidRPr="00A35B13" w:rsidRDefault="00E95CC1" w:rsidP="00E95CC1">
            <w:pPr>
              <w:jc w:val="center"/>
              <w:rPr>
                <w:rFonts w:ascii="Arial" w:eastAsia="Calibri" w:hAnsi="Arial" w:cs="Arial"/>
                <w:bCs/>
                <w:sz w:val="20"/>
                <w:szCs w:val="20"/>
                <w:lang w:eastAsia="es-MX"/>
              </w:rPr>
            </w:pPr>
            <w:r w:rsidRPr="00A35B13">
              <w:rPr>
                <w:rFonts w:ascii="Arial" w:eastAsia="Calibri" w:hAnsi="Arial" w:cs="Arial"/>
                <w:bCs/>
                <w:sz w:val="20"/>
                <w:szCs w:val="20"/>
                <w:lang w:eastAsia="es-MX"/>
              </w:rPr>
              <w:t>Mensual, los primeros 5 días</w:t>
            </w:r>
            <w:r w:rsidR="00E0602D" w:rsidRPr="00A35B13">
              <w:rPr>
                <w:rFonts w:ascii="Arial" w:eastAsia="Calibri" w:hAnsi="Arial" w:cs="Arial"/>
                <w:bCs/>
                <w:sz w:val="20"/>
                <w:szCs w:val="20"/>
                <w:lang w:eastAsia="es-MX"/>
              </w:rPr>
              <w:t xml:space="preserve"> hábiles</w:t>
            </w:r>
            <w:r w:rsidRPr="00A35B13">
              <w:rPr>
                <w:rFonts w:ascii="Arial" w:eastAsia="Calibri" w:hAnsi="Arial" w:cs="Arial"/>
                <w:bCs/>
                <w:sz w:val="20"/>
                <w:szCs w:val="20"/>
                <w:lang w:eastAsia="es-MX"/>
              </w:rPr>
              <w:t xml:space="preserve"> de cada mes</w:t>
            </w:r>
            <w:r w:rsidR="00114F54" w:rsidRPr="00A35B13">
              <w:rPr>
                <w:rFonts w:ascii="Arial" w:eastAsia="Calibri" w:hAnsi="Arial" w:cs="Arial"/>
                <w:bCs/>
                <w:sz w:val="20"/>
                <w:szCs w:val="20"/>
                <w:lang w:eastAsia="es-MX"/>
              </w:rPr>
              <w:t xml:space="preserve">, al </w:t>
            </w:r>
            <w:r w:rsidR="00114F54" w:rsidRPr="00A35B13">
              <w:rPr>
                <w:rFonts w:ascii="Arial" w:eastAsia="Calibri" w:hAnsi="Arial" w:cs="Arial"/>
                <w:b/>
                <w:sz w:val="20"/>
                <w:szCs w:val="20"/>
                <w:lang w:eastAsia="es-MX"/>
              </w:rPr>
              <w:t>Administrador del Contrato</w:t>
            </w:r>
          </w:p>
        </w:tc>
        <w:tc>
          <w:tcPr>
            <w:tcW w:w="3612" w:type="dxa"/>
            <w:shd w:val="clear" w:color="auto" w:fill="auto"/>
            <w:vAlign w:val="center"/>
          </w:tcPr>
          <w:p w14:paraId="66F141F3" w14:textId="455A25FB" w:rsidR="00E95CC1" w:rsidRPr="00A35B13" w:rsidRDefault="008C6088" w:rsidP="00E95CC1">
            <w:pPr>
              <w:jc w:val="center"/>
              <w:rPr>
                <w:rFonts w:ascii="Arial" w:hAnsi="Arial" w:cs="Arial"/>
                <w:bCs/>
                <w:color w:val="000000"/>
                <w:sz w:val="20"/>
                <w:szCs w:val="20"/>
              </w:rPr>
            </w:pPr>
            <w:r w:rsidRPr="00A35B13">
              <w:rPr>
                <w:rFonts w:ascii="Arial" w:hAnsi="Arial" w:cs="Arial"/>
                <w:bCs/>
                <w:color w:val="000000"/>
                <w:sz w:val="20"/>
                <w:szCs w:val="20"/>
              </w:rPr>
              <w:t>Operativo</w:t>
            </w:r>
          </w:p>
        </w:tc>
        <w:tc>
          <w:tcPr>
            <w:tcW w:w="2953" w:type="dxa"/>
            <w:shd w:val="clear" w:color="auto" w:fill="auto"/>
            <w:vAlign w:val="center"/>
          </w:tcPr>
          <w:p w14:paraId="59F51477" w14:textId="77777777" w:rsidR="00E95CC1" w:rsidRPr="00A35B13" w:rsidRDefault="00E95CC1" w:rsidP="00E95CC1">
            <w:pPr>
              <w:pStyle w:val="Prrafodelista"/>
              <w:numPr>
                <w:ilvl w:val="0"/>
                <w:numId w:val="98"/>
              </w:numPr>
              <w:spacing w:line="276" w:lineRule="auto"/>
              <w:ind w:left="270"/>
              <w:jc w:val="both"/>
              <w:rPr>
                <w:rFonts w:ascii="Arial" w:eastAsia="Calibri" w:hAnsi="Arial" w:cs="Arial"/>
                <w:sz w:val="20"/>
                <w:szCs w:val="20"/>
                <w:lang w:eastAsia="en-US"/>
              </w:rPr>
            </w:pPr>
            <w:r w:rsidRPr="00A35B13">
              <w:rPr>
                <w:rFonts w:ascii="Arial" w:eastAsia="Calibri" w:hAnsi="Arial" w:cs="Arial"/>
                <w:b/>
                <w:bCs/>
                <w:sz w:val="20"/>
                <w:szCs w:val="20"/>
                <w:lang w:eastAsia="en-US"/>
              </w:rPr>
              <w:t>Reportes</w:t>
            </w:r>
            <w:r w:rsidRPr="00A35B13">
              <w:rPr>
                <w:rFonts w:ascii="Arial" w:eastAsia="Calibri" w:hAnsi="Arial" w:cs="Arial"/>
                <w:sz w:val="20"/>
                <w:szCs w:val="20"/>
                <w:lang w:eastAsia="en-US"/>
              </w:rPr>
              <w:t xml:space="preserve"> de llamadas recibidas y abandonadas.</w:t>
            </w:r>
          </w:p>
          <w:p w14:paraId="56D57082" w14:textId="77777777" w:rsidR="00E95CC1" w:rsidRPr="00A35B13" w:rsidRDefault="00E95CC1" w:rsidP="00E95CC1">
            <w:pPr>
              <w:pStyle w:val="Prrafodelista"/>
              <w:numPr>
                <w:ilvl w:val="0"/>
                <w:numId w:val="98"/>
              </w:numPr>
              <w:spacing w:line="276" w:lineRule="auto"/>
              <w:ind w:left="270"/>
              <w:jc w:val="both"/>
              <w:rPr>
                <w:rFonts w:ascii="Arial" w:eastAsia="Calibri" w:hAnsi="Arial" w:cs="Arial"/>
                <w:sz w:val="20"/>
                <w:szCs w:val="20"/>
                <w:lang w:eastAsia="en-US"/>
              </w:rPr>
            </w:pPr>
            <w:r w:rsidRPr="00A35B13">
              <w:rPr>
                <w:rFonts w:ascii="Arial" w:eastAsia="Calibri" w:hAnsi="Arial" w:cs="Arial"/>
                <w:sz w:val="20"/>
                <w:szCs w:val="20"/>
                <w:lang w:eastAsia="en-US"/>
              </w:rPr>
              <w:t>Relación de tickets que durante el mes, hayan sido turnados de forma errónea por los agentes telefónicos a los Grupos de Soporte o  las Mesas de Ayuda en las unidades administrativas del IMSS en el país y/o Mesas de Servicios de Terceros.</w:t>
            </w:r>
          </w:p>
          <w:p w14:paraId="71D26148" w14:textId="77777777" w:rsidR="00E95CC1" w:rsidRPr="00A35B13" w:rsidRDefault="00E95CC1" w:rsidP="00E95CC1">
            <w:pPr>
              <w:pStyle w:val="Prrafodelista"/>
              <w:numPr>
                <w:ilvl w:val="0"/>
                <w:numId w:val="98"/>
              </w:numPr>
              <w:spacing w:line="276" w:lineRule="auto"/>
              <w:ind w:left="270"/>
              <w:jc w:val="both"/>
              <w:rPr>
                <w:rFonts w:ascii="Arial" w:eastAsia="Calibri" w:hAnsi="Arial" w:cs="Arial"/>
                <w:sz w:val="20"/>
                <w:szCs w:val="20"/>
                <w:lang w:eastAsia="en-US"/>
              </w:rPr>
            </w:pPr>
            <w:r w:rsidRPr="00A35B13">
              <w:rPr>
                <w:rFonts w:ascii="Arial" w:eastAsia="Calibri" w:hAnsi="Arial" w:cs="Arial"/>
                <w:sz w:val="20"/>
                <w:szCs w:val="20"/>
                <w:lang w:eastAsia="en-US"/>
              </w:rPr>
              <w:t>Relación de tickets que hayan sido atendidos conforme a los tiempos de atención establecidos, por parte de los Grupos de Soporte Internos, o  las Mesas de Ayuda en las unidades administrativas del IMSS en el país y/o Mesas de Servicios de Terceros.</w:t>
            </w:r>
          </w:p>
          <w:p w14:paraId="25B057DF" w14:textId="77777777" w:rsidR="00E95CC1" w:rsidRPr="00A35B13" w:rsidRDefault="00E95CC1" w:rsidP="00E95CC1">
            <w:pPr>
              <w:pStyle w:val="Prrafodelista"/>
              <w:numPr>
                <w:ilvl w:val="0"/>
                <w:numId w:val="98"/>
              </w:numPr>
              <w:spacing w:line="276" w:lineRule="auto"/>
              <w:ind w:left="270"/>
              <w:jc w:val="both"/>
              <w:rPr>
                <w:rFonts w:ascii="Arial" w:eastAsia="Calibri" w:hAnsi="Arial" w:cs="Arial"/>
                <w:sz w:val="20"/>
                <w:szCs w:val="20"/>
                <w:lang w:eastAsia="en-US"/>
              </w:rPr>
            </w:pPr>
            <w:r w:rsidRPr="00A35B13">
              <w:rPr>
                <w:rFonts w:ascii="Arial" w:eastAsia="Calibri" w:hAnsi="Arial" w:cs="Arial"/>
                <w:sz w:val="20"/>
                <w:szCs w:val="20"/>
                <w:lang w:eastAsia="en-US"/>
              </w:rPr>
              <w:t>Reportes de análisis de incidencias.</w:t>
            </w:r>
          </w:p>
          <w:p w14:paraId="44AA9B54" w14:textId="0AB03A11" w:rsidR="00E95CC1" w:rsidRPr="00A35B13" w:rsidRDefault="00E95CC1" w:rsidP="00E95CC1">
            <w:pPr>
              <w:pStyle w:val="Prrafodelista"/>
              <w:numPr>
                <w:ilvl w:val="0"/>
                <w:numId w:val="98"/>
              </w:numPr>
              <w:spacing w:line="276" w:lineRule="auto"/>
              <w:ind w:left="270"/>
              <w:jc w:val="both"/>
              <w:rPr>
                <w:rFonts w:ascii="Arial" w:eastAsia="Calibri" w:hAnsi="Arial" w:cs="Arial"/>
                <w:sz w:val="20"/>
                <w:szCs w:val="20"/>
                <w:lang w:eastAsia="en-US"/>
              </w:rPr>
            </w:pPr>
            <w:r w:rsidRPr="00A35B13">
              <w:rPr>
                <w:rFonts w:ascii="Arial" w:eastAsia="Calibri" w:hAnsi="Arial" w:cs="Arial"/>
                <w:sz w:val="20"/>
                <w:szCs w:val="20"/>
                <w:lang w:eastAsia="en-US"/>
              </w:rPr>
              <w:t>Recopilación de políticas de monitoreo.</w:t>
            </w:r>
          </w:p>
          <w:p w14:paraId="507BE4DD" w14:textId="68AA7A22" w:rsidR="00E95CC1" w:rsidRPr="00A35B13" w:rsidRDefault="00E95CC1" w:rsidP="00E95CC1">
            <w:pPr>
              <w:pStyle w:val="Prrafodelista"/>
              <w:numPr>
                <w:ilvl w:val="0"/>
                <w:numId w:val="98"/>
              </w:numPr>
              <w:spacing w:line="276" w:lineRule="auto"/>
              <w:ind w:left="270"/>
              <w:jc w:val="both"/>
              <w:rPr>
                <w:rFonts w:ascii="Arial" w:hAnsi="Arial" w:cs="Arial"/>
                <w:color w:val="000000"/>
                <w:sz w:val="20"/>
                <w:szCs w:val="20"/>
              </w:rPr>
            </w:pPr>
            <w:r w:rsidRPr="00A35B13">
              <w:rPr>
                <w:rFonts w:ascii="Arial" w:eastAsia="Calibri" w:hAnsi="Arial" w:cs="Arial"/>
                <w:sz w:val="20"/>
                <w:szCs w:val="20"/>
                <w:lang w:eastAsia="en-US"/>
              </w:rPr>
              <w:lastRenderedPageBreak/>
              <w:t>Reportes estadísticos e históricos de la salud de las aplicaciones y servicios que el Instituto designe.</w:t>
            </w:r>
          </w:p>
        </w:tc>
      </w:tr>
      <w:tr w:rsidR="00E95CC1" w:rsidRPr="00F040CB" w14:paraId="3796303C" w14:textId="77777777" w:rsidTr="00011AF4">
        <w:trPr>
          <w:trHeight w:val="438"/>
          <w:jc w:val="center"/>
        </w:trPr>
        <w:tc>
          <w:tcPr>
            <w:tcW w:w="2263" w:type="dxa"/>
            <w:shd w:val="clear" w:color="auto" w:fill="auto"/>
          </w:tcPr>
          <w:p w14:paraId="6A793C8E" w14:textId="77777777" w:rsidR="00E95CC1" w:rsidRPr="00A35B13" w:rsidRDefault="00E95CC1" w:rsidP="00E95CC1">
            <w:pPr>
              <w:jc w:val="center"/>
              <w:rPr>
                <w:rFonts w:ascii="Arial" w:eastAsia="Calibri" w:hAnsi="Arial" w:cs="Arial"/>
                <w:bCs/>
                <w:sz w:val="20"/>
                <w:szCs w:val="20"/>
                <w:lang w:eastAsia="es-MX"/>
              </w:rPr>
            </w:pPr>
          </w:p>
          <w:p w14:paraId="6BD2FBFC" w14:textId="77777777" w:rsidR="00E95CC1" w:rsidRPr="00A35B13" w:rsidRDefault="00E95CC1" w:rsidP="00E95CC1">
            <w:pPr>
              <w:jc w:val="center"/>
              <w:rPr>
                <w:rFonts w:ascii="Arial" w:eastAsia="Calibri" w:hAnsi="Arial" w:cs="Arial"/>
                <w:bCs/>
                <w:sz w:val="20"/>
                <w:szCs w:val="20"/>
                <w:lang w:eastAsia="es-MX"/>
              </w:rPr>
            </w:pPr>
          </w:p>
          <w:p w14:paraId="4AA46C48" w14:textId="32BACDF9" w:rsidR="00E95CC1" w:rsidRPr="00A35B13" w:rsidRDefault="00E95CC1" w:rsidP="00E95CC1">
            <w:pPr>
              <w:jc w:val="center"/>
              <w:rPr>
                <w:rFonts w:ascii="Arial" w:eastAsia="Calibri" w:hAnsi="Arial" w:cs="Arial"/>
                <w:bCs/>
                <w:sz w:val="20"/>
                <w:szCs w:val="20"/>
                <w:lang w:eastAsia="es-MX"/>
              </w:rPr>
            </w:pPr>
            <w:r w:rsidRPr="00A35B13">
              <w:rPr>
                <w:rFonts w:ascii="Arial" w:eastAsia="Calibri" w:hAnsi="Arial" w:cs="Arial"/>
                <w:bCs/>
                <w:sz w:val="20"/>
                <w:szCs w:val="20"/>
                <w:lang w:eastAsia="es-MX"/>
              </w:rPr>
              <w:t>Bajo demanda</w:t>
            </w:r>
            <w:r w:rsidR="00114F54" w:rsidRPr="00A35B13">
              <w:rPr>
                <w:rFonts w:ascii="Arial" w:eastAsia="Calibri" w:hAnsi="Arial" w:cs="Arial"/>
                <w:bCs/>
                <w:sz w:val="20"/>
                <w:szCs w:val="20"/>
                <w:lang w:eastAsia="es-MX"/>
              </w:rPr>
              <w:t xml:space="preserve">, al </w:t>
            </w:r>
            <w:r w:rsidR="00114F54" w:rsidRPr="00A35B13">
              <w:rPr>
                <w:rFonts w:ascii="Arial" w:eastAsia="Calibri" w:hAnsi="Arial" w:cs="Arial"/>
                <w:b/>
                <w:sz w:val="20"/>
                <w:szCs w:val="20"/>
                <w:lang w:eastAsia="es-MX"/>
              </w:rPr>
              <w:t>Administrador del Contrato</w:t>
            </w:r>
          </w:p>
        </w:tc>
        <w:tc>
          <w:tcPr>
            <w:tcW w:w="3612" w:type="dxa"/>
            <w:shd w:val="clear" w:color="auto" w:fill="auto"/>
            <w:vAlign w:val="center"/>
          </w:tcPr>
          <w:p w14:paraId="20DAE611" w14:textId="47D4DDCD" w:rsidR="00E95CC1" w:rsidRPr="00A35B13" w:rsidRDefault="008C6088" w:rsidP="00E95CC1">
            <w:pPr>
              <w:jc w:val="center"/>
              <w:rPr>
                <w:rFonts w:ascii="Arial" w:hAnsi="Arial" w:cs="Arial"/>
                <w:bCs/>
                <w:color w:val="000000"/>
                <w:sz w:val="20"/>
                <w:szCs w:val="20"/>
              </w:rPr>
            </w:pPr>
            <w:r w:rsidRPr="00A35B13">
              <w:rPr>
                <w:rFonts w:ascii="Arial" w:hAnsi="Arial" w:cs="Arial"/>
                <w:bCs/>
                <w:color w:val="000000"/>
                <w:sz w:val="20"/>
                <w:szCs w:val="20"/>
              </w:rPr>
              <w:t>Operativo</w:t>
            </w:r>
          </w:p>
        </w:tc>
        <w:tc>
          <w:tcPr>
            <w:tcW w:w="2953" w:type="dxa"/>
            <w:shd w:val="clear" w:color="auto" w:fill="auto"/>
            <w:vAlign w:val="center"/>
          </w:tcPr>
          <w:p w14:paraId="08B8E0D6" w14:textId="3F11DBB1" w:rsidR="00E95CC1" w:rsidRPr="00A35B13" w:rsidRDefault="00E95CC1" w:rsidP="008C6088">
            <w:pPr>
              <w:spacing w:line="276" w:lineRule="auto"/>
              <w:jc w:val="both"/>
              <w:rPr>
                <w:rFonts w:ascii="Arial" w:eastAsia="Calibri" w:hAnsi="Arial" w:cs="Arial"/>
                <w:sz w:val="20"/>
                <w:szCs w:val="20"/>
                <w:lang w:eastAsia="en-US"/>
              </w:rPr>
            </w:pPr>
            <w:r w:rsidRPr="00A35B13">
              <w:rPr>
                <w:rFonts w:ascii="Arial" w:eastAsia="Calibri" w:hAnsi="Arial" w:cs="Arial"/>
                <w:b/>
                <w:bCs/>
                <w:sz w:val="20"/>
                <w:szCs w:val="20"/>
                <w:lang w:eastAsia="en-US"/>
              </w:rPr>
              <w:t>Reportes especiales</w:t>
            </w:r>
            <w:r w:rsidRPr="00A35B13">
              <w:rPr>
                <w:rFonts w:ascii="Arial" w:eastAsia="Calibri" w:hAnsi="Arial" w:cs="Arial"/>
                <w:sz w:val="20"/>
                <w:szCs w:val="20"/>
                <w:lang w:eastAsia="en-US"/>
              </w:rPr>
              <w:t xml:space="preserve"> o extraordinarios adicionales de acuerdo con las necesidades del Instituto.</w:t>
            </w:r>
          </w:p>
        </w:tc>
      </w:tr>
      <w:tr w:rsidR="001A42A3" w:rsidRPr="00F040CB" w14:paraId="7AE1DAEB" w14:textId="77777777" w:rsidTr="00011AF4">
        <w:trPr>
          <w:trHeight w:val="438"/>
          <w:jc w:val="center"/>
        </w:trPr>
        <w:tc>
          <w:tcPr>
            <w:tcW w:w="2263" w:type="dxa"/>
            <w:shd w:val="clear" w:color="auto" w:fill="auto"/>
          </w:tcPr>
          <w:p w14:paraId="61D58917" w14:textId="77777777" w:rsidR="006B7FA5" w:rsidRPr="00F92859" w:rsidRDefault="006B7FA5" w:rsidP="006B7FA5">
            <w:pPr>
              <w:contextualSpacing/>
              <w:jc w:val="both"/>
              <w:rPr>
                <w:rFonts w:ascii="Arial" w:hAnsi="Arial" w:cs="Arial"/>
                <w:sz w:val="20"/>
                <w:szCs w:val="20"/>
                <w:lang w:eastAsia="es-MX"/>
              </w:rPr>
            </w:pPr>
            <w:r w:rsidRPr="00F92859">
              <w:rPr>
                <w:rFonts w:ascii="Arial" w:hAnsi="Arial" w:cs="Arial"/>
                <w:sz w:val="20"/>
                <w:szCs w:val="20"/>
                <w:lang w:eastAsia="es-MX"/>
              </w:rPr>
              <w:t>Mensual, los primeros cinco días hábiles de cada mes vencido</w:t>
            </w:r>
          </w:p>
          <w:p w14:paraId="67247AB2" w14:textId="523F4F64" w:rsidR="001A42A3" w:rsidRPr="00A35B13" w:rsidRDefault="00114F54" w:rsidP="006B7FA5">
            <w:pPr>
              <w:rPr>
                <w:rFonts w:ascii="Arial" w:eastAsia="Calibri" w:hAnsi="Arial" w:cs="Arial"/>
                <w:bCs/>
                <w:sz w:val="20"/>
                <w:szCs w:val="20"/>
                <w:lang w:eastAsia="es-MX"/>
              </w:rPr>
            </w:pPr>
            <w:r w:rsidRPr="00A35B13">
              <w:rPr>
                <w:rFonts w:ascii="Arial" w:eastAsia="Calibri" w:hAnsi="Arial" w:cs="Arial"/>
                <w:b/>
                <w:sz w:val="20"/>
                <w:szCs w:val="20"/>
                <w:lang w:eastAsia="es-MX"/>
              </w:rPr>
              <w:t>Administrador del Contrato</w:t>
            </w:r>
          </w:p>
        </w:tc>
        <w:tc>
          <w:tcPr>
            <w:tcW w:w="3612" w:type="dxa"/>
            <w:shd w:val="clear" w:color="auto" w:fill="auto"/>
            <w:vAlign w:val="center"/>
          </w:tcPr>
          <w:p w14:paraId="7D83F57F" w14:textId="6E55F059" w:rsidR="001A42A3" w:rsidRPr="00A35B13" w:rsidRDefault="00B13D82" w:rsidP="00E95CC1">
            <w:pPr>
              <w:jc w:val="center"/>
              <w:rPr>
                <w:rFonts w:ascii="Arial" w:hAnsi="Arial" w:cs="Arial"/>
                <w:bCs/>
                <w:color w:val="000000"/>
                <w:sz w:val="20"/>
                <w:szCs w:val="20"/>
              </w:rPr>
            </w:pPr>
            <w:r w:rsidRPr="00A35B13">
              <w:rPr>
                <w:rFonts w:ascii="Arial" w:hAnsi="Arial" w:cs="Arial"/>
                <w:bCs/>
                <w:color w:val="000000"/>
                <w:sz w:val="20"/>
                <w:szCs w:val="20"/>
              </w:rPr>
              <w:t>Administrativo</w:t>
            </w:r>
          </w:p>
        </w:tc>
        <w:tc>
          <w:tcPr>
            <w:tcW w:w="2953" w:type="dxa"/>
            <w:shd w:val="clear" w:color="auto" w:fill="auto"/>
            <w:vAlign w:val="center"/>
          </w:tcPr>
          <w:p w14:paraId="4A6E0C7C" w14:textId="6F4582FC" w:rsidR="001A42A3" w:rsidRPr="00A35B13" w:rsidRDefault="00DD70B4" w:rsidP="00B13D82">
            <w:pPr>
              <w:spacing w:line="276" w:lineRule="auto"/>
              <w:jc w:val="both"/>
              <w:rPr>
                <w:rFonts w:ascii="Arial" w:eastAsia="Calibri" w:hAnsi="Arial" w:cs="Arial"/>
                <w:sz w:val="20"/>
                <w:szCs w:val="20"/>
                <w:lang w:eastAsia="en-US"/>
              </w:rPr>
            </w:pPr>
            <w:r w:rsidRPr="00A35B13">
              <w:rPr>
                <w:rFonts w:ascii="Arial" w:eastAsia="Calibri" w:hAnsi="Arial" w:cs="Arial"/>
                <w:b/>
                <w:bCs/>
                <w:sz w:val="20"/>
                <w:szCs w:val="20"/>
                <w:lang w:eastAsia="en-US"/>
              </w:rPr>
              <w:t>Reporte</w:t>
            </w:r>
            <w:r w:rsidRPr="00A35B13">
              <w:rPr>
                <w:rFonts w:ascii="Arial" w:eastAsia="Calibri" w:hAnsi="Arial" w:cs="Arial"/>
                <w:sz w:val="20"/>
                <w:szCs w:val="20"/>
                <w:lang w:eastAsia="en-US"/>
              </w:rPr>
              <w:t xml:space="preserve"> de </w:t>
            </w:r>
            <w:r w:rsidRPr="00A35B13">
              <w:rPr>
                <w:rFonts w:ascii="Arial" w:eastAsia="Calibri" w:hAnsi="Arial" w:cs="Arial"/>
                <w:b/>
                <w:bCs/>
                <w:sz w:val="20"/>
                <w:szCs w:val="20"/>
                <w:lang w:eastAsia="en-US"/>
              </w:rPr>
              <w:t>rotaciones</w:t>
            </w:r>
            <w:r w:rsidRPr="00A35B13">
              <w:rPr>
                <w:rFonts w:ascii="Arial" w:eastAsia="Calibri" w:hAnsi="Arial" w:cs="Arial"/>
                <w:sz w:val="20"/>
                <w:szCs w:val="20"/>
                <w:lang w:eastAsia="en-US"/>
              </w:rPr>
              <w:t xml:space="preserve"> de recursos especializados.</w:t>
            </w:r>
          </w:p>
        </w:tc>
      </w:tr>
      <w:tr w:rsidR="00EF1DBA" w:rsidRPr="00F040CB" w14:paraId="07B2A1D6" w14:textId="77777777" w:rsidTr="00011AF4">
        <w:trPr>
          <w:trHeight w:val="438"/>
          <w:jc w:val="center"/>
        </w:trPr>
        <w:tc>
          <w:tcPr>
            <w:tcW w:w="2263" w:type="dxa"/>
            <w:shd w:val="clear" w:color="auto" w:fill="auto"/>
            <w:vAlign w:val="center"/>
          </w:tcPr>
          <w:p w14:paraId="288CF59F" w14:textId="76AF925C" w:rsidR="00EF1DBA" w:rsidRPr="00A35B13" w:rsidRDefault="00EF1DBA" w:rsidP="00AF0D77">
            <w:pPr>
              <w:jc w:val="center"/>
              <w:rPr>
                <w:rFonts w:ascii="Arial" w:hAnsi="Arial" w:cs="Arial"/>
                <w:sz w:val="20"/>
                <w:szCs w:val="20"/>
              </w:rPr>
            </w:pPr>
            <w:r w:rsidRPr="00A35B13">
              <w:rPr>
                <w:rFonts w:ascii="Arial" w:hAnsi="Arial" w:cs="Arial"/>
                <w:b/>
                <w:bCs/>
                <w:sz w:val="20"/>
                <w:szCs w:val="20"/>
              </w:rPr>
              <w:t xml:space="preserve">10 días </w:t>
            </w:r>
            <w:r w:rsidR="00E95CC1" w:rsidRPr="00A35B13">
              <w:rPr>
                <w:rFonts w:ascii="Arial" w:hAnsi="Arial" w:cs="Arial"/>
                <w:b/>
                <w:bCs/>
                <w:sz w:val="20"/>
                <w:szCs w:val="20"/>
              </w:rPr>
              <w:t>hábiles</w:t>
            </w:r>
            <w:r w:rsidR="00E95CC1" w:rsidRPr="00A35B13">
              <w:rPr>
                <w:rFonts w:ascii="Arial" w:hAnsi="Arial" w:cs="Arial"/>
                <w:sz w:val="20"/>
                <w:szCs w:val="20"/>
              </w:rPr>
              <w:t xml:space="preserve"> </w:t>
            </w:r>
            <w:r w:rsidR="00114F54" w:rsidRPr="00A35B13">
              <w:rPr>
                <w:rFonts w:ascii="Arial" w:hAnsi="Arial" w:cs="Arial"/>
                <w:sz w:val="20"/>
                <w:szCs w:val="20"/>
              </w:rPr>
              <w:t xml:space="preserve">previos </w:t>
            </w:r>
            <w:r w:rsidR="00E95CC1" w:rsidRPr="00A35B13">
              <w:rPr>
                <w:rFonts w:ascii="Arial" w:hAnsi="Arial" w:cs="Arial"/>
                <w:sz w:val="20"/>
                <w:szCs w:val="20"/>
              </w:rPr>
              <w:t xml:space="preserve">a la finalización de la vigencia del </w:t>
            </w:r>
            <w:r w:rsidR="00E95CC1" w:rsidRPr="00A35B13">
              <w:rPr>
                <w:rFonts w:ascii="Arial" w:eastAsia="Calibri" w:hAnsi="Arial" w:cs="Arial"/>
                <w:sz w:val="20"/>
                <w:szCs w:val="20"/>
                <w:lang w:eastAsia="en-US"/>
              </w:rPr>
              <w:t>Servicio Administrado para la Gestión Operativa de la Coordinación de Monitoreo, Contacto y Riesgo Tecnológico</w:t>
            </w:r>
            <w:r w:rsidR="00114F54" w:rsidRPr="00A35B13">
              <w:rPr>
                <w:rFonts w:ascii="Arial" w:eastAsia="Calibri" w:hAnsi="Arial" w:cs="Arial"/>
                <w:sz w:val="20"/>
                <w:szCs w:val="20"/>
                <w:lang w:eastAsia="en-US"/>
              </w:rPr>
              <w:t xml:space="preserve">, </w:t>
            </w:r>
            <w:r w:rsidR="00114F54" w:rsidRPr="00A35B13">
              <w:rPr>
                <w:rFonts w:ascii="Arial" w:eastAsia="Calibri" w:hAnsi="Arial" w:cs="Arial"/>
                <w:bCs/>
                <w:sz w:val="20"/>
                <w:szCs w:val="20"/>
                <w:lang w:eastAsia="es-MX"/>
              </w:rPr>
              <w:t xml:space="preserve">al </w:t>
            </w:r>
            <w:r w:rsidR="00114F54" w:rsidRPr="00A35B13">
              <w:rPr>
                <w:rFonts w:ascii="Arial" w:eastAsia="Calibri" w:hAnsi="Arial" w:cs="Arial"/>
                <w:b/>
                <w:sz w:val="20"/>
                <w:szCs w:val="20"/>
                <w:lang w:eastAsia="es-MX"/>
              </w:rPr>
              <w:t>Administrador del Contrato</w:t>
            </w:r>
          </w:p>
        </w:tc>
        <w:tc>
          <w:tcPr>
            <w:tcW w:w="3612" w:type="dxa"/>
            <w:shd w:val="clear" w:color="auto" w:fill="auto"/>
            <w:vAlign w:val="center"/>
          </w:tcPr>
          <w:p w14:paraId="42B78A56" w14:textId="30057680" w:rsidR="00EF1DBA" w:rsidRPr="00A35B13" w:rsidRDefault="00B13D82" w:rsidP="00AF0D77">
            <w:pPr>
              <w:jc w:val="center"/>
              <w:rPr>
                <w:rFonts w:ascii="Arial" w:hAnsi="Arial" w:cs="Arial"/>
                <w:color w:val="000000"/>
                <w:sz w:val="20"/>
                <w:szCs w:val="20"/>
              </w:rPr>
            </w:pPr>
            <w:r w:rsidRPr="00A35B13">
              <w:rPr>
                <w:rFonts w:ascii="Arial" w:hAnsi="Arial" w:cs="Arial"/>
                <w:color w:val="000000"/>
                <w:sz w:val="20"/>
                <w:szCs w:val="20"/>
              </w:rPr>
              <w:t>Administrativo</w:t>
            </w:r>
          </w:p>
        </w:tc>
        <w:tc>
          <w:tcPr>
            <w:tcW w:w="2953" w:type="dxa"/>
            <w:shd w:val="clear" w:color="auto" w:fill="auto"/>
          </w:tcPr>
          <w:p w14:paraId="1DBA22B6" w14:textId="7EFA1185" w:rsidR="00EF1DBA" w:rsidRPr="00A35B13" w:rsidRDefault="009A73BA" w:rsidP="00AF0D77">
            <w:pPr>
              <w:jc w:val="both"/>
              <w:rPr>
                <w:rFonts w:ascii="Arial" w:hAnsi="Arial" w:cs="Arial"/>
                <w:sz w:val="20"/>
                <w:szCs w:val="20"/>
              </w:rPr>
            </w:pPr>
            <w:r w:rsidRPr="00A35B13">
              <w:rPr>
                <w:rFonts w:ascii="Arial" w:hAnsi="Arial" w:cs="Arial"/>
                <w:b/>
                <w:bCs/>
                <w:sz w:val="20"/>
                <w:szCs w:val="20"/>
              </w:rPr>
              <w:t>Memoria Técnica</w:t>
            </w:r>
            <w:r w:rsidRPr="00A35B13">
              <w:rPr>
                <w:rFonts w:ascii="Arial" w:hAnsi="Arial" w:cs="Arial"/>
                <w:sz w:val="20"/>
                <w:szCs w:val="20"/>
              </w:rPr>
              <w:t xml:space="preserve">. Deberá estar </w:t>
            </w:r>
            <w:r w:rsidRPr="00A35B13">
              <w:rPr>
                <w:rFonts w:ascii="Arial" w:hAnsi="Arial" w:cs="Arial"/>
                <w:b/>
                <w:bCs/>
                <w:sz w:val="20"/>
                <w:szCs w:val="20"/>
              </w:rPr>
              <w:t>impresa y digital</w:t>
            </w:r>
            <w:r w:rsidRPr="00A35B13">
              <w:rPr>
                <w:rFonts w:ascii="Arial" w:hAnsi="Arial" w:cs="Arial"/>
                <w:sz w:val="20"/>
                <w:szCs w:val="20"/>
              </w:rPr>
              <w:t xml:space="preserve"> en medios electrónicos (USB, CD o Disco Duro Externo). Deberá contener la totalidad de la </w:t>
            </w:r>
            <w:r w:rsidRPr="00A35B13">
              <w:rPr>
                <w:rFonts w:ascii="Arial" w:hAnsi="Arial" w:cs="Arial"/>
                <w:b/>
                <w:bCs/>
                <w:sz w:val="20"/>
                <w:szCs w:val="20"/>
              </w:rPr>
              <w:t>información</w:t>
            </w:r>
            <w:r w:rsidRPr="00A35B13">
              <w:rPr>
                <w:rFonts w:ascii="Arial" w:hAnsi="Arial" w:cs="Arial"/>
                <w:sz w:val="20"/>
                <w:szCs w:val="20"/>
              </w:rPr>
              <w:t xml:space="preserve"> generada </w:t>
            </w:r>
            <w:r w:rsidRPr="00A35B13">
              <w:rPr>
                <w:rFonts w:ascii="Arial" w:hAnsi="Arial" w:cs="Arial"/>
                <w:b/>
                <w:bCs/>
                <w:sz w:val="20"/>
                <w:szCs w:val="20"/>
              </w:rPr>
              <w:t>desde el inicio del servicio hasta el 31 de Diciembre 2025.</w:t>
            </w:r>
          </w:p>
          <w:p w14:paraId="58DF7408" w14:textId="77777777" w:rsidR="009A73BA" w:rsidRPr="00A35B13" w:rsidRDefault="009A73BA" w:rsidP="00AF0D77">
            <w:pPr>
              <w:jc w:val="both"/>
              <w:rPr>
                <w:rFonts w:ascii="Arial" w:hAnsi="Arial" w:cs="Arial"/>
                <w:sz w:val="20"/>
                <w:szCs w:val="20"/>
              </w:rPr>
            </w:pPr>
          </w:p>
          <w:p w14:paraId="08D25279" w14:textId="77777777" w:rsidR="00EF1DBA" w:rsidRPr="00A35B13" w:rsidRDefault="00EF1DBA" w:rsidP="00AF0D77">
            <w:pPr>
              <w:jc w:val="both"/>
              <w:rPr>
                <w:rFonts w:ascii="Arial" w:hAnsi="Arial" w:cs="Arial"/>
                <w:sz w:val="20"/>
                <w:szCs w:val="20"/>
              </w:rPr>
            </w:pPr>
            <w:r w:rsidRPr="00A35B13">
              <w:rPr>
                <w:rFonts w:ascii="Arial" w:hAnsi="Arial" w:cs="Arial"/>
                <w:sz w:val="20"/>
                <w:szCs w:val="20"/>
              </w:rPr>
              <w:t>La Entrega y aceptación por parte del Instituto, será requisito indispensable para el pago de la factura del último mes y en su momento la liberación de la Fianza.</w:t>
            </w:r>
          </w:p>
        </w:tc>
      </w:tr>
      <w:tr w:rsidR="00E95CC1" w:rsidRPr="00F040CB" w14:paraId="3C5E1F3B" w14:textId="77777777" w:rsidTr="00011AF4">
        <w:trPr>
          <w:trHeight w:val="438"/>
          <w:jc w:val="center"/>
        </w:trPr>
        <w:tc>
          <w:tcPr>
            <w:tcW w:w="2263" w:type="dxa"/>
            <w:shd w:val="clear" w:color="auto" w:fill="auto"/>
          </w:tcPr>
          <w:p w14:paraId="6AF732DB" w14:textId="77FDB0BD" w:rsidR="00E95CC1" w:rsidRPr="00A35B13" w:rsidRDefault="00E95CC1" w:rsidP="00E95CC1">
            <w:pPr>
              <w:jc w:val="center"/>
              <w:rPr>
                <w:rFonts w:ascii="Arial" w:hAnsi="Arial" w:cs="Arial"/>
                <w:sz w:val="20"/>
                <w:szCs w:val="20"/>
              </w:rPr>
            </w:pPr>
            <w:r w:rsidRPr="00A35B13">
              <w:rPr>
                <w:rFonts w:ascii="Arial" w:hAnsi="Arial" w:cs="Arial"/>
                <w:b/>
                <w:bCs/>
                <w:sz w:val="20"/>
                <w:szCs w:val="20"/>
              </w:rPr>
              <w:t>10 días hábiles</w:t>
            </w:r>
            <w:r w:rsidRPr="00A35B13">
              <w:rPr>
                <w:rFonts w:ascii="Arial" w:hAnsi="Arial" w:cs="Arial"/>
                <w:sz w:val="20"/>
                <w:szCs w:val="20"/>
              </w:rPr>
              <w:t xml:space="preserve"> </w:t>
            </w:r>
            <w:r w:rsidR="00114F54" w:rsidRPr="00A35B13">
              <w:rPr>
                <w:rFonts w:ascii="Arial" w:hAnsi="Arial" w:cs="Arial"/>
                <w:sz w:val="20"/>
                <w:szCs w:val="20"/>
              </w:rPr>
              <w:t xml:space="preserve">previos </w:t>
            </w:r>
            <w:r w:rsidRPr="00A35B13">
              <w:rPr>
                <w:rFonts w:ascii="Arial" w:hAnsi="Arial" w:cs="Arial"/>
                <w:sz w:val="20"/>
                <w:szCs w:val="20"/>
              </w:rPr>
              <w:t xml:space="preserve">a la finalización de la vigencia del </w:t>
            </w:r>
            <w:r w:rsidRPr="00A35B13">
              <w:rPr>
                <w:rFonts w:ascii="Arial" w:eastAsia="Calibri" w:hAnsi="Arial" w:cs="Arial"/>
                <w:sz w:val="20"/>
                <w:szCs w:val="20"/>
                <w:lang w:eastAsia="en-US"/>
              </w:rPr>
              <w:t>Servicio Administrado para la Gestión Operativa de la Coordinación de Monitoreo, Contacto y Riesgo Tecnológico</w:t>
            </w:r>
            <w:r w:rsidR="00114F54" w:rsidRPr="00A35B13">
              <w:rPr>
                <w:rFonts w:ascii="Arial" w:eastAsia="Calibri" w:hAnsi="Arial" w:cs="Arial"/>
                <w:sz w:val="20"/>
                <w:szCs w:val="20"/>
                <w:lang w:eastAsia="en-US"/>
              </w:rPr>
              <w:t xml:space="preserve">, </w:t>
            </w:r>
            <w:r w:rsidR="00114F54" w:rsidRPr="00A35B13">
              <w:rPr>
                <w:rFonts w:ascii="Arial" w:eastAsia="Calibri" w:hAnsi="Arial" w:cs="Arial"/>
                <w:bCs/>
                <w:sz w:val="20"/>
                <w:szCs w:val="20"/>
                <w:lang w:eastAsia="es-MX"/>
              </w:rPr>
              <w:t xml:space="preserve">al </w:t>
            </w:r>
            <w:r w:rsidR="00114F54" w:rsidRPr="00A35B13">
              <w:rPr>
                <w:rFonts w:ascii="Arial" w:eastAsia="Calibri" w:hAnsi="Arial" w:cs="Arial"/>
                <w:b/>
                <w:sz w:val="20"/>
                <w:szCs w:val="20"/>
                <w:lang w:eastAsia="es-MX"/>
              </w:rPr>
              <w:t>Administrador del Contrato</w:t>
            </w:r>
          </w:p>
        </w:tc>
        <w:tc>
          <w:tcPr>
            <w:tcW w:w="3612" w:type="dxa"/>
            <w:shd w:val="clear" w:color="auto" w:fill="auto"/>
            <w:vAlign w:val="center"/>
          </w:tcPr>
          <w:p w14:paraId="2866EA87" w14:textId="0EE39086" w:rsidR="00E95CC1" w:rsidRPr="00A35B13" w:rsidRDefault="00B13D82" w:rsidP="00E95CC1">
            <w:pPr>
              <w:jc w:val="center"/>
              <w:rPr>
                <w:rFonts w:ascii="Arial" w:hAnsi="Arial" w:cs="Arial"/>
                <w:color w:val="000000"/>
                <w:sz w:val="20"/>
                <w:szCs w:val="20"/>
              </w:rPr>
            </w:pPr>
            <w:r w:rsidRPr="00A35B13">
              <w:rPr>
                <w:rFonts w:ascii="Arial" w:hAnsi="Arial" w:cs="Arial"/>
                <w:color w:val="000000"/>
                <w:sz w:val="20"/>
                <w:szCs w:val="20"/>
              </w:rPr>
              <w:t>Operativo</w:t>
            </w:r>
          </w:p>
        </w:tc>
        <w:tc>
          <w:tcPr>
            <w:tcW w:w="2953" w:type="dxa"/>
            <w:shd w:val="clear" w:color="auto" w:fill="auto"/>
          </w:tcPr>
          <w:p w14:paraId="0F401756" w14:textId="1616B33D" w:rsidR="00E95CC1" w:rsidRPr="00A35B13" w:rsidRDefault="00B13D82" w:rsidP="00E95CC1">
            <w:pPr>
              <w:jc w:val="both"/>
              <w:rPr>
                <w:rFonts w:ascii="Arial" w:hAnsi="Arial" w:cs="Arial"/>
                <w:sz w:val="20"/>
                <w:szCs w:val="20"/>
              </w:rPr>
            </w:pPr>
            <w:r w:rsidRPr="00A35B13">
              <w:rPr>
                <w:rFonts w:ascii="Arial" w:hAnsi="Arial" w:cs="Arial"/>
                <w:b/>
                <w:bCs/>
                <w:color w:val="000000"/>
                <w:sz w:val="20"/>
                <w:szCs w:val="20"/>
              </w:rPr>
              <w:t>Bases de Datos</w:t>
            </w:r>
            <w:r w:rsidRPr="00A35B13">
              <w:rPr>
                <w:rFonts w:ascii="Arial" w:hAnsi="Arial" w:cs="Arial"/>
                <w:color w:val="000000"/>
                <w:sz w:val="20"/>
                <w:szCs w:val="20"/>
              </w:rPr>
              <w:t xml:space="preserve"> con la información relativa a la </w:t>
            </w:r>
            <w:r w:rsidRPr="00A35B13">
              <w:rPr>
                <w:rFonts w:ascii="Arial" w:eastAsia="MS Mincho" w:hAnsi="Arial" w:cs="Arial"/>
                <w:b/>
                <w:bCs/>
                <w:sz w:val="20"/>
                <w:szCs w:val="20"/>
              </w:rPr>
              <w:t xml:space="preserve">Lista de productos y herramientas de software administrado por el Instituto. </w:t>
            </w:r>
            <w:r w:rsidR="00E95CC1" w:rsidRPr="00A35B13">
              <w:rPr>
                <w:rFonts w:ascii="Arial" w:hAnsi="Arial" w:cs="Arial"/>
                <w:sz w:val="20"/>
                <w:szCs w:val="20"/>
              </w:rPr>
              <w:t xml:space="preserve">Deberán estar actualizados al último día de vigencia de los servicios </w:t>
            </w:r>
            <w:r w:rsidRPr="00A35B13">
              <w:rPr>
                <w:rFonts w:ascii="Arial" w:hAnsi="Arial" w:cs="Arial"/>
                <w:b/>
                <w:bCs/>
                <w:sz w:val="20"/>
                <w:szCs w:val="20"/>
              </w:rPr>
              <w:t xml:space="preserve">(31 de Diciembre 2025) </w:t>
            </w:r>
            <w:r w:rsidR="00E95CC1" w:rsidRPr="00A35B13">
              <w:rPr>
                <w:rFonts w:ascii="Arial" w:hAnsi="Arial" w:cs="Arial"/>
                <w:sz w:val="20"/>
                <w:szCs w:val="20"/>
              </w:rPr>
              <w:t xml:space="preserve">en medio digital. </w:t>
            </w:r>
          </w:p>
          <w:p w14:paraId="28CBED00" w14:textId="77777777" w:rsidR="00E95CC1" w:rsidRPr="00A35B13" w:rsidRDefault="00E95CC1" w:rsidP="00E95CC1">
            <w:pPr>
              <w:jc w:val="both"/>
              <w:rPr>
                <w:rFonts w:ascii="Arial" w:hAnsi="Arial" w:cs="Arial"/>
                <w:sz w:val="20"/>
                <w:szCs w:val="20"/>
              </w:rPr>
            </w:pPr>
          </w:p>
          <w:p w14:paraId="324FD9AA" w14:textId="77777777" w:rsidR="00E95CC1" w:rsidRPr="00A35B13" w:rsidRDefault="00E95CC1" w:rsidP="00E95CC1">
            <w:pPr>
              <w:jc w:val="both"/>
              <w:rPr>
                <w:rFonts w:ascii="Arial" w:hAnsi="Arial" w:cs="Arial"/>
                <w:sz w:val="20"/>
                <w:szCs w:val="20"/>
              </w:rPr>
            </w:pPr>
            <w:r w:rsidRPr="00A35B13">
              <w:rPr>
                <w:rFonts w:ascii="Arial" w:hAnsi="Arial" w:cs="Arial"/>
                <w:sz w:val="20"/>
                <w:szCs w:val="20"/>
              </w:rPr>
              <w:t>La Entrega y aceptación por parte del Instituto, será requisito indispensable para el pago de la factura del último mes y en su momento la liberación de la Fianza.</w:t>
            </w:r>
          </w:p>
        </w:tc>
      </w:tr>
      <w:tr w:rsidR="001724A1" w:rsidRPr="005C4A89" w14:paraId="29ECCCF6" w14:textId="77777777" w:rsidTr="00011AF4">
        <w:trPr>
          <w:trHeight w:val="438"/>
          <w:jc w:val="center"/>
        </w:trPr>
        <w:tc>
          <w:tcPr>
            <w:tcW w:w="2263" w:type="dxa"/>
            <w:shd w:val="clear" w:color="auto" w:fill="auto"/>
          </w:tcPr>
          <w:p w14:paraId="5F045D22" w14:textId="77777777" w:rsidR="001724A1" w:rsidRPr="00A35B13" w:rsidRDefault="001724A1" w:rsidP="00E95CC1">
            <w:pPr>
              <w:jc w:val="center"/>
              <w:rPr>
                <w:rFonts w:ascii="Arial" w:hAnsi="Arial" w:cs="Arial"/>
                <w:b/>
                <w:bCs/>
                <w:sz w:val="20"/>
                <w:szCs w:val="20"/>
              </w:rPr>
            </w:pPr>
          </w:p>
          <w:p w14:paraId="53EDF231" w14:textId="77777777" w:rsidR="001724A1" w:rsidRPr="00A35B13" w:rsidRDefault="001724A1" w:rsidP="001724A1">
            <w:pPr>
              <w:rPr>
                <w:rFonts w:ascii="Arial" w:hAnsi="Arial" w:cs="Arial"/>
                <w:b/>
                <w:bCs/>
                <w:sz w:val="20"/>
                <w:szCs w:val="20"/>
              </w:rPr>
            </w:pPr>
          </w:p>
          <w:p w14:paraId="6A7122FB" w14:textId="77777777" w:rsidR="001724A1" w:rsidRPr="00A35B13" w:rsidRDefault="001724A1" w:rsidP="001724A1">
            <w:pPr>
              <w:contextualSpacing/>
              <w:jc w:val="both"/>
              <w:rPr>
                <w:rFonts w:ascii="Arial" w:hAnsi="Arial" w:cs="Arial"/>
                <w:sz w:val="20"/>
                <w:szCs w:val="20"/>
                <w:lang w:eastAsia="es-MX"/>
              </w:rPr>
            </w:pPr>
            <w:r w:rsidRPr="00A35B13">
              <w:rPr>
                <w:rFonts w:ascii="Arial" w:hAnsi="Arial" w:cs="Arial"/>
                <w:sz w:val="20"/>
                <w:szCs w:val="20"/>
                <w:lang w:eastAsia="es-MX"/>
              </w:rPr>
              <w:t>Mensual, los primeros cinco días hábiles de cada mes vencido</w:t>
            </w:r>
          </w:p>
          <w:p w14:paraId="1E455BE8" w14:textId="77777777" w:rsidR="001724A1" w:rsidRPr="00A35B13" w:rsidRDefault="001724A1" w:rsidP="001724A1">
            <w:pPr>
              <w:jc w:val="center"/>
              <w:rPr>
                <w:rFonts w:ascii="Arial" w:hAnsi="Arial" w:cs="Arial"/>
                <w:sz w:val="20"/>
                <w:szCs w:val="20"/>
              </w:rPr>
            </w:pPr>
          </w:p>
        </w:tc>
        <w:tc>
          <w:tcPr>
            <w:tcW w:w="3612" w:type="dxa"/>
            <w:shd w:val="clear" w:color="auto" w:fill="auto"/>
            <w:vAlign w:val="center"/>
          </w:tcPr>
          <w:p w14:paraId="65E3A254" w14:textId="7EBE3D0D" w:rsidR="001724A1" w:rsidRPr="00A35B13" w:rsidRDefault="001724A1" w:rsidP="001724A1">
            <w:pPr>
              <w:jc w:val="center"/>
              <w:rPr>
                <w:rFonts w:ascii="Arial" w:hAnsi="Arial" w:cs="Arial"/>
                <w:color w:val="000000"/>
                <w:sz w:val="20"/>
                <w:szCs w:val="20"/>
              </w:rPr>
            </w:pPr>
            <w:r w:rsidRPr="00A35B13">
              <w:rPr>
                <w:rFonts w:ascii="Arial" w:hAnsi="Arial" w:cs="Arial"/>
                <w:color w:val="000000"/>
                <w:sz w:val="20"/>
                <w:szCs w:val="20"/>
              </w:rPr>
              <w:lastRenderedPageBreak/>
              <w:t>Operativo</w:t>
            </w:r>
          </w:p>
        </w:tc>
        <w:tc>
          <w:tcPr>
            <w:tcW w:w="2953" w:type="dxa"/>
            <w:shd w:val="clear" w:color="auto" w:fill="auto"/>
          </w:tcPr>
          <w:p w14:paraId="68D7628E" w14:textId="34D25C41" w:rsidR="001724A1" w:rsidRPr="00A35B13" w:rsidRDefault="001724A1" w:rsidP="00E95CC1">
            <w:pPr>
              <w:jc w:val="both"/>
              <w:rPr>
                <w:rFonts w:ascii="Arial" w:hAnsi="Arial" w:cs="Arial"/>
                <w:b/>
                <w:bCs/>
                <w:color w:val="000000"/>
                <w:sz w:val="20"/>
                <w:szCs w:val="20"/>
              </w:rPr>
            </w:pPr>
            <w:r w:rsidRPr="00A35B13">
              <w:rPr>
                <w:rFonts w:ascii="Arial" w:hAnsi="Arial" w:cs="Arial"/>
                <w:sz w:val="20"/>
                <w:szCs w:val="20"/>
                <w:lang w:val="es-ES_tradnl"/>
              </w:rPr>
              <w:t>El proveedor adjudicado quedará obligado ante el Instituto Mexicano del Seguro Social, a responder por la calidad de los servicios</w:t>
            </w:r>
          </w:p>
        </w:tc>
      </w:tr>
    </w:tbl>
    <w:p w14:paraId="390A20B3" w14:textId="77777777" w:rsidR="00EF1DBA" w:rsidRPr="005C4A89" w:rsidRDefault="00EF1DBA" w:rsidP="00EF1DBA">
      <w:pPr>
        <w:ind w:left="-540"/>
        <w:rPr>
          <w:rFonts w:ascii="Arial" w:eastAsia="Calibri" w:hAnsi="Arial" w:cs="Arial"/>
          <w:b/>
          <w:sz w:val="20"/>
          <w:szCs w:val="20"/>
          <w:lang w:eastAsia="es-MX"/>
        </w:rPr>
      </w:pPr>
    </w:p>
    <w:p w14:paraId="7A6A1D34" w14:textId="0EF7D120" w:rsidR="00271AFB" w:rsidRDefault="00195094" w:rsidP="007B77EE">
      <w:pPr>
        <w:pStyle w:val="Ttulo1"/>
        <w:numPr>
          <w:ilvl w:val="2"/>
          <w:numId w:val="33"/>
        </w:numPr>
        <w:spacing w:before="0" w:after="0"/>
        <w:ind w:left="851"/>
        <w:rPr>
          <w:rFonts w:ascii="Arial" w:hAnsi="Arial" w:cs="Arial"/>
          <w:sz w:val="20"/>
          <w:szCs w:val="20"/>
        </w:rPr>
      </w:pPr>
      <w:r w:rsidRPr="005C4A89">
        <w:rPr>
          <w:rFonts w:ascii="Arial" w:hAnsi="Arial" w:cs="Arial"/>
          <w:sz w:val="20"/>
          <w:szCs w:val="20"/>
        </w:rPr>
        <w:t xml:space="preserve"> </w:t>
      </w:r>
      <w:bookmarkStart w:id="54" w:name="_Toc193972160"/>
      <w:r w:rsidR="00271AFB" w:rsidRPr="005C4A89">
        <w:rPr>
          <w:rFonts w:ascii="Arial" w:hAnsi="Arial" w:cs="Arial"/>
          <w:sz w:val="20"/>
          <w:szCs w:val="20"/>
        </w:rPr>
        <w:t>Cronograma de actividades</w:t>
      </w:r>
      <w:bookmarkEnd w:id="54"/>
    </w:p>
    <w:p w14:paraId="0D64AAC5" w14:textId="77777777" w:rsidR="008242EA" w:rsidRDefault="008242EA" w:rsidP="008242EA"/>
    <w:tbl>
      <w:tblPr>
        <w:tblW w:w="8832" w:type="dxa"/>
        <w:tblCellMar>
          <w:left w:w="70" w:type="dxa"/>
          <w:right w:w="70" w:type="dxa"/>
        </w:tblCellMar>
        <w:tblLook w:val="04A0" w:firstRow="1" w:lastRow="0" w:firstColumn="1" w:lastColumn="0" w:noHBand="0" w:noVBand="1"/>
      </w:tblPr>
      <w:tblGrid>
        <w:gridCol w:w="1649"/>
        <w:gridCol w:w="1078"/>
        <w:gridCol w:w="978"/>
        <w:gridCol w:w="981"/>
        <w:gridCol w:w="990"/>
        <w:gridCol w:w="981"/>
        <w:gridCol w:w="987"/>
        <w:gridCol w:w="1188"/>
      </w:tblGrid>
      <w:tr w:rsidR="00884207" w14:paraId="761B2A49" w14:textId="77777777" w:rsidTr="00884207">
        <w:trPr>
          <w:trHeight w:val="318"/>
        </w:trPr>
        <w:tc>
          <w:tcPr>
            <w:tcW w:w="164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3EC18F65" w14:textId="77777777" w:rsidR="00884207" w:rsidRDefault="00884207">
            <w:pPr>
              <w:jc w:val="center"/>
              <w:rPr>
                <w:rFonts w:ascii="Geomanist" w:hAnsi="Geomanist"/>
                <w:b/>
                <w:bCs/>
                <w:color w:val="000000"/>
                <w:sz w:val="16"/>
                <w:szCs w:val="16"/>
                <w:lang w:eastAsia="es-MX"/>
              </w:rPr>
            </w:pPr>
            <w:r>
              <w:rPr>
                <w:rFonts w:ascii="Geomanist" w:hAnsi="Geomanist"/>
                <w:b/>
                <w:bCs/>
                <w:color w:val="000000"/>
                <w:sz w:val="16"/>
                <w:szCs w:val="16"/>
              </w:rPr>
              <w:t>Componente</w:t>
            </w:r>
          </w:p>
        </w:tc>
        <w:tc>
          <w:tcPr>
            <w:tcW w:w="7183" w:type="dxa"/>
            <w:gridSpan w:val="7"/>
            <w:tcBorders>
              <w:top w:val="single" w:sz="4" w:space="0" w:color="auto"/>
              <w:left w:val="nil"/>
              <w:bottom w:val="single" w:sz="4" w:space="0" w:color="auto"/>
              <w:right w:val="single" w:sz="4" w:space="0" w:color="auto"/>
            </w:tcBorders>
            <w:shd w:val="clear" w:color="000000" w:fill="DAE9F8"/>
            <w:noWrap/>
            <w:vAlign w:val="center"/>
            <w:hideMark/>
          </w:tcPr>
          <w:p w14:paraId="22A6DA8D" w14:textId="77777777" w:rsidR="00884207" w:rsidRDefault="00884207">
            <w:pPr>
              <w:jc w:val="center"/>
              <w:rPr>
                <w:rFonts w:ascii="Geomanist" w:hAnsi="Geomanist"/>
                <w:b/>
                <w:bCs/>
                <w:color w:val="000000"/>
                <w:sz w:val="16"/>
                <w:szCs w:val="16"/>
              </w:rPr>
            </w:pPr>
            <w:r>
              <w:rPr>
                <w:rFonts w:ascii="Geomanist" w:hAnsi="Geomanist"/>
                <w:b/>
                <w:bCs/>
                <w:color w:val="000000"/>
                <w:sz w:val="16"/>
                <w:szCs w:val="16"/>
              </w:rPr>
              <w:t>2025</w:t>
            </w:r>
          </w:p>
        </w:tc>
      </w:tr>
      <w:tr w:rsidR="00884207" w14:paraId="641FF4E5" w14:textId="77777777" w:rsidTr="00884207">
        <w:trPr>
          <w:trHeight w:val="318"/>
        </w:trPr>
        <w:tc>
          <w:tcPr>
            <w:tcW w:w="1649" w:type="dxa"/>
            <w:vMerge/>
            <w:tcBorders>
              <w:top w:val="single" w:sz="4" w:space="0" w:color="auto"/>
              <w:left w:val="single" w:sz="4" w:space="0" w:color="auto"/>
              <w:bottom w:val="single" w:sz="4" w:space="0" w:color="000000"/>
              <w:right w:val="single" w:sz="4" w:space="0" w:color="auto"/>
            </w:tcBorders>
            <w:vAlign w:val="center"/>
            <w:hideMark/>
          </w:tcPr>
          <w:p w14:paraId="0B323546" w14:textId="77777777" w:rsidR="00884207" w:rsidRDefault="00884207">
            <w:pPr>
              <w:rPr>
                <w:rFonts w:ascii="Geomanist" w:hAnsi="Geomanist"/>
                <w:b/>
                <w:bCs/>
                <w:color w:val="000000"/>
                <w:sz w:val="16"/>
                <w:szCs w:val="16"/>
              </w:rPr>
            </w:pPr>
          </w:p>
        </w:tc>
        <w:tc>
          <w:tcPr>
            <w:tcW w:w="1078" w:type="dxa"/>
            <w:tcBorders>
              <w:top w:val="nil"/>
              <w:left w:val="nil"/>
              <w:bottom w:val="single" w:sz="4" w:space="0" w:color="auto"/>
              <w:right w:val="single" w:sz="4" w:space="0" w:color="auto"/>
            </w:tcBorders>
            <w:shd w:val="clear" w:color="000000" w:fill="D9D9D9"/>
            <w:vAlign w:val="center"/>
            <w:hideMark/>
          </w:tcPr>
          <w:p w14:paraId="2032708F" w14:textId="77777777" w:rsidR="00884207" w:rsidRDefault="00884207">
            <w:pPr>
              <w:jc w:val="center"/>
              <w:rPr>
                <w:rFonts w:ascii="Geomanist" w:hAnsi="Geomanist"/>
                <w:b/>
                <w:bCs/>
                <w:color w:val="000000"/>
                <w:sz w:val="16"/>
                <w:szCs w:val="16"/>
              </w:rPr>
            </w:pPr>
            <w:r>
              <w:rPr>
                <w:rFonts w:ascii="Geomanist" w:hAnsi="Geomanist"/>
                <w:b/>
                <w:bCs/>
                <w:color w:val="000000"/>
                <w:sz w:val="16"/>
                <w:szCs w:val="16"/>
              </w:rPr>
              <w:t>Mes 1</w:t>
            </w:r>
          </w:p>
        </w:tc>
        <w:tc>
          <w:tcPr>
            <w:tcW w:w="978" w:type="dxa"/>
            <w:tcBorders>
              <w:top w:val="nil"/>
              <w:left w:val="nil"/>
              <w:bottom w:val="single" w:sz="4" w:space="0" w:color="auto"/>
              <w:right w:val="single" w:sz="4" w:space="0" w:color="auto"/>
            </w:tcBorders>
            <w:shd w:val="clear" w:color="000000" w:fill="D9D9D9"/>
            <w:vAlign w:val="center"/>
            <w:hideMark/>
          </w:tcPr>
          <w:p w14:paraId="4A14E548" w14:textId="77777777" w:rsidR="00884207" w:rsidRDefault="00884207">
            <w:pPr>
              <w:jc w:val="center"/>
              <w:rPr>
                <w:rFonts w:ascii="Geomanist" w:hAnsi="Geomanist"/>
                <w:b/>
                <w:bCs/>
                <w:color w:val="000000"/>
                <w:sz w:val="16"/>
                <w:szCs w:val="16"/>
              </w:rPr>
            </w:pPr>
            <w:r>
              <w:rPr>
                <w:rFonts w:ascii="Geomanist" w:hAnsi="Geomanist"/>
                <w:b/>
                <w:bCs/>
                <w:color w:val="000000"/>
                <w:sz w:val="16"/>
                <w:szCs w:val="16"/>
              </w:rPr>
              <w:t>Mes 2</w:t>
            </w:r>
          </w:p>
        </w:tc>
        <w:tc>
          <w:tcPr>
            <w:tcW w:w="981" w:type="dxa"/>
            <w:tcBorders>
              <w:top w:val="nil"/>
              <w:left w:val="nil"/>
              <w:bottom w:val="single" w:sz="4" w:space="0" w:color="auto"/>
              <w:right w:val="single" w:sz="4" w:space="0" w:color="auto"/>
            </w:tcBorders>
            <w:shd w:val="clear" w:color="000000" w:fill="D9D9D9"/>
            <w:vAlign w:val="center"/>
            <w:hideMark/>
          </w:tcPr>
          <w:p w14:paraId="1EACD200" w14:textId="77777777" w:rsidR="00884207" w:rsidRDefault="00884207">
            <w:pPr>
              <w:jc w:val="center"/>
              <w:rPr>
                <w:rFonts w:ascii="Geomanist" w:hAnsi="Geomanist"/>
                <w:b/>
                <w:bCs/>
                <w:color w:val="000000"/>
                <w:sz w:val="16"/>
                <w:szCs w:val="16"/>
              </w:rPr>
            </w:pPr>
            <w:r>
              <w:rPr>
                <w:rFonts w:ascii="Geomanist" w:hAnsi="Geomanist"/>
                <w:b/>
                <w:bCs/>
                <w:color w:val="000000"/>
                <w:sz w:val="16"/>
                <w:szCs w:val="16"/>
              </w:rPr>
              <w:t>Mes 3</w:t>
            </w:r>
          </w:p>
        </w:tc>
        <w:tc>
          <w:tcPr>
            <w:tcW w:w="990" w:type="dxa"/>
            <w:tcBorders>
              <w:top w:val="nil"/>
              <w:left w:val="nil"/>
              <w:bottom w:val="single" w:sz="4" w:space="0" w:color="auto"/>
              <w:right w:val="single" w:sz="4" w:space="0" w:color="auto"/>
            </w:tcBorders>
            <w:shd w:val="clear" w:color="000000" w:fill="D9D9D9"/>
            <w:vAlign w:val="center"/>
            <w:hideMark/>
          </w:tcPr>
          <w:p w14:paraId="6701117B" w14:textId="77777777" w:rsidR="00884207" w:rsidRDefault="00884207">
            <w:pPr>
              <w:jc w:val="center"/>
              <w:rPr>
                <w:rFonts w:ascii="Geomanist" w:hAnsi="Geomanist"/>
                <w:b/>
                <w:bCs/>
                <w:color w:val="000000"/>
                <w:sz w:val="16"/>
                <w:szCs w:val="16"/>
              </w:rPr>
            </w:pPr>
            <w:r>
              <w:rPr>
                <w:rFonts w:ascii="Geomanist" w:hAnsi="Geomanist"/>
                <w:b/>
                <w:bCs/>
                <w:color w:val="000000"/>
                <w:sz w:val="16"/>
                <w:szCs w:val="16"/>
              </w:rPr>
              <w:t>Mes 4</w:t>
            </w:r>
          </w:p>
        </w:tc>
        <w:tc>
          <w:tcPr>
            <w:tcW w:w="981" w:type="dxa"/>
            <w:tcBorders>
              <w:top w:val="nil"/>
              <w:left w:val="nil"/>
              <w:bottom w:val="single" w:sz="4" w:space="0" w:color="auto"/>
              <w:right w:val="single" w:sz="4" w:space="0" w:color="auto"/>
            </w:tcBorders>
            <w:shd w:val="clear" w:color="000000" w:fill="D9D9D9"/>
            <w:vAlign w:val="center"/>
            <w:hideMark/>
          </w:tcPr>
          <w:p w14:paraId="2F088077" w14:textId="77777777" w:rsidR="00884207" w:rsidRDefault="00884207">
            <w:pPr>
              <w:jc w:val="center"/>
              <w:rPr>
                <w:rFonts w:ascii="Geomanist" w:hAnsi="Geomanist"/>
                <w:b/>
                <w:bCs/>
                <w:color w:val="000000"/>
                <w:sz w:val="16"/>
                <w:szCs w:val="16"/>
              </w:rPr>
            </w:pPr>
            <w:r>
              <w:rPr>
                <w:rFonts w:ascii="Geomanist" w:hAnsi="Geomanist"/>
                <w:b/>
                <w:bCs/>
                <w:color w:val="000000"/>
                <w:sz w:val="16"/>
                <w:szCs w:val="16"/>
              </w:rPr>
              <w:t>Mes 5</w:t>
            </w:r>
          </w:p>
        </w:tc>
        <w:tc>
          <w:tcPr>
            <w:tcW w:w="987" w:type="dxa"/>
            <w:tcBorders>
              <w:top w:val="nil"/>
              <w:left w:val="nil"/>
              <w:bottom w:val="single" w:sz="4" w:space="0" w:color="auto"/>
              <w:right w:val="single" w:sz="4" w:space="0" w:color="auto"/>
            </w:tcBorders>
            <w:shd w:val="clear" w:color="000000" w:fill="D9D9D9"/>
            <w:vAlign w:val="center"/>
            <w:hideMark/>
          </w:tcPr>
          <w:p w14:paraId="74351478" w14:textId="77777777" w:rsidR="00884207" w:rsidRDefault="00884207">
            <w:pPr>
              <w:jc w:val="center"/>
              <w:rPr>
                <w:rFonts w:ascii="Geomanist" w:hAnsi="Geomanist"/>
                <w:b/>
                <w:bCs/>
                <w:color w:val="000000"/>
                <w:sz w:val="16"/>
                <w:szCs w:val="16"/>
              </w:rPr>
            </w:pPr>
            <w:r>
              <w:rPr>
                <w:rFonts w:ascii="Geomanist" w:hAnsi="Geomanist"/>
                <w:b/>
                <w:bCs/>
                <w:color w:val="000000"/>
                <w:sz w:val="16"/>
                <w:szCs w:val="16"/>
              </w:rPr>
              <w:t>Mes 6</w:t>
            </w:r>
          </w:p>
        </w:tc>
        <w:tc>
          <w:tcPr>
            <w:tcW w:w="1187" w:type="dxa"/>
            <w:tcBorders>
              <w:top w:val="nil"/>
              <w:left w:val="nil"/>
              <w:bottom w:val="single" w:sz="4" w:space="0" w:color="auto"/>
              <w:right w:val="single" w:sz="4" w:space="0" w:color="auto"/>
            </w:tcBorders>
            <w:shd w:val="clear" w:color="000000" w:fill="D9D9D9"/>
            <w:vAlign w:val="center"/>
            <w:hideMark/>
          </w:tcPr>
          <w:p w14:paraId="335F251F" w14:textId="77777777" w:rsidR="00884207" w:rsidRDefault="00884207">
            <w:pPr>
              <w:jc w:val="center"/>
              <w:rPr>
                <w:rFonts w:ascii="Geomanist" w:hAnsi="Geomanist"/>
                <w:b/>
                <w:bCs/>
                <w:color w:val="000000"/>
                <w:sz w:val="16"/>
                <w:szCs w:val="16"/>
              </w:rPr>
            </w:pPr>
            <w:r>
              <w:rPr>
                <w:rFonts w:ascii="Geomanist" w:hAnsi="Geomanist"/>
                <w:b/>
                <w:bCs/>
                <w:color w:val="000000"/>
                <w:sz w:val="16"/>
                <w:szCs w:val="16"/>
              </w:rPr>
              <w:t>Mes 7</w:t>
            </w:r>
          </w:p>
        </w:tc>
      </w:tr>
      <w:tr w:rsidR="00884207" w14:paraId="2EE34916" w14:textId="77777777" w:rsidTr="00884207">
        <w:trPr>
          <w:trHeight w:val="318"/>
        </w:trPr>
        <w:tc>
          <w:tcPr>
            <w:tcW w:w="1649" w:type="dxa"/>
            <w:vMerge/>
            <w:tcBorders>
              <w:top w:val="single" w:sz="4" w:space="0" w:color="auto"/>
              <w:left w:val="single" w:sz="4" w:space="0" w:color="auto"/>
              <w:bottom w:val="single" w:sz="4" w:space="0" w:color="000000"/>
              <w:right w:val="single" w:sz="4" w:space="0" w:color="auto"/>
            </w:tcBorders>
            <w:vAlign w:val="center"/>
            <w:hideMark/>
          </w:tcPr>
          <w:p w14:paraId="3902DED7" w14:textId="77777777" w:rsidR="00884207" w:rsidRDefault="00884207">
            <w:pPr>
              <w:rPr>
                <w:rFonts w:ascii="Geomanist" w:hAnsi="Geomanist"/>
                <w:b/>
                <w:bCs/>
                <w:color w:val="000000"/>
                <w:sz w:val="16"/>
                <w:szCs w:val="16"/>
              </w:rPr>
            </w:pPr>
          </w:p>
        </w:tc>
        <w:tc>
          <w:tcPr>
            <w:tcW w:w="7183" w:type="dxa"/>
            <w:gridSpan w:val="7"/>
            <w:tcBorders>
              <w:top w:val="single" w:sz="4" w:space="0" w:color="auto"/>
              <w:left w:val="nil"/>
              <w:bottom w:val="single" w:sz="4" w:space="0" w:color="auto"/>
              <w:right w:val="single" w:sz="4" w:space="0" w:color="000000"/>
            </w:tcBorders>
            <w:shd w:val="clear" w:color="auto" w:fill="auto"/>
            <w:noWrap/>
            <w:vAlign w:val="bottom"/>
            <w:hideMark/>
          </w:tcPr>
          <w:p w14:paraId="3E2BBC4A" w14:textId="77777777" w:rsidR="00884207" w:rsidRDefault="00884207">
            <w:pPr>
              <w:jc w:val="center"/>
              <w:rPr>
                <w:rFonts w:ascii="Aptos Narrow" w:hAnsi="Aptos Narrow"/>
                <w:color w:val="000000"/>
                <w:sz w:val="22"/>
                <w:szCs w:val="22"/>
              </w:rPr>
            </w:pPr>
            <w:r>
              <w:rPr>
                <w:rFonts w:ascii="Aptos Narrow" w:hAnsi="Aptos Narrow"/>
                <w:color w:val="000000"/>
                <w:sz w:val="22"/>
                <w:szCs w:val="22"/>
              </w:rPr>
              <w:t>Servicio Administrado para la Gestión Operativa de la Coordinación de Monitoreo, Contacto y Riesgo Tecnológico</w:t>
            </w:r>
          </w:p>
        </w:tc>
      </w:tr>
    </w:tbl>
    <w:p w14:paraId="6A88F99B" w14:textId="77777777" w:rsidR="008242EA" w:rsidRDefault="008242EA" w:rsidP="008242EA"/>
    <w:p w14:paraId="50501C6B" w14:textId="77777777" w:rsidR="00271AFB" w:rsidRPr="005C4A89" w:rsidRDefault="00271AFB" w:rsidP="007B77EE">
      <w:pPr>
        <w:pStyle w:val="Ttulo1"/>
        <w:numPr>
          <w:ilvl w:val="2"/>
          <w:numId w:val="33"/>
        </w:numPr>
        <w:spacing w:before="0" w:after="0"/>
        <w:ind w:left="851"/>
        <w:rPr>
          <w:rFonts w:ascii="Arial" w:hAnsi="Arial" w:cs="Arial"/>
          <w:sz w:val="20"/>
          <w:szCs w:val="20"/>
        </w:rPr>
      </w:pPr>
      <w:bookmarkStart w:id="55" w:name="_Toc193972161"/>
      <w:r w:rsidRPr="005C4A89">
        <w:rPr>
          <w:rFonts w:ascii="Arial" w:hAnsi="Arial" w:cs="Arial"/>
          <w:sz w:val="20"/>
          <w:szCs w:val="20"/>
        </w:rPr>
        <w:t>Niveles de servicio acordados que deberán cumplirse</w:t>
      </w:r>
      <w:bookmarkEnd w:id="55"/>
    </w:p>
    <w:p w14:paraId="3EC99D8E" w14:textId="77777777" w:rsidR="003C6F71" w:rsidRPr="005C4A89" w:rsidRDefault="003C6F71" w:rsidP="00271AFB">
      <w:pPr>
        <w:jc w:val="both"/>
        <w:rPr>
          <w:rFonts w:ascii="Arial" w:hAnsi="Arial" w:cs="Arial"/>
          <w:i/>
          <w:color w:val="0000FF"/>
          <w:sz w:val="20"/>
          <w:szCs w:val="20"/>
        </w:rPr>
      </w:pPr>
    </w:p>
    <w:p w14:paraId="17B1E58E" w14:textId="6B8B2739" w:rsidR="00EF1DBA" w:rsidRDefault="00030E29" w:rsidP="00030E29">
      <w:pPr>
        <w:autoSpaceDE w:val="0"/>
        <w:autoSpaceDN w:val="0"/>
        <w:adjustRightInd w:val="0"/>
        <w:jc w:val="both"/>
        <w:rPr>
          <w:rFonts w:ascii="Arial" w:hAnsi="Arial" w:cs="Arial"/>
          <w:sz w:val="22"/>
          <w:szCs w:val="22"/>
        </w:rPr>
      </w:pPr>
      <w:bookmarkStart w:id="56" w:name="_Toc316554490"/>
      <w:r w:rsidRPr="00030E29">
        <w:rPr>
          <w:rFonts w:ascii="Arial" w:hAnsi="Arial" w:cs="Arial"/>
          <w:sz w:val="22"/>
          <w:szCs w:val="22"/>
        </w:rPr>
        <w:t>Las deductivas por incumplimiento de Niveles de Servicio se establecen en el inciso h) del anexo</w:t>
      </w:r>
      <w:r>
        <w:rPr>
          <w:rFonts w:ascii="Arial" w:hAnsi="Arial" w:cs="Arial"/>
          <w:sz w:val="22"/>
          <w:szCs w:val="22"/>
        </w:rPr>
        <w:t xml:space="preserve"> </w:t>
      </w:r>
      <w:r w:rsidRPr="00030E29">
        <w:rPr>
          <w:rFonts w:ascii="Arial" w:hAnsi="Arial" w:cs="Arial"/>
          <w:sz w:val="22"/>
          <w:szCs w:val="22"/>
        </w:rPr>
        <w:t>Términos y Condiciones.</w:t>
      </w:r>
    </w:p>
    <w:p w14:paraId="668EDFCA" w14:textId="77777777" w:rsidR="00030E29" w:rsidRPr="005C4A89" w:rsidRDefault="00030E29" w:rsidP="00030E29">
      <w:pPr>
        <w:autoSpaceDE w:val="0"/>
        <w:autoSpaceDN w:val="0"/>
        <w:adjustRightInd w:val="0"/>
        <w:jc w:val="both"/>
        <w:rPr>
          <w:rFonts w:ascii="Arial" w:hAnsi="Arial" w:cs="Arial"/>
          <w:sz w:val="20"/>
          <w:szCs w:val="20"/>
          <w:lang w:eastAsia="es-MX"/>
        </w:rPr>
      </w:pPr>
    </w:p>
    <w:p w14:paraId="425049F3" w14:textId="77777777" w:rsidR="00271AFB" w:rsidRPr="005C4A89" w:rsidRDefault="00271AFB" w:rsidP="007B77EE">
      <w:pPr>
        <w:pStyle w:val="Ttulo1"/>
        <w:numPr>
          <w:ilvl w:val="2"/>
          <w:numId w:val="33"/>
        </w:numPr>
        <w:spacing w:before="0" w:after="0"/>
        <w:ind w:left="851"/>
        <w:rPr>
          <w:rFonts w:ascii="Arial" w:hAnsi="Arial" w:cs="Arial"/>
          <w:sz w:val="20"/>
          <w:szCs w:val="20"/>
        </w:rPr>
      </w:pPr>
      <w:bookmarkStart w:id="57" w:name="_Toc193972162"/>
      <w:r w:rsidRPr="005C4A89">
        <w:rPr>
          <w:rFonts w:ascii="Arial" w:hAnsi="Arial" w:cs="Arial"/>
          <w:sz w:val="20"/>
          <w:szCs w:val="20"/>
        </w:rPr>
        <w:t>Requerimientos de arquitectura tecnológica</w:t>
      </w:r>
      <w:bookmarkEnd w:id="56"/>
      <w:bookmarkEnd w:id="57"/>
    </w:p>
    <w:p w14:paraId="529DBF1D" w14:textId="02E8A86D" w:rsidR="00942B30" w:rsidRPr="005C4A89" w:rsidRDefault="00324631" w:rsidP="00942B30">
      <w:pPr>
        <w:jc w:val="both"/>
        <w:rPr>
          <w:rFonts w:ascii="Arial" w:hAnsi="Arial" w:cs="Arial"/>
          <w:iCs/>
          <w:sz w:val="22"/>
          <w:szCs w:val="22"/>
          <w:lang w:eastAsia="es-MX"/>
        </w:rPr>
      </w:pPr>
      <w:r>
        <w:rPr>
          <w:rFonts w:ascii="Arial" w:hAnsi="Arial" w:cs="Arial"/>
          <w:iCs/>
          <w:sz w:val="22"/>
          <w:szCs w:val="22"/>
        </w:rPr>
        <w:t>No aplica</w:t>
      </w:r>
    </w:p>
    <w:p w14:paraId="15B3A4E3" w14:textId="77777777" w:rsidR="00271AFB" w:rsidRPr="005C4A89" w:rsidRDefault="00271AFB" w:rsidP="00B412A1">
      <w:pPr>
        <w:jc w:val="both"/>
        <w:rPr>
          <w:rFonts w:ascii="Arial" w:hAnsi="Arial" w:cs="Arial"/>
          <w:b/>
          <w:sz w:val="22"/>
          <w:szCs w:val="22"/>
        </w:rPr>
      </w:pPr>
    </w:p>
    <w:p w14:paraId="01EAFDC2" w14:textId="5DA03B50" w:rsidR="00694181" w:rsidRPr="00694181" w:rsidRDefault="00271AFB" w:rsidP="00694181">
      <w:pPr>
        <w:pStyle w:val="Ttulo1"/>
        <w:numPr>
          <w:ilvl w:val="2"/>
          <w:numId w:val="33"/>
        </w:numPr>
        <w:spacing w:before="0" w:after="0"/>
        <w:ind w:left="851"/>
        <w:rPr>
          <w:rFonts w:ascii="Arial" w:hAnsi="Arial" w:cs="Arial"/>
          <w:sz w:val="20"/>
          <w:szCs w:val="20"/>
        </w:rPr>
      </w:pPr>
      <w:bookmarkStart w:id="58" w:name="_Toc193972163"/>
      <w:r w:rsidRPr="005C4A89">
        <w:rPr>
          <w:rFonts w:ascii="Arial" w:hAnsi="Arial" w:cs="Arial"/>
          <w:sz w:val="20"/>
          <w:szCs w:val="20"/>
        </w:rPr>
        <w:t>Restricciones e interfaces con otros elementos</w:t>
      </w:r>
      <w:bookmarkEnd w:id="58"/>
    </w:p>
    <w:p w14:paraId="2DE6CF10" w14:textId="79C6DAD9" w:rsidR="00694181" w:rsidRDefault="00324631" w:rsidP="00694181">
      <w:pPr>
        <w:jc w:val="both"/>
        <w:rPr>
          <w:rFonts w:ascii="Arial" w:hAnsi="Arial" w:cs="Arial"/>
          <w:iCs/>
          <w:sz w:val="22"/>
          <w:szCs w:val="22"/>
        </w:rPr>
      </w:pPr>
      <w:r w:rsidRPr="00324631">
        <w:rPr>
          <w:rFonts w:ascii="Arial" w:hAnsi="Arial" w:cs="Arial"/>
          <w:iCs/>
          <w:sz w:val="22"/>
          <w:szCs w:val="22"/>
        </w:rPr>
        <w:t>No aplica</w:t>
      </w:r>
      <w:r w:rsidR="00694181">
        <w:rPr>
          <w:rFonts w:ascii="Arial" w:hAnsi="Arial" w:cs="Arial"/>
          <w:iCs/>
          <w:sz w:val="22"/>
          <w:szCs w:val="22"/>
        </w:rPr>
        <w:t>.</w:t>
      </w:r>
    </w:p>
    <w:p w14:paraId="61328A19" w14:textId="77777777" w:rsidR="00746EE0" w:rsidRPr="005C4A89" w:rsidRDefault="00746EE0" w:rsidP="00271AFB">
      <w:pPr>
        <w:rPr>
          <w:rFonts w:ascii="Arial" w:hAnsi="Arial" w:cs="Arial"/>
          <w:b/>
          <w:sz w:val="20"/>
          <w:szCs w:val="20"/>
        </w:rPr>
      </w:pPr>
    </w:p>
    <w:p w14:paraId="35B9BEE9" w14:textId="2BDD5D1F" w:rsidR="0055027F" w:rsidRPr="005C4A89" w:rsidRDefault="0055027F" w:rsidP="006541C3">
      <w:pPr>
        <w:pStyle w:val="Ttulo1"/>
        <w:numPr>
          <w:ilvl w:val="0"/>
          <w:numId w:val="33"/>
        </w:numPr>
        <w:spacing w:before="0" w:after="0"/>
        <w:ind w:left="0" w:hanging="644"/>
        <w:jc w:val="both"/>
        <w:rPr>
          <w:rFonts w:ascii="Arial" w:hAnsi="Arial" w:cs="Arial"/>
          <w:sz w:val="22"/>
          <w:szCs w:val="22"/>
        </w:rPr>
      </w:pPr>
      <w:bookmarkStart w:id="59" w:name="_Toc193972164"/>
      <w:r w:rsidRPr="005C4A89">
        <w:rPr>
          <w:rFonts w:ascii="Arial" w:hAnsi="Arial" w:cs="Arial"/>
          <w:sz w:val="22"/>
          <w:szCs w:val="22"/>
        </w:rPr>
        <w:t>Pruebas requeridas, método de evaluación y el resultado mínimo que debe obtenerse al ejecutar las pruebas</w:t>
      </w:r>
      <w:bookmarkEnd w:id="59"/>
    </w:p>
    <w:p w14:paraId="3AEC85D5" w14:textId="77777777" w:rsidR="0055027F" w:rsidRPr="005C4A89" w:rsidRDefault="0055027F" w:rsidP="0055027F">
      <w:pPr>
        <w:rPr>
          <w:rFonts w:ascii="Arial" w:hAnsi="Arial" w:cs="Arial"/>
          <w:sz w:val="20"/>
          <w:szCs w:val="20"/>
        </w:rPr>
      </w:pPr>
    </w:p>
    <w:p w14:paraId="4A0B2D87" w14:textId="77777777" w:rsidR="00324631" w:rsidRPr="005C4A89" w:rsidRDefault="00324631" w:rsidP="00324631">
      <w:pPr>
        <w:jc w:val="both"/>
        <w:rPr>
          <w:rFonts w:ascii="Arial" w:hAnsi="Arial" w:cs="Arial"/>
          <w:iCs/>
          <w:sz w:val="22"/>
          <w:szCs w:val="22"/>
          <w:lang w:eastAsia="es-MX"/>
        </w:rPr>
      </w:pPr>
      <w:r>
        <w:rPr>
          <w:rFonts w:ascii="Arial" w:hAnsi="Arial" w:cs="Arial"/>
          <w:iCs/>
          <w:sz w:val="22"/>
          <w:szCs w:val="22"/>
        </w:rPr>
        <w:t>No aplica</w:t>
      </w:r>
    </w:p>
    <w:p w14:paraId="231FABB4" w14:textId="77777777" w:rsidR="00746EE0" w:rsidRPr="005C4A89" w:rsidRDefault="00746EE0" w:rsidP="00746EE0">
      <w:pPr>
        <w:pStyle w:val="Prrafodelista"/>
        <w:ind w:left="0"/>
        <w:jc w:val="both"/>
        <w:rPr>
          <w:rFonts w:ascii="Arial" w:hAnsi="Arial" w:cs="Arial"/>
          <w:b/>
          <w:sz w:val="20"/>
          <w:szCs w:val="20"/>
        </w:rPr>
      </w:pPr>
    </w:p>
    <w:p w14:paraId="1DB7E426" w14:textId="492A7139" w:rsidR="004B2B62" w:rsidRPr="005C4A89" w:rsidRDefault="0055027F" w:rsidP="006541C3">
      <w:pPr>
        <w:pStyle w:val="Ttulo1"/>
        <w:numPr>
          <w:ilvl w:val="0"/>
          <w:numId w:val="33"/>
        </w:numPr>
        <w:spacing w:before="0" w:after="0"/>
        <w:ind w:left="0" w:hanging="644"/>
        <w:jc w:val="both"/>
        <w:rPr>
          <w:rFonts w:ascii="Arial" w:hAnsi="Arial" w:cs="Arial"/>
          <w:sz w:val="22"/>
          <w:szCs w:val="22"/>
        </w:rPr>
      </w:pPr>
      <w:bookmarkStart w:id="60" w:name="_Toc193972165"/>
      <w:r w:rsidRPr="005C4A89">
        <w:rPr>
          <w:rFonts w:ascii="Arial" w:hAnsi="Arial" w:cs="Arial"/>
          <w:sz w:val="22"/>
          <w:szCs w:val="22"/>
        </w:rPr>
        <w:t>Modificaciones de la especificación técnica de algún bien que no se encuentre regulado por el compendio nacional de insumos para la salud</w:t>
      </w:r>
      <w:bookmarkEnd w:id="60"/>
    </w:p>
    <w:p w14:paraId="32B85801" w14:textId="77777777" w:rsidR="004B2B62" w:rsidRPr="005C4A89" w:rsidRDefault="004B2B62" w:rsidP="004B2B62">
      <w:pPr>
        <w:jc w:val="both"/>
        <w:rPr>
          <w:rFonts w:ascii="Arial" w:hAnsi="Arial" w:cs="Arial"/>
          <w:sz w:val="20"/>
          <w:szCs w:val="20"/>
        </w:rPr>
      </w:pPr>
    </w:p>
    <w:p w14:paraId="29DE6DF5" w14:textId="77777777" w:rsidR="00324631" w:rsidRPr="005C4A89" w:rsidRDefault="00324631" w:rsidP="00324631">
      <w:pPr>
        <w:jc w:val="both"/>
        <w:rPr>
          <w:rFonts w:ascii="Arial" w:hAnsi="Arial" w:cs="Arial"/>
          <w:iCs/>
          <w:sz w:val="22"/>
          <w:szCs w:val="22"/>
          <w:lang w:eastAsia="es-MX"/>
        </w:rPr>
      </w:pPr>
      <w:r>
        <w:rPr>
          <w:rFonts w:ascii="Arial" w:hAnsi="Arial" w:cs="Arial"/>
          <w:iCs/>
          <w:sz w:val="22"/>
          <w:szCs w:val="22"/>
        </w:rPr>
        <w:t>No aplica</w:t>
      </w:r>
    </w:p>
    <w:p w14:paraId="7DFAD51A" w14:textId="77777777" w:rsidR="00746EE0" w:rsidRPr="005C4A89" w:rsidRDefault="00746EE0" w:rsidP="004B2B62">
      <w:pPr>
        <w:jc w:val="both"/>
        <w:rPr>
          <w:rFonts w:ascii="Arial" w:hAnsi="Arial" w:cs="Arial"/>
          <w:sz w:val="20"/>
          <w:szCs w:val="20"/>
        </w:rPr>
      </w:pPr>
    </w:p>
    <w:p w14:paraId="1F170D25" w14:textId="35A717B9" w:rsidR="004B2B62" w:rsidRPr="005C4A89" w:rsidRDefault="0055027F" w:rsidP="006541C3">
      <w:pPr>
        <w:pStyle w:val="Ttulo1"/>
        <w:numPr>
          <w:ilvl w:val="0"/>
          <w:numId w:val="33"/>
        </w:numPr>
        <w:spacing w:before="0" w:after="0"/>
        <w:ind w:left="0" w:hanging="644"/>
        <w:jc w:val="both"/>
        <w:rPr>
          <w:rFonts w:ascii="Arial" w:hAnsi="Arial" w:cs="Arial"/>
          <w:sz w:val="22"/>
          <w:szCs w:val="22"/>
        </w:rPr>
      </w:pPr>
      <w:bookmarkStart w:id="61" w:name="_Toc193972166"/>
      <w:r w:rsidRPr="005C4A89">
        <w:rPr>
          <w:rFonts w:ascii="Arial" w:hAnsi="Arial" w:cs="Arial"/>
          <w:sz w:val="22"/>
          <w:szCs w:val="22"/>
        </w:rPr>
        <w:t>Modificaciones de la especificación técnica de un bien respecto de las estipuladas en el ejercicio anterior</w:t>
      </w:r>
      <w:bookmarkEnd w:id="61"/>
    </w:p>
    <w:p w14:paraId="525FF7EB" w14:textId="77777777" w:rsidR="004B2B62" w:rsidRPr="005C4A89" w:rsidRDefault="004B2B62" w:rsidP="004B2B62">
      <w:pPr>
        <w:jc w:val="both"/>
        <w:rPr>
          <w:rFonts w:ascii="Arial" w:hAnsi="Arial" w:cs="Arial"/>
          <w:sz w:val="20"/>
          <w:szCs w:val="20"/>
        </w:rPr>
      </w:pPr>
    </w:p>
    <w:p w14:paraId="552D28A5" w14:textId="77777777" w:rsidR="00324631" w:rsidRPr="005C4A89" w:rsidRDefault="00324631" w:rsidP="00324631">
      <w:pPr>
        <w:jc w:val="both"/>
        <w:rPr>
          <w:rFonts w:ascii="Arial" w:hAnsi="Arial" w:cs="Arial"/>
          <w:iCs/>
          <w:sz w:val="22"/>
          <w:szCs w:val="22"/>
          <w:lang w:eastAsia="es-MX"/>
        </w:rPr>
      </w:pPr>
      <w:r>
        <w:rPr>
          <w:rFonts w:ascii="Arial" w:hAnsi="Arial" w:cs="Arial"/>
          <w:iCs/>
          <w:sz w:val="22"/>
          <w:szCs w:val="22"/>
        </w:rPr>
        <w:t>No aplica</w:t>
      </w:r>
    </w:p>
    <w:p w14:paraId="7AC36091" w14:textId="77777777" w:rsidR="00746EE0" w:rsidRPr="005C4A89" w:rsidRDefault="00746EE0" w:rsidP="004B2B62">
      <w:pPr>
        <w:jc w:val="both"/>
        <w:rPr>
          <w:rFonts w:ascii="Arial" w:hAnsi="Arial" w:cs="Arial"/>
          <w:sz w:val="20"/>
          <w:szCs w:val="20"/>
        </w:rPr>
      </w:pPr>
    </w:p>
    <w:p w14:paraId="466DAB31" w14:textId="1DC2F53D" w:rsidR="004B2B62" w:rsidRPr="005C4A89" w:rsidRDefault="0055027F" w:rsidP="006541C3">
      <w:pPr>
        <w:pStyle w:val="Ttulo1"/>
        <w:numPr>
          <w:ilvl w:val="0"/>
          <w:numId w:val="33"/>
        </w:numPr>
        <w:spacing w:before="0" w:after="0"/>
        <w:ind w:left="0" w:hanging="644"/>
        <w:jc w:val="both"/>
        <w:rPr>
          <w:rFonts w:ascii="Arial" w:hAnsi="Arial" w:cs="Arial"/>
          <w:sz w:val="22"/>
          <w:szCs w:val="22"/>
        </w:rPr>
      </w:pPr>
      <w:bookmarkStart w:id="62" w:name="_Toc193972167"/>
      <w:r w:rsidRPr="005C4A89">
        <w:rPr>
          <w:rFonts w:ascii="Arial" w:hAnsi="Arial" w:cs="Arial"/>
          <w:sz w:val="22"/>
          <w:szCs w:val="22"/>
        </w:rPr>
        <w:t xml:space="preserve">Normas: </w:t>
      </w:r>
      <w:bookmarkStart w:id="63" w:name="_Hlk152864290"/>
      <w:r w:rsidRPr="005C4A89">
        <w:rPr>
          <w:rFonts w:ascii="Arial" w:hAnsi="Arial" w:cs="Arial"/>
          <w:sz w:val="22"/>
          <w:szCs w:val="22"/>
        </w:rPr>
        <w:t xml:space="preserve">Oficial Mexicana, Estándar (antes </w:t>
      </w:r>
      <w:r w:rsidR="00AB0657" w:rsidRPr="005C4A89">
        <w:rPr>
          <w:rFonts w:ascii="Arial" w:hAnsi="Arial" w:cs="Arial"/>
          <w:sz w:val="22"/>
          <w:szCs w:val="22"/>
        </w:rPr>
        <w:t>mexicana</w:t>
      </w:r>
      <w:r w:rsidRPr="005C4A89">
        <w:rPr>
          <w:rFonts w:ascii="Arial" w:hAnsi="Arial" w:cs="Arial"/>
          <w:sz w:val="22"/>
          <w:szCs w:val="22"/>
        </w:rPr>
        <w:t>), Internacional, de Referencia o Especificación Técnica, que resulte aplicable a los bienes o servicios requeridos</w:t>
      </w:r>
      <w:bookmarkEnd w:id="62"/>
      <w:bookmarkEnd w:id="63"/>
      <w:r w:rsidRPr="005C4A89">
        <w:rPr>
          <w:rFonts w:ascii="Arial" w:hAnsi="Arial" w:cs="Arial"/>
          <w:sz w:val="22"/>
          <w:szCs w:val="22"/>
        </w:rPr>
        <w:t xml:space="preserve"> </w:t>
      </w:r>
    </w:p>
    <w:p w14:paraId="784D428D" w14:textId="77777777" w:rsidR="004B2B62" w:rsidRPr="005C4A89" w:rsidRDefault="004B2B62" w:rsidP="004B2B62">
      <w:pPr>
        <w:jc w:val="both"/>
        <w:rPr>
          <w:rFonts w:ascii="Arial" w:hAnsi="Arial" w:cs="Arial"/>
          <w:sz w:val="20"/>
          <w:szCs w:val="20"/>
        </w:rPr>
      </w:pPr>
    </w:p>
    <w:p w14:paraId="407D1736" w14:textId="77777777" w:rsidR="00324631" w:rsidRPr="005C4A89" w:rsidRDefault="00324631" w:rsidP="00324631">
      <w:pPr>
        <w:jc w:val="both"/>
        <w:rPr>
          <w:rFonts w:ascii="Arial" w:hAnsi="Arial" w:cs="Arial"/>
          <w:iCs/>
          <w:sz w:val="22"/>
          <w:szCs w:val="22"/>
          <w:lang w:eastAsia="es-MX"/>
        </w:rPr>
      </w:pPr>
      <w:r>
        <w:rPr>
          <w:rFonts w:ascii="Arial" w:hAnsi="Arial" w:cs="Arial"/>
          <w:iCs/>
          <w:sz w:val="22"/>
          <w:szCs w:val="22"/>
        </w:rPr>
        <w:t>No aplica</w:t>
      </w:r>
    </w:p>
    <w:p w14:paraId="36562078" w14:textId="77777777" w:rsidR="00271AFB" w:rsidRPr="005C4A89" w:rsidRDefault="00271AFB" w:rsidP="006541C3">
      <w:pPr>
        <w:pStyle w:val="Ttulo1"/>
        <w:numPr>
          <w:ilvl w:val="0"/>
          <w:numId w:val="33"/>
        </w:numPr>
        <w:spacing w:before="0" w:after="0"/>
        <w:ind w:left="0" w:hanging="644"/>
        <w:jc w:val="both"/>
        <w:rPr>
          <w:rFonts w:ascii="Arial" w:hAnsi="Arial" w:cs="Arial"/>
          <w:sz w:val="22"/>
          <w:szCs w:val="22"/>
        </w:rPr>
      </w:pPr>
      <w:bookmarkStart w:id="64" w:name="_Toc193972168"/>
      <w:r w:rsidRPr="005C4A89">
        <w:rPr>
          <w:rFonts w:ascii="Arial" w:hAnsi="Arial" w:cs="Arial"/>
          <w:sz w:val="22"/>
          <w:szCs w:val="22"/>
        </w:rPr>
        <w:t>Firmas de elaboración, revisión y aprobación</w:t>
      </w:r>
      <w:bookmarkEnd w:id="64"/>
      <w:r w:rsidRPr="005C4A89">
        <w:rPr>
          <w:rFonts w:ascii="Arial" w:hAnsi="Arial" w:cs="Arial"/>
          <w:sz w:val="22"/>
          <w:szCs w:val="22"/>
        </w:rPr>
        <w:t xml:space="preserve"> </w:t>
      </w:r>
    </w:p>
    <w:p w14:paraId="0C4E5C2F" w14:textId="77777777" w:rsidR="003F2142" w:rsidRPr="00340D96" w:rsidRDefault="003F2142">
      <w:pPr>
        <w:rPr>
          <w:rFonts w:ascii="Arial" w:hAnsi="Arial" w:cs="Arial"/>
          <w:bCs/>
          <w:color w:val="000000"/>
          <w:sz w:val="20"/>
          <w:lang w:eastAsia="ar-SA"/>
        </w:rPr>
      </w:pPr>
    </w:p>
    <w:sectPr w:rsidR="003F2142" w:rsidRPr="00340D96" w:rsidSect="003C201D">
      <w:headerReference w:type="default" r:id="rId13"/>
      <w:footerReference w:type="default" r:id="rId14"/>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32215" w14:textId="77777777" w:rsidR="008016EA" w:rsidRDefault="008016EA">
      <w:r>
        <w:separator/>
      </w:r>
    </w:p>
  </w:endnote>
  <w:endnote w:type="continuationSeparator" w:id="0">
    <w:p w14:paraId="45642888" w14:textId="77777777" w:rsidR="008016EA" w:rsidRDefault="00801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4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Demi Cond">
    <w:panose1 w:val="020B07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omanist">
    <w:altName w:val="Calibri"/>
    <w:panose1 w:val="02000503000000020004"/>
    <w:charset w:val="00"/>
    <w:family w:val="modern"/>
    <w:notTrueType/>
    <w:pitch w:val="variable"/>
    <w:sig w:usb0="A000002F" w:usb1="1000004A" w:usb2="00000000" w:usb3="00000000" w:csb0="00000193"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47630F93" w:rsidR="00D5775A" w:rsidRPr="00492EA8"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sz w:val="16"/>
              <w:szCs w:val="16"/>
            </w:rPr>
          </w:pPr>
          <w:r w:rsidRPr="00492EA8">
            <w:rPr>
              <w:rFonts w:ascii="Arial Narrow" w:eastAsia="Arial Narrow" w:hAnsi="Arial Narrow" w:cs="Arial Narrow"/>
              <w:b/>
              <w:sz w:val="16"/>
              <w:szCs w:val="16"/>
            </w:rPr>
            <w:t xml:space="preserve">Id: </w:t>
          </w:r>
          <w:r w:rsidR="00D844E4" w:rsidRPr="00492EA8">
            <w:rPr>
              <w:rFonts w:ascii="Arial Narrow" w:eastAsia="Arial Narrow" w:hAnsi="Arial Narrow" w:cs="Arial Narrow"/>
              <w:b/>
              <w:sz w:val="16"/>
              <w:szCs w:val="16"/>
            </w:rPr>
            <w:t>SGMP_</w:t>
          </w:r>
          <w:r w:rsidR="005D09D3" w:rsidRPr="00492EA8">
            <w:rPr>
              <w:rFonts w:ascii="Arial Narrow" w:eastAsia="Arial Narrow" w:hAnsi="Arial Narrow" w:cs="Arial Narrow"/>
              <w:b/>
              <w:sz w:val="16"/>
              <w:szCs w:val="16"/>
            </w:rPr>
            <w:t>POTIC_</w:t>
          </w:r>
          <w:r w:rsidR="00897081" w:rsidRPr="00492EA8">
            <w:rPr>
              <w:rFonts w:ascii="Arial Narrow" w:eastAsia="Arial Narrow" w:hAnsi="Arial Narrow" w:cs="Arial Narrow"/>
              <w:b/>
              <w:sz w:val="16"/>
              <w:szCs w:val="16"/>
            </w:rPr>
            <w:t>AnexoT</w:t>
          </w:r>
          <w:r w:rsidR="00D844E4" w:rsidRPr="00492EA8">
            <w:rPr>
              <w:rFonts w:ascii="Arial Narrow" w:eastAsia="Arial Narrow" w:hAnsi="Arial Narrow" w:cs="Arial Narrow"/>
              <w:b/>
              <w:sz w:val="16"/>
              <w:szCs w:val="16"/>
            </w:rPr>
            <w:t>e</w:t>
          </w:r>
          <w:r w:rsidR="00897081" w:rsidRPr="00492EA8">
            <w:rPr>
              <w:rFonts w:ascii="Arial Narrow" w:eastAsia="Arial Narrow" w:hAnsi="Arial Narrow" w:cs="Arial Narrow"/>
              <w:b/>
              <w:sz w:val="16"/>
              <w:szCs w:val="16"/>
            </w:rPr>
            <w:t>cnico</w:t>
          </w:r>
        </w:p>
      </w:tc>
      <w:tc>
        <w:tcPr>
          <w:tcW w:w="3969" w:type="dxa"/>
          <w:tcBorders>
            <w:top w:val="nil"/>
            <w:left w:val="nil"/>
            <w:bottom w:val="nil"/>
            <w:right w:val="nil"/>
          </w:tcBorders>
          <w:shd w:val="clear" w:color="auto" w:fill="auto"/>
          <w:vAlign w:val="center"/>
        </w:tcPr>
        <w:p w14:paraId="3BECBCA2" w14:textId="157EFE8B" w:rsidR="00D5775A" w:rsidRPr="00492EA8" w:rsidRDefault="002115FA" w:rsidP="00AD0951">
          <w:pPr>
            <w:pBdr>
              <w:top w:val="nil"/>
              <w:left w:val="nil"/>
              <w:bottom w:val="nil"/>
              <w:right w:val="nil"/>
              <w:between w:val="nil"/>
            </w:pBdr>
            <w:tabs>
              <w:tab w:val="center" w:pos="4419"/>
              <w:tab w:val="right" w:pos="8838"/>
            </w:tabs>
            <w:jc w:val="center"/>
            <w:rPr>
              <w:rFonts w:ascii="Calibri" w:eastAsia="Calibri" w:hAnsi="Calibri" w:cs="Calibri"/>
              <w:sz w:val="10"/>
              <w:szCs w:val="10"/>
            </w:rPr>
          </w:pPr>
          <w:r>
            <w:rPr>
              <w:rFonts w:ascii="Arial Narrow" w:eastAsia="Arial Narrow" w:hAnsi="Arial Narrow" w:cs="Arial Narrow"/>
              <w:b/>
              <w:sz w:val="16"/>
              <w:szCs w:val="16"/>
            </w:rPr>
            <w:t>Ciclo de Mejora</w:t>
          </w:r>
          <w:r w:rsidR="00C03000">
            <w:rPr>
              <w:rFonts w:ascii="Arial Narrow" w:eastAsia="Arial Narrow" w:hAnsi="Arial Narrow" w:cs="Arial Narrow"/>
              <w:b/>
              <w:sz w:val="16"/>
              <w:szCs w:val="16"/>
            </w:rPr>
            <w:t xml:space="preserve"> Marzo 2025</w:t>
          </w:r>
        </w:p>
      </w:tc>
      <w:tc>
        <w:tcPr>
          <w:tcW w:w="3094" w:type="dxa"/>
          <w:tcBorders>
            <w:top w:val="nil"/>
            <w:left w:val="nil"/>
            <w:bottom w:val="nil"/>
            <w:right w:val="nil"/>
          </w:tcBorders>
          <w:shd w:val="clear" w:color="auto" w:fill="auto"/>
          <w:vAlign w:val="center"/>
        </w:tcPr>
        <w:p w14:paraId="040D6B0C" w14:textId="4E700D06" w:rsidR="00D5775A" w:rsidRPr="00492EA8" w:rsidRDefault="00D5775A" w:rsidP="00D5775A">
          <w:pPr>
            <w:jc w:val="center"/>
            <w:rPr>
              <w:rFonts w:ascii="Arial Narrow" w:eastAsia="Arial Narrow" w:hAnsi="Arial Narrow" w:cs="Arial Narrow"/>
              <w:b/>
              <w:bCs/>
              <w:sz w:val="22"/>
              <w:szCs w:val="22"/>
            </w:rPr>
          </w:pPr>
          <w:r w:rsidRPr="00492EA8">
            <w:rPr>
              <w:rFonts w:ascii="Arial Narrow" w:eastAsia="Arial Narrow" w:hAnsi="Arial Narrow" w:cs="Arial Narrow"/>
              <w:b/>
              <w:bCs/>
              <w:sz w:val="16"/>
              <w:szCs w:val="16"/>
            </w:rPr>
            <w:t xml:space="preserve">Página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PAGE</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1</w:t>
          </w:r>
          <w:r w:rsidRPr="00492EA8">
            <w:rPr>
              <w:rFonts w:ascii="Arial Narrow" w:eastAsia="Arial Narrow" w:hAnsi="Arial Narrow" w:cs="Arial Narrow"/>
              <w:b/>
              <w:bCs/>
              <w:sz w:val="16"/>
              <w:szCs w:val="16"/>
            </w:rPr>
            <w:fldChar w:fldCharType="end"/>
          </w:r>
          <w:r w:rsidRPr="00492EA8">
            <w:rPr>
              <w:rFonts w:ascii="Arial Narrow" w:eastAsia="Arial Narrow" w:hAnsi="Arial Narrow" w:cs="Arial Narrow"/>
              <w:b/>
              <w:bCs/>
              <w:sz w:val="16"/>
              <w:szCs w:val="16"/>
            </w:rPr>
            <w:t xml:space="preserve"> de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NUMPAGES</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6</w:t>
          </w:r>
          <w:r w:rsidRPr="00492EA8">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2D3C4" w14:textId="77777777" w:rsidR="008016EA" w:rsidRDefault="008016EA">
      <w:r>
        <w:separator/>
      </w:r>
    </w:p>
  </w:footnote>
  <w:footnote w:type="continuationSeparator" w:id="0">
    <w:p w14:paraId="6C430E9D" w14:textId="77777777" w:rsidR="008016EA" w:rsidRDefault="00801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AF0D77">
      <w:trPr>
        <w:trHeight w:val="275"/>
        <w:jc w:val="center"/>
      </w:trPr>
      <w:tc>
        <w:tcPr>
          <w:tcW w:w="11193" w:type="dxa"/>
          <w:gridSpan w:val="3"/>
          <w:shd w:val="clear" w:color="auto" w:fill="auto"/>
        </w:tcPr>
        <w:p w14:paraId="2DB86754" w14:textId="77777777" w:rsidR="002A5646" w:rsidRDefault="002A5646" w:rsidP="00AF0D77">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AF0D77">
      <w:trPr>
        <w:trHeight w:val="636"/>
        <w:jc w:val="center"/>
      </w:trPr>
      <w:tc>
        <w:tcPr>
          <w:tcW w:w="1413" w:type="dxa"/>
        </w:tcPr>
        <w:p w14:paraId="1AFA58AF" w14:textId="77777777" w:rsidR="002A5646" w:rsidRDefault="002A5646" w:rsidP="00AF0D77">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0397EA1E" w14:textId="77777777" w:rsidR="00324291" w:rsidRPr="00324291" w:rsidRDefault="00324291" w:rsidP="00324291">
          <w:pPr>
            <w:pBdr>
              <w:top w:val="nil"/>
              <w:left w:val="nil"/>
              <w:bottom w:val="nil"/>
              <w:right w:val="nil"/>
              <w:between w:val="nil"/>
            </w:pBdr>
            <w:tabs>
              <w:tab w:val="center" w:pos="4419"/>
              <w:tab w:val="right" w:pos="8838"/>
            </w:tabs>
            <w:jc w:val="center"/>
            <w:rPr>
              <w:rStyle w:val="AreasIMSS2"/>
              <w:rFonts w:eastAsia="Arial Narrow"/>
            </w:rPr>
          </w:pPr>
          <w:r w:rsidRPr="00324291">
            <w:rPr>
              <w:rStyle w:val="AreasIMSS2"/>
              <w:rFonts w:eastAsia="Arial Narrow"/>
            </w:rPr>
            <w:t>CMCRT - CTMMS - DMST</w:t>
          </w:r>
        </w:p>
        <w:p w14:paraId="75FD2277" w14:textId="77777777" w:rsidR="00324291" w:rsidRPr="00324291" w:rsidRDefault="00324291" w:rsidP="00324291">
          <w:pPr>
            <w:pBdr>
              <w:top w:val="nil"/>
              <w:left w:val="nil"/>
              <w:bottom w:val="nil"/>
              <w:right w:val="nil"/>
              <w:between w:val="nil"/>
            </w:pBdr>
            <w:tabs>
              <w:tab w:val="center" w:pos="4419"/>
              <w:tab w:val="right" w:pos="8838"/>
            </w:tabs>
            <w:jc w:val="center"/>
            <w:rPr>
              <w:rStyle w:val="AreasIMSS2"/>
              <w:rFonts w:eastAsia="Arial Narrow"/>
            </w:rPr>
          </w:pPr>
          <w:r w:rsidRPr="00324291">
            <w:rPr>
              <w:rStyle w:val="AreasIMSS2"/>
              <w:rFonts w:eastAsia="Arial Narrow"/>
            </w:rPr>
            <w:t>Portafolio de Proyectos TIC</w:t>
          </w:r>
        </w:p>
        <w:p w14:paraId="403C9813" w14:textId="77777777" w:rsidR="00324291" w:rsidRDefault="00324291" w:rsidP="00324291">
          <w:pPr>
            <w:jc w:val="center"/>
            <w:rPr>
              <w:rStyle w:val="AreasIMSS2"/>
              <w:rFonts w:eastAsia="Arial Narrow"/>
            </w:rPr>
          </w:pPr>
          <w:r w:rsidRPr="00324291">
            <w:rPr>
              <w:rStyle w:val="AreasIMSS2"/>
              <w:rFonts w:eastAsia="Arial Narrow"/>
            </w:rPr>
            <w:t>Anexo Técnico</w:t>
          </w:r>
        </w:p>
        <w:p w14:paraId="426E3D38" w14:textId="59CA4E1D" w:rsidR="00B529A4" w:rsidRPr="00FE38B7" w:rsidRDefault="0035780C" w:rsidP="00324291">
          <w:pPr>
            <w:jc w:val="center"/>
            <w:rPr>
              <w:rFonts w:ascii="Arial Narrow" w:eastAsia="Arial Narrow" w:hAnsi="Arial Narrow" w:cs="Arial Narrow"/>
              <w:b/>
              <w:color w:val="0000FF"/>
              <w:sz w:val="20"/>
              <w:szCs w:val="20"/>
            </w:rPr>
          </w:pPr>
          <w:r w:rsidRPr="00416C97">
            <w:rPr>
              <w:rFonts w:ascii="Arial" w:eastAsia="Batang" w:hAnsi="Arial" w:cs="Arial"/>
              <w:b/>
              <w:bCs/>
              <w:iCs/>
              <w:kern w:val="18"/>
              <w:sz w:val="20"/>
              <w:szCs w:val="20"/>
              <w:lang w:eastAsia="en-US"/>
            </w:rPr>
            <w:t xml:space="preserve">Servicio Administrado para la Gestión Operativa de la </w:t>
          </w:r>
          <w:r w:rsidRPr="00DB131B">
            <w:rPr>
              <w:rFonts w:ascii="Arial" w:eastAsia="Batang" w:hAnsi="Arial" w:cs="Arial"/>
              <w:b/>
              <w:bCs/>
              <w:iCs/>
              <w:kern w:val="18"/>
              <w:sz w:val="20"/>
              <w:szCs w:val="20"/>
              <w:lang w:eastAsia="en-US"/>
            </w:rPr>
            <w:t>Coordinación de Monitoreo, Contacto y Riesgo Tecnológico</w:t>
          </w:r>
        </w:p>
      </w:tc>
      <w:tc>
        <w:tcPr>
          <w:tcW w:w="1555" w:type="dxa"/>
        </w:tcPr>
        <w:p w14:paraId="1A2F659D" w14:textId="0AC1DB1E" w:rsidR="002A5646" w:rsidRDefault="00465BC6" w:rsidP="00AF0D77">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49FFC69E" wp14:editId="7581CA44">
                <wp:extent cx="640081" cy="566929"/>
                <wp:effectExtent l="0" t="0" r="762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Default="002A5646" w:rsidP="00AF0D77">
          <w:pPr>
            <w:jc w:val="center"/>
            <w:rPr>
              <w:rFonts w:ascii="Arial Narrow" w:eastAsia="Arial Narrow" w:hAnsi="Arial Narrow" w:cs="Arial Narrow"/>
              <w:b/>
              <w:noProof/>
              <w:color w:val="000000"/>
              <w:sz w:val="16"/>
              <w:szCs w:val="16"/>
            </w:rPr>
          </w:pPr>
        </w:p>
        <w:p w14:paraId="3F849413" w14:textId="77777777" w:rsidR="002A5646" w:rsidRPr="00214917" w:rsidRDefault="002A5646" w:rsidP="00AF0D77">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2FA8E8A"/>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E748C4"/>
    <w:multiLevelType w:val="hybridMultilevel"/>
    <w:tmpl w:val="892CE62C"/>
    <w:lvl w:ilvl="0" w:tplc="080A0017">
      <w:start w:val="1"/>
      <w:numFmt w:val="lowerLetter"/>
      <w:lvlText w:val="%1)"/>
      <w:lvlJc w:val="left"/>
      <w:pPr>
        <w:ind w:left="3192" w:hanging="360"/>
      </w:pPr>
    </w:lvl>
    <w:lvl w:ilvl="1" w:tplc="FFFFFFFF">
      <w:start w:val="1"/>
      <w:numFmt w:val="lowerLetter"/>
      <w:lvlText w:val="%2."/>
      <w:lvlJc w:val="left"/>
      <w:pPr>
        <w:ind w:left="3912" w:hanging="360"/>
      </w:pPr>
    </w:lvl>
    <w:lvl w:ilvl="2" w:tplc="FFFFFFFF">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2" w15:restartNumberingAfterBreak="0">
    <w:nsid w:val="01250FAA"/>
    <w:multiLevelType w:val="hybridMultilevel"/>
    <w:tmpl w:val="93AE19D8"/>
    <w:lvl w:ilvl="0" w:tplc="E370C6EA">
      <w:start w:val="30"/>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37A20CA"/>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4" w15:restartNumberingAfterBreak="0">
    <w:nsid w:val="03DF3D70"/>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8B5271"/>
    <w:multiLevelType w:val="hybridMultilevel"/>
    <w:tmpl w:val="EADA6F9A"/>
    <w:lvl w:ilvl="0" w:tplc="FDB48DDC">
      <w:start w:val="2"/>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78E0243"/>
    <w:multiLevelType w:val="hybridMultilevel"/>
    <w:tmpl w:val="C4B85AD8"/>
    <w:lvl w:ilvl="0" w:tplc="080A0017">
      <w:start w:val="1"/>
      <w:numFmt w:val="lowerLetter"/>
      <w:lvlText w:val="%1)"/>
      <w:lvlJc w:val="left"/>
      <w:pPr>
        <w:ind w:left="2844" w:hanging="360"/>
      </w:pPr>
    </w:lvl>
    <w:lvl w:ilvl="1" w:tplc="080A0019" w:tentative="1">
      <w:start w:val="1"/>
      <w:numFmt w:val="lowerLetter"/>
      <w:lvlText w:val="%2."/>
      <w:lvlJc w:val="left"/>
      <w:pPr>
        <w:ind w:left="3564" w:hanging="360"/>
      </w:pPr>
    </w:lvl>
    <w:lvl w:ilvl="2" w:tplc="080A001B" w:tentative="1">
      <w:start w:val="1"/>
      <w:numFmt w:val="lowerRoman"/>
      <w:lvlText w:val="%3."/>
      <w:lvlJc w:val="right"/>
      <w:pPr>
        <w:ind w:left="4284" w:hanging="180"/>
      </w:pPr>
    </w:lvl>
    <w:lvl w:ilvl="3" w:tplc="080A000F" w:tentative="1">
      <w:start w:val="1"/>
      <w:numFmt w:val="decimal"/>
      <w:lvlText w:val="%4."/>
      <w:lvlJc w:val="left"/>
      <w:pPr>
        <w:ind w:left="5004" w:hanging="360"/>
      </w:pPr>
    </w:lvl>
    <w:lvl w:ilvl="4" w:tplc="080A0019" w:tentative="1">
      <w:start w:val="1"/>
      <w:numFmt w:val="lowerLetter"/>
      <w:lvlText w:val="%5."/>
      <w:lvlJc w:val="left"/>
      <w:pPr>
        <w:ind w:left="5724" w:hanging="360"/>
      </w:pPr>
    </w:lvl>
    <w:lvl w:ilvl="5" w:tplc="080A001B" w:tentative="1">
      <w:start w:val="1"/>
      <w:numFmt w:val="lowerRoman"/>
      <w:lvlText w:val="%6."/>
      <w:lvlJc w:val="right"/>
      <w:pPr>
        <w:ind w:left="6444" w:hanging="180"/>
      </w:pPr>
    </w:lvl>
    <w:lvl w:ilvl="6" w:tplc="080A000F" w:tentative="1">
      <w:start w:val="1"/>
      <w:numFmt w:val="decimal"/>
      <w:lvlText w:val="%7."/>
      <w:lvlJc w:val="left"/>
      <w:pPr>
        <w:ind w:left="7164" w:hanging="360"/>
      </w:pPr>
    </w:lvl>
    <w:lvl w:ilvl="7" w:tplc="080A0019" w:tentative="1">
      <w:start w:val="1"/>
      <w:numFmt w:val="lowerLetter"/>
      <w:lvlText w:val="%8."/>
      <w:lvlJc w:val="left"/>
      <w:pPr>
        <w:ind w:left="7884" w:hanging="360"/>
      </w:pPr>
    </w:lvl>
    <w:lvl w:ilvl="8" w:tplc="080A001B" w:tentative="1">
      <w:start w:val="1"/>
      <w:numFmt w:val="lowerRoman"/>
      <w:lvlText w:val="%9."/>
      <w:lvlJc w:val="right"/>
      <w:pPr>
        <w:ind w:left="8604" w:hanging="180"/>
      </w:pPr>
    </w:lvl>
  </w:abstractNum>
  <w:abstractNum w:abstractNumId="7" w15:restartNumberingAfterBreak="0">
    <w:nsid w:val="095D7592"/>
    <w:multiLevelType w:val="hybridMultilevel"/>
    <w:tmpl w:val="72583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967F7E"/>
    <w:multiLevelType w:val="hybridMultilevel"/>
    <w:tmpl w:val="9A089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C4679EB"/>
    <w:multiLevelType w:val="hybridMultilevel"/>
    <w:tmpl w:val="603E98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E9773C4"/>
    <w:multiLevelType w:val="hybridMultilevel"/>
    <w:tmpl w:val="E39EE0D0"/>
    <w:lvl w:ilvl="0" w:tplc="080A001B">
      <w:start w:val="1"/>
      <w:numFmt w:val="lowerRoman"/>
      <w:lvlText w:val="%1."/>
      <w:lvlJc w:val="righ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1" w15:restartNumberingAfterBreak="0">
    <w:nsid w:val="0F4C786F"/>
    <w:multiLevelType w:val="hybridMultilevel"/>
    <w:tmpl w:val="7E5A9F02"/>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063627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DF7847"/>
    <w:multiLevelType w:val="hybridMultilevel"/>
    <w:tmpl w:val="9ED6FC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148250A"/>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273021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2F619B4"/>
    <w:multiLevelType w:val="multilevel"/>
    <w:tmpl w:val="AB381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AC63ED"/>
    <w:multiLevelType w:val="hybridMultilevel"/>
    <w:tmpl w:val="FCB65C5A"/>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158125D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5EA69F8"/>
    <w:multiLevelType w:val="hybridMultilevel"/>
    <w:tmpl w:val="4126C2A6"/>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6F438D3"/>
    <w:multiLevelType w:val="hybridMultilevel"/>
    <w:tmpl w:val="A62A453A"/>
    <w:lvl w:ilvl="0" w:tplc="080A0017">
      <w:start w:val="1"/>
      <w:numFmt w:val="lowerLetter"/>
      <w:lvlText w:val="%1)"/>
      <w:lvlJc w:val="left"/>
      <w:pPr>
        <w:ind w:left="2844" w:hanging="360"/>
      </w:pPr>
    </w:lvl>
    <w:lvl w:ilvl="1" w:tplc="FFFFFFFF">
      <w:start w:val="1"/>
      <w:numFmt w:val="lowerLetter"/>
      <w:lvlText w:val="%2."/>
      <w:lvlJc w:val="left"/>
      <w:pPr>
        <w:ind w:left="3564" w:hanging="360"/>
      </w:pPr>
    </w:lvl>
    <w:lvl w:ilvl="2" w:tplc="FFFFFFFF">
      <w:start w:val="1"/>
      <w:numFmt w:val="lowerRoman"/>
      <w:lvlText w:val="%3."/>
      <w:lvlJc w:val="right"/>
      <w:pPr>
        <w:ind w:left="4284" w:hanging="180"/>
      </w:pPr>
    </w:lvl>
    <w:lvl w:ilvl="3" w:tplc="FFFFFFFF" w:tentative="1">
      <w:start w:val="1"/>
      <w:numFmt w:val="decimal"/>
      <w:lvlText w:val="%4."/>
      <w:lvlJc w:val="left"/>
      <w:pPr>
        <w:ind w:left="5004" w:hanging="360"/>
      </w:pPr>
    </w:lvl>
    <w:lvl w:ilvl="4" w:tplc="FFFFFFFF" w:tentative="1">
      <w:start w:val="1"/>
      <w:numFmt w:val="lowerLetter"/>
      <w:lvlText w:val="%5."/>
      <w:lvlJc w:val="left"/>
      <w:pPr>
        <w:ind w:left="5724" w:hanging="360"/>
      </w:pPr>
    </w:lvl>
    <w:lvl w:ilvl="5" w:tplc="FFFFFFFF" w:tentative="1">
      <w:start w:val="1"/>
      <w:numFmt w:val="lowerRoman"/>
      <w:lvlText w:val="%6."/>
      <w:lvlJc w:val="right"/>
      <w:pPr>
        <w:ind w:left="6444" w:hanging="180"/>
      </w:pPr>
    </w:lvl>
    <w:lvl w:ilvl="6" w:tplc="FFFFFFFF" w:tentative="1">
      <w:start w:val="1"/>
      <w:numFmt w:val="decimal"/>
      <w:lvlText w:val="%7."/>
      <w:lvlJc w:val="left"/>
      <w:pPr>
        <w:ind w:left="7164" w:hanging="360"/>
      </w:pPr>
    </w:lvl>
    <w:lvl w:ilvl="7" w:tplc="FFFFFFFF" w:tentative="1">
      <w:start w:val="1"/>
      <w:numFmt w:val="lowerLetter"/>
      <w:lvlText w:val="%8."/>
      <w:lvlJc w:val="left"/>
      <w:pPr>
        <w:ind w:left="7884" w:hanging="360"/>
      </w:pPr>
    </w:lvl>
    <w:lvl w:ilvl="8" w:tplc="FFFFFFFF" w:tentative="1">
      <w:start w:val="1"/>
      <w:numFmt w:val="lowerRoman"/>
      <w:lvlText w:val="%9."/>
      <w:lvlJc w:val="right"/>
      <w:pPr>
        <w:ind w:left="8604" w:hanging="180"/>
      </w:pPr>
    </w:lvl>
  </w:abstractNum>
  <w:abstractNum w:abstractNumId="22" w15:restartNumberingAfterBreak="0">
    <w:nsid w:val="194C3EDF"/>
    <w:multiLevelType w:val="hybridMultilevel"/>
    <w:tmpl w:val="3DD6C1B8"/>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23" w15:restartNumberingAfterBreak="0">
    <w:nsid w:val="19B020BC"/>
    <w:multiLevelType w:val="multilevel"/>
    <w:tmpl w:val="080A001F"/>
    <w:lvl w:ilvl="0">
      <w:start w:val="5"/>
      <w:numFmt w:val="decimal"/>
      <w:lvlText w:val="%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9CB2AC2"/>
    <w:multiLevelType w:val="hybridMultilevel"/>
    <w:tmpl w:val="3CBC53F4"/>
    <w:lvl w:ilvl="0" w:tplc="BD40EB6C">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5" w15:restartNumberingAfterBreak="0">
    <w:nsid w:val="19D0099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A8643C2"/>
    <w:multiLevelType w:val="hybridMultilevel"/>
    <w:tmpl w:val="EBD00E46"/>
    <w:lvl w:ilvl="0" w:tplc="080A0001">
      <w:start w:val="1"/>
      <w:numFmt w:val="bullet"/>
      <w:lvlText w:val=""/>
      <w:lvlJc w:val="left"/>
      <w:pPr>
        <w:ind w:left="755" w:hanging="360"/>
      </w:pPr>
      <w:rPr>
        <w:rFonts w:ascii="Symbol" w:hAnsi="Symbol" w:hint="default"/>
      </w:rPr>
    </w:lvl>
    <w:lvl w:ilvl="1" w:tplc="080A0003" w:tentative="1">
      <w:start w:val="1"/>
      <w:numFmt w:val="bullet"/>
      <w:lvlText w:val="o"/>
      <w:lvlJc w:val="left"/>
      <w:pPr>
        <w:ind w:left="1475" w:hanging="360"/>
      </w:pPr>
      <w:rPr>
        <w:rFonts w:ascii="Courier New" w:hAnsi="Courier New" w:cs="Courier New" w:hint="default"/>
      </w:rPr>
    </w:lvl>
    <w:lvl w:ilvl="2" w:tplc="080A0005" w:tentative="1">
      <w:start w:val="1"/>
      <w:numFmt w:val="bullet"/>
      <w:lvlText w:val=""/>
      <w:lvlJc w:val="left"/>
      <w:pPr>
        <w:ind w:left="2195" w:hanging="360"/>
      </w:pPr>
      <w:rPr>
        <w:rFonts w:ascii="Wingdings" w:hAnsi="Wingdings" w:hint="default"/>
      </w:rPr>
    </w:lvl>
    <w:lvl w:ilvl="3" w:tplc="080A0001" w:tentative="1">
      <w:start w:val="1"/>
      <w:numFmt w:val="bullet"/>
      <w:lvlText w:val=""/>
      <w:lvlJc w:val="left"/>
      <w:pPr>
        <w:ind w:left="2915" w:hanging="360"/>
      </w:pPr>
      <w:rPr>
        <w:rFonts w:ascii="Symbol" w:hAnsi="Symbol" w:hint="default"/>
      </w:rPr>
    </w:lvl>
    <w:lvl w:ilvl="4" w:tplc="080A0003" w:tentative="1">
      <w:start w:val="1"/>
      <w:numFmt w:val="bullet"/>
      <w:lvlText w:val="o"/>
      <w:lvlJc w:val="left"/>
      <w:pPr>
        <w:ind w:left="3635" w:hanging="360"/>
      </w:pPr>
      <w:rPr>
        <w:rFonts w:ascii="Courier New" w:hAnsi="Courier New" w:cs="Courier New" w:hint="default"/>
      </w:rPr>
    </w:lvl>
    <w:lvl w:ilvl="5" w:tplc="080A0005" w:tentative="1">
      <w:start w:val="1"/>
      <w:numFmt w:val="bullet"/>
      <w:lvlText w:val=""/>
      <w:lvlJc w:val="left"/>
      <w:pPr>
        <w:ind w:left="4355" w:hanging="360"/>
      </w:pPr>
      <w:rPr>
        <w:rFonts w:ascii="Wingdings" w:hAnsi="Wingdings" w:hint="default"/>
      </w:rPr>
    </w:lvl>
    <w:lvl w:ilvl="6" w:tplc="080A0001" w:tentative="1">
      <w:start w:val="1"/>
      <w:numFmt w:val="bullet"/>
      <w:lvlText w:val=""/>
      <w:lvlJc w:val="left"/>
      <w:pPr>
        <w:ind w:left="5075" w:hanging="360"/>
      </w:pPr>
      <w:rPr>
        <w:rFonts w:ascii="Symbol" w:hAnsi="Symbol" w:hint="default"/>
      </w:rPr>
    </w:lvl>
    <w:lvl w:ilvl="7" w:tplc="080A0003" w:tentative="1">
      <w:start w:val="1"/>
      <w:numFmt w:val="bullet"/>
      <w:lvlText w:val="o"/>
      <w:lvlJc w:val="left"/>
      <w:pPr>
        <w:ind w:left="5795" w:hanging="360"/>
      </w:pPr>
      <w:rPr>
        <w:rFonts w:ascii="Courier New" w:hAnsi="Courier New" w:cs="Courier New" w:hint="default"/>
      </w:rPr>
    </w:lvl>
    <w:lvl w:ilvl="8" w:tplc="080A0005" w:tentative="1">
      <w:start w:val="1"/>
      <w:numFmt w:val="bullet"/>
      <w:lvlText w:val=""/>
      <w:lvlJc w:val="left"/>
      <w:pPr>
        <w:ind w:left="6515" w:hanging="360"/>
      </w:pPr>
      <w:rPr>
        <w:rFonts w:ascii="Wingdings" w:hAnsi="Wingdings" w:hint="default"/>
      </w:rPr>
    </w:lvl>
  </w:abstractNum>
  <w:abstractNum w:abstractNumId="27" w15:restartNumberingAfterBreak="0">
    <w:nsid w:val="1AE2055C"/>
    <w:multiLevelType w:val="hybridMultilevel"/>
    <w:tmpl w:val="89586C62"/>
    <w:lvl w:ilvl="0" w:tplc="CB889ECA">
      <w:start w:val="1"/>
      <w:numFmt w:val="lowerLetter"/>
      <w:lvlText w:val="%1)"/>
      <w:lvlJc w:val="left"/>
      <w:pPr>
        <w:ind w:left="720" w:hanging="360"/>
      </w:pPr>
      <w:rPr>
        <w:rFonts w:hint="default"/>
      </w:rPr>
    </w:lvl>
    <w:lvl w:ilvl="1" w:tplc="080A0019" w:tentative="1">
      <w:start w:val="1"/>
      <w:numFmt w:val="lowerLetter"/>
      <w:lvlText w:val="%2."/>
      <w:lvlJc w:val="left"/>
      <w:pPr>
        <w:ind w:left="665" w:hanging="360"/>
      </w:pPr>
    </w:lvl>
    <w:lvl w:ilvl="2" w:tplc="080A001B" w:tentative="1">
      <w:start w:val="1"/>
      <w:numFmt w:val="lowerRoman"/>
      <w:lvlText w:val="%3."/>
      <w:lvlJc w:val="right"/>
      <w:pPr>
        <w:ind w:left="1385" w:hanging="180"/>
      </w:pPr>
    </w:lvl>
    <w:lvl w:ilvl="3" w:tplc="080A000F" w:tentative="1">
      <w:start w:val="1"/>
      <w:numFmt w:val="decimal"/>
      <w:lvlText w:val="%4."/>
      <w:lvlJc w:val="left"/>
      <w:pPr>
        <w:ind w:left="2105" w:hanging="360"/>
      </w:pPr>
    </w:lvl>
    <w:lvl w:ilvl="4" w:tplc="080A0019" w:tentative="1">
      <w:start w:val="1"/>
      <w:numFmt w:val="lowerLetter"/>
      <w:lvlText w:val="%5."/>
      <w:lvlJc w:val="left"/>
      <w:pPr>
        <w:ind w:left="2825" w:hanging="360"/>
      </w:pPr>
    </w:lvl>
    <w:lvl w:ilvl="5" w:tplc="080A001B" w:tentative="1">
      <w:start w:val="1"/>
      <w:numFmt w:val="lowerRoman"/>
      <w:lvlText w:val="%6."/>
      <w:lvlJc w:val="right"/>
      <w:pPr>
        <w:ind w:left="3545" w:hanging="180"/>
      </w:pPr>
    </w:lvl>
    <w:lvl w:ilvl="6" w:tplc="080A000F" w:tentative="1">
      <w:start w:val="1"/>
      <w:numFmt w:val="decimal"/>
      <w:lvlText w:val="%7."/>
      <w:lvlJc w:val="left"/>
      <w:pPr>
        <w:ind w:left="4265" w:hanging="360"/>
      </w:pPr>
    </w:lvl>
    <w:lvl w:ilvl="7" w:tplc="080A0019" w:tentative="1">
      <w:start w:val="1"/>
      <w:numFmt w:val="lowerLetter"/>
      <w:lvlText w:val="%8."/>
      <w:lvlJc w:val="left"/>
      <w:pPr>
        <w:ind w:left="4985" w:hanging="360"/>
      </w:pPr>
    </w:lvl>
    <w:lvl w:ilvl="8" w:tplc="080A001B" w:tentative="1">
      <w:start w:val="1"/>
      <w:numFmt w:val="lowerRoman"/>
      <w:lvlText w:val="%9."/>
      <w:lvlJc w:val="right"/>
      <w:pPr>
        <w:ind w:left="5705" w:hanging="180"/>
      </w:pPr>
    </w:lvl>
  </w:abstractNum>
  <w:abstractNum w:abstractNumId="28" w15:restartNumberingAfterBreak="0">
    <w:nsid w:val="200509E3"/>
    <w:multiLevelType w:val="hybridMultilevel"/>
    <w:tmpl w:val="BD6E94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205E6E2B"/>
    <w:multiLevelType w:val="hybridMultilevel"/>
    <w:tmpl w:val="628CF3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2AB25DC"/>
    <w:multiLevelType w:val="hybridMultilevel"/>
    <w:tmpl w:val="4E043DB2"/>
    <w:lvl w:ilvl="0" w:tplc="080A0017">
      <w:start w:val="1"/>
      <w:numFmt w:val="lowerLetter"/>
      <w:lvlText w:val="%1)"/>
      <w:lvlJc w:val="left"/>
      <w:pPr>
        <w:ind w:left="2844" w:hanging="360"/>
      </w:pPr>
    </w:lvl>
    <w:lvl w:ilvl="1" w:tplc="FFFFFFFF">
      <w:start w:val="1"/>
      <w:numFmt w:val="lowerLetter"/>
      <w:lvlText w:val="%2."/>
      <w:lvlJc w:val="left"/>
      <w:pPr>
        <w:ind w:left="3564" w:hanging="360"/>
      </w:pPr>
    </w:lvl>
    <w:lvl w:ilvl="2" w:tplc="FFFFFFFF">
      <w:start w:val="1"/>
      <w:numFmt w:val="lowerRoman"/>
      <w:lvlText w:val="%3."/>
      <w:lvlJc w:val="right"/>
      <w:pPr>
        <w:ind w:left="4284" w:hanging="180"/>
      </w:pPr>
    </w:lvl>
    <w:lvl w:ilvl="3" w:tplc="FFFFFFFF" w:tentative="1">
      <w:start w:val="1"/>
      <w:numFmt w:val="decimal"/>
      <w:lvlText w:val="%4."/>
      <w:lvlJc w:val="left"/>
      <w:pPr>
        <w:ind w:left="5004" w:hanging="360"/>
      </w:pPr>
    </w:lvl>
    <w:lvl w:ilvl="4" w:tplc="FFFFFFFF" w:tentative="1">
      <w:start w:val="1"/>
      <w:numFmt w:val="lowerLetter"/>
      <w:lvlText w:val="%5."/>
      <w:lvlJc w:val="left"/>
      <w:pPr>
        <w:ind w:left="5724" w:hanging="360"/>
      </w:pPr>
    </w:lvl>
    <w:lvl w:ilvl="5" w:tplc="FFFFFFFF" w:tentative="1">
      <w:start w:val="1"/>
      <w:numFmt w:val="lowerRoman"/>
      <w:lvlText w:val="%6."/>
      <w:lvlJc w:val="right"/>
      <w:pPr>
        <w:ind w:left="6444" w:hanging="180"/>
      </w:pPr>
    </w:lvl>
    <w:lvl w:ilvl="6" w:tplc="FFFFFFFF" w:tentative="1">
      <w:start w:val="1"/>
      <w:numFmt w:val="decimal"/>
      <w:lvlText w:val="%7."/>
      <w:lvlJc w:val="left"/>
      <w:pPr>
        <w:ind w:left="7164" w:hanging="360"/>
      </w:pPr>
    </w:lvl>
    <w:lvl w:ilvl="7" w:tplc="FFFFFFFF" w:tentative="1">
      <w:start w:val="1"/>
      <w:numFmt w:val="lowerLetter"/>
      <w:lvlText w:val="%8."/>
      <w:lvlJc w:val="left"/>
      <w:pPr>
        <w:ind w:left="7884" w:hanging="360"/>
      </w:pPr>
    </w:lvl>
    <w:lvl w:ilvl="8" w:tplc="FFFFFFFF" w:tentative="1">
      <w:start w:val="1"/>
      <w:numFmt w:val="lowerRoman"/>
      <w:lvlText w:val="%9."/>
      <w:lvlJc w:val="right"/>
      <w:pPr>
        <w:ind w:left="8604" w:hanging="180"/>
      </w:pPr>
    </w:lvl>
  </w:abstractNum>
  <w:abstractNum w:abstractNumId="31" w15:restartNumberingAfterBreak="0">
    <w:nsid w:val="23356C67"/>
    <w:multiLevelType w:val="multilevel"/>
    <w:tmpl w:val="06D2E47A"/>
    <w:lvl w:ilvl="0">
      <w:start w:val="2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262B6759"/>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33" w15:restartNumberingAfterBreak="0">
    <w:nsid w:val="26717762"/>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7620ED4"/>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35" w15:restartNumberingAfterBreak="0">
    <w:nsid w:val="27831561"/>
    <w:multiLevelType w:val="hybridMultilevel"/>
    <w:tmpl w:val="DE863A40"/>
    <w:lvl w:ilvl="0" w:tplc="080A000F">
      <w:start w:val="1"/>
      <w:numFmt w:val="decimal"/>
      <w:lvlText w:val="%1."/>
      <w:lvlJc w:val="left"/>
      <w:pPr>
        <w:ind w:left="2484" w:hanging="360"/>
      </w:pPr>
    </w:lvl>
    <w:lvl w:ilvl="1" w:tplc="080A0019">
      <w:start w:val="1"/>
      <w:numFmt w:val="lowerLetter"/>
      <w:lvlText w:val="%2."/>
      <w:lvlJc w:val="left"/>
      <w:pPr>
        <w:ind w:left="3204" w:hanging="360"/>
      </w:pPr>
    </w:lvl>
    <w:lvl w:ilvl="2" w:tplc="080A001B">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36" w15:restartNumberingAfterBreak="0">
    <w:nsid w:val="27BE6149"/>
    <w:multiLevelType w:val="hybridMultilevel"/>
    <w:tmpl w:val="3AB6AB72"/>
    <w:lvl w:ilvl="0" w:tplc="FFFFFFFF">
      <w:start w:val="32"/>
      <w:numFmt w:val="decimal"/>
      <w:lvlText w:val="%1."/>
      <w:lvlJc w:val="left"/>
      <w:pPr>
        <w:ind w:left="2484"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80A0017">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8CD7FA3"/>
    <w:multiLevelType w:val="hybridMultilevel"/>
    <w:tmpl w:val="E8C099EA"/>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8" w15:restartNumberingAfterBreak="0">
    <w:nsid w:val="2A635E0B"/>
    <w:multiLevelType w:val="hybridMultilevel"/>
    <w:tmpl w:val="E5CA3342"/>
    <w:lvl w:ilvl="0" w:tplc="080A0019">
      <w:start w:val="1"/>
      <w:numFmt w:val="lowerLetter"/>
      <w:lvlText w:val="%1."/>
      <w:lvlJc w:val="left"/>
      <w:pPr>
        <w:ind w:left="1489" w:hanging="360"/>
      </w:pPr>
      <w:rPr>
        <w:rFonts w:cs="Times New Roman"/>
      </w:rPr>
    </w:lvl>
    <w:lvl w:ilvl="1" w:tplc="080A0019" w:tentative="1">
      <w:start w:val="1"/>
      <w:numFmt w:val="lowerLetter"/>
      <w:lvlText w:val="%2."/>
      <w:lvlJc w:val="left"/>
      <w:pPr>
        <w:ind w:left="2209" w:hanging="360"/>
      </w:pPr>
      <w:rPr>
        <w:rFonts w:cs="Times New Roman"/>
      </w:rPr>
    </w:lvl>
    <w:lvl w:ilvl="2" w:tplc="080A001B" w:tentative="1">
      <w:start w:val="1"/>
      <w:numFmt w:val="lowerRoman"/>
      <w:lvlText w:val="%3."/>
      <w:lvlJc w:val="right"/>
      <w:pPr>
        <w:ind w:left="2929" w:hanging="180"/>
      </w:pPr>
      <w:rPr>
        <w:rFonts w:cs="Times New Roman"/>
      </w:rPr>
    </w:lvl>
    <w:lvl w:ilvl="3" w:tplc="080A000F" w:tentative="1">
      <w:start w:val="1"/>
      <w:numFmt w:val="decimal"/>
      <w:lvlText w:val="%4."/>
      <w:lvlJc w:val="left"/>
      <w:pPr>
        <w:ind w:left="3649" w:hanging="360"/>
      </w:pPr>
      <w:rPr>
        <w:rFonts w:cs="Times New Roman"/>
      </w:rPr>
    </w:lvl>
    <w:lvl w:ilvl="4" w:tplc="080A0019" w:tentative="1">
      <w:start w:val="1"/>
      <w:numFmt w:val="lowerLetter"/>
      <w:lvlText w:val="%5."/>
      <w:lvlJc w:val="left"/>
      <w:pPr>
        <w:ind w:left="4369" w:hanging="360"/>
      </w:pPr>
      <w:rPr>
        <w:rFonts w:cs="Times New Roman"/>
      </w:rPr>
    </w:lvl>
    <w:lvl w:ilvl="5" w:tplc="080A001B" w:tentative="1">
      <w:start w:val="1"/>
      <w:numFmt w:val="lowerRoman"/>
      <w:lvlText w:val="%6."/>
      <w:lvlJc w:val="right"/>
      <w:pPr>
        <w:ind w:left="5089" w:hanging="180"/>
      </w:pPr>
      <w:rPr>
        <w:rFonts w:cs="Times New Roman"/>
      </w:rPr>
    </w:lvl>
    <w:lvl w:ilvl="6" w:tplc="080A000F" w:tentative="1">
      <w:start w:val="1"/>
      <w:numFmt w:val="decimal"/>
      <w:lvlText w:val="%7."/>
      <w:lvlJc w:val="left"/>
      <w:pPr>
        <w:ind w:left="5809" w:hanging="360"/>
      </w:pPr>
      <w:rPr>
        <w:rFonts w:cs="Times New Roman"/>
      </w:rPr>
    </w:lvl>
    <w:lvl w:ilvl="7" w:tplc="080A0019" w:tentative="1">
      <w:start w:val="1"/>
      <w:numFmt w:val="lowerLetter"/>
      <w:lvlText w:val="%8."/>
      <w:lvlJc w:val="left"/>
      <w:pPr>
        <w:ind w:left="6529" w:hanging="360"/>
      </w:pPr>
      <w:rPr>
        <w:rFonts w:cs="Times New Roman"/>
      </w:rPr>
    </w:lvl>
    <w:lvl w:ilvl="8" w:tplc="080A001B" w:tentative="1">
      <w:start w:val="1"/>
      <w:numFmt w:val="lowerRoman"/>
      <w:lvlText w:val="%9."/>
      <w:lvlJc w:val="right"/>
      <w:pPr>
        <w:ind w:left="7249" w:hanging="180"/>
      </w:pPr>
      <w:rPr>
        <w:rFonts w:cs="Times New Roman"/>
      </w:rPr>
    </w:lvl>
  </w:abstractNum>
  <w:abstractNum w:abstractNumId="39" w15:restartNumberingAfterBreak="0">
    <w:nsid w:val="2C341061"/>
    <w:multiLevelType w:val="multilevel"/>
    <w:tmpl w:val="080A001F"/>
    <w:numStyleLink w:val="111111"/>
  </w:abstractNum>
  <w:abstractNum w:abstractNumId="40" w15:restartNumberingAfterBreak="0">
    <w:nsid w:val="2E552DA9"/>
    <w:multiLevelType w:val="hybridMultilevel"/>
    <w:tmpl w:val="EF88B4B4"/>
    <w:lvl w:ilvl="0" w:tplc="FF9225E0">
      <w:start w:val="1"/>
      <w:numFmt w:val="bullet"/>
      <w:lvlText w:val=""/>
      <w:lvlJc w:val="left"/>
      <w:pPr>
        <w:ind w:left="720" w:hanging="360"/>
      </w:pPr>
      <w:rPr>
        <w:rFonts w:ascii="Symbol" w:hAnsi="Symbol" w:hint="default"/>
        <w:lang w:val="es-ES"/>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30975D15"/>
    <w:multiLevelType w:val="hybridMultilevel"/>
    <w:tmpl w:val="54B4D6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310C4D88"/>
    <w:multiLevelType w:val="multilevel"/>
    <w:tmpl w:val="3DC627A6"/>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3" w15:restartNumberingAfterBreak="0">
    <w:nsid w:val="315433B1"/>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347C259E"/>
    <w:multiLevelType w:val="hybridMultilevel"/>
    <w:tmpl w:val="A16C407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34C52233"/>
    <w:multiLevelType w:val="multilevel"/>
    <w:tmpl w:val="551C8D46"/>
    <w:lvl w:ilvl="0">
      <w:start w:val="1"/>
      <w:numFmt w:val="decimal"/>
      <w:lvlText w:val="%1"/>
      <w:lvlJc w:val="left"/>
      <w:pPr>
        <w:ind w:left="360" w:hanging="360"/>
      </w:pPr>
      <w:rPr>
        <w:rFonts w:hint="default"/>
        <w:sz w:val="18"/>
      </w:rPr>
    </w:lvl>
    <w:lvl w:ilvl="1">
      <w:start w:val="2"/>
      <w:numFmt w:val="decimal"/>
      <w:lvlText w:val="%1.%2"/>
      <w:lvlJc w:val="left"/>
      <w:pPr>
        <w:ind w:left="1425" w:hanging="360"/>
      </w:pPr>
      <w:rPr>
        <w:rFonts w:hint="default"/>
        <w:sz w:val="18"/>
      </w:rPr>
    </w:lvl>
    <w:lvl w:ilvl="2">
      <w:start w:val="1"/>
      <w:numFmt w:val="decimal"/>
      <w:lvlText w:val="%1.%2.%3"/>
      <w:lvlJc w:val="left"/>
      <w:pPr>
        <w:ind w:left="2850" w:hanging="720"/>
      </w:pPr>
      <w:rPr>
        <w:rFonts w:hint="default"/>
        <w:sz w:val="18"/>
      </w:rPr>
    </w:lvl>
    <w:lvl w:ilvl="3">
      <w:start w:val="1"/>
      <w:numFmt w:val="decimal"/>
      <w:lvlText w:val="%1.%2.%3.%4"/>
      <w:lvlJc w:val="left"/>
      <w:pPr>
        <w:ind w:left="4275" w:hanging="1080"/>
      </w:pPr>
      <w:rPr>
        <w:rFonts w:hint="default"/>
        <w:sz w:val="18"/>
      </w:rPr>
    </w:lvl>
    <w:lvl w:ilvl="4">
      <w:start w:val="1"/>
      <w:numFmt w:val="decimal"/>
      <w:lvlText w:val="%1.%2.%3.%4.%5"/>
      <w:lvlJc w:val="left"/>
      <w:pPr>
        <w:ind w:left="5340" w:hanging="1080"/>
      </w:pPr>
      <w:rPr>
        <w:rFonts w:hint="default"/>
        <w:sz w:val="18"/>
      </w:rPr>
    </w:lvl>
    <w:lvl w:ilvl="5">
      <w:start w:val="1"/>
      <w:numFmt w:val="decimal"/>
      <w:lvlText w:val="%1.%2.%3.%4.%5.%6"/>
      <w:lvlJc w:val="left"/>
      <w:pPr>
        <w:ind w:left="6765" w:hanging="1440"/>
      </w:pPr>
      <w:rPr>
        <w:rFonts w:hint="default"/>
        <w:sz w:val="18"/>
      </w:rPr>
    </w:lvl>
    <w:lvl w:ilvl="6">
      <w:start w:val="1"/>
      <w:numFmt w:val="decimal"/>
      <w:lvlText w:val="%1.%2.%3.%4.%5.%6.%7"/>
      <w:lvlJc w:val="left"/>
      <w:pPr>
        <w:ind w:left="7830" w:hanging="1440"/>
      </w:pPr>
      <w:rPr>
        <w:rFonts w:hint="default"/>
        <w:sz w:val="18"/>
      </w:rPr>
    </w:lvl>
    <w:lvl w:ilvl="7">
      <w:start w:val="1"/>
      <w:numFmt w:val="decimal"/>
      <w:lvlText w:val="%1.%2.%3.%4.%5.%6.%7.%8"/>
      <w:lvlJc w:val="left"/>
      <w:pPr>
        <w:ind w:left="9255" w:hanging="1800"/>
      </w:pPr>
      <w:rPr>
        <w:rFonts w:hint="default"/>
        <w:sz w:val="18"/>
      </w:rPr>
    </w:lvl>
    <w:lvl w:ilvl="8">
      <w:start w:val="1"/>
      <w:numFmt w:val="decimal"/>
      <w:lvlText w:val="%1.%2.%3.%4.%5.%6.%7.%8.%9"/>
      <w:lvlJc w:val="left"/>
      <w:pPr>
        <w:ind w:left="10320" w:hanging="1800"/>
      </w:pPr>
      <w:rPr>
        <w:rFonts w:hint="default"/>
        <w:sz w:val="18"/>
      </w:rPr>
    </w:lvl>
  </w:abstractNum>
  <w:abstractNum w:abstractNumId="47" w15:restartNumberingAfterBreak="0">
    <w:nsid w:val="352C2490"/>
    <w:multiLevelType w:val="hybridMultilevel"/>
    <w:tmpl w:val="7E5A9F02"/>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364819C0"/>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AA674F"/>
    <w:multiLevelType w:val="multilevel"/>
    <w:tmpl w:val="30C42620"/>
    <w:lvl w:ilvl="0">
      <w:start w:val="1"/>
      <w:numFmt w:val="none"/>
      <w:lvlText w:val=""/>
      <w:lvlJc w:val="left"/>
      <w:pPr>
        <w:tabs>
          <w:tab w:val="num" w:pos="432"/>
        </w:tabs>
        <w:ind w:left="432" w:hanging="432"/>
      </w:pPr>
    </w:lvl>
    <w:lvl w:ilvl="1">
      <w:start w:val="1"/>
      <w:numFmt w:val="bullet"/>
      <w:lvlText w:val=""/>
      <w:lvlJc w:val="left"/>
      <w:pPr>
        <w:tabs>
          <w:tab w:val="num" w:pos="576"/>
        </w:tabs>
        <w:ind w:left="576" w:hanging="576"/>
      </w:pPr>
      <w:rPr>
        <w:rFonts w:ascii="Symbol" w:hAnsi="Symbol" w:hint="default"/>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0" w15:restartNumberingAfterBreak="0">
    <w:nsid w:val="37916F4A"/>
    <w:multiLevelType w:val="hybridMultilevel"/>
    <w:tmpl w:val="80B665DA"/>
    <w:lvl w:ilvl="0" w:tplc="080A0013">
      <w:start w:val="1"/>
      <w:numFmt w:val="upperRoman"/>
      <w:lvlText w:val="%1."/>
      <w:lvlJc w:val="right"/>
      <w:pPr>
        <w:ind w:left="705" w:hanging="705"/>
      </w:pPr>
      <w:rPr>
        <w:rFonts w:hint="default"/>
      </w:rPr>
    </w:lvl>
    <w:lvl w:ilvl="1" w:tplc="080A0003">
      <w:start w:val="1"/>
      <w:numFmt w:val="bullet"/>
      <w:lvlText w:val="o"/>
      <w:lvlJc w:val="left"/>
      <w:pPr>
        <w:ind w:left="1080" w:hanging="360"/>
      </w:pPr>
      <w:rPr>
        <w:rFonts w:ascii="Courier New" w:hAnsi="Courier New" w:cs="Courier New" w:hint="default"/>
      </w:rPr>
    </w:lvl>
    <w:lvl w:ilvl="2" w:tplc="99E6BBBE">
      <w:start w:val="6"/>
      <w:numFmt w:val="bullet"/>
      <w:lvlText w:val="•"/>
      <w:lvlJc w:val="left"/>
      <w:pPr>
        <w:ind w:left="2145" w:hanging="705"/>
      </w:pPr>
      <w:rPr>
        <w:rFonts w:ascii="Arial" w:eastAsia="Times New Roman" w:hAnsi="Arial" w:cs="Arial"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1"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52" w15:restartNumberingAfterBreak="0">
    <w:nsid w:val="38E035AB"/>
    <w:multiLevelType w:val="hybridMultilevel"/>
    <w:tmpl w:val="494426EA"/>
    <w:lvl w:ilvl="0" w:tplc="080A0001">
      <w:start w:val="1"/>
      <w:numFmt w:val="bullet"/>
      <w:lvlText w:val=""/>
      <w:lvlJc w:val="left"/>
      <w:pPr>
        <w:tabs>
          <w:tab w:val="num" w:pos="1440"/>
        </w:tabs>
        <w:ind w:left="1440" w:hanging="360"/>
      </w:pPr>
      <w:rPr>
        <w:rFonts w:ascii="Symbol" w:hAnsi="Symbol" w:hint="default"/>
      </w:rPr>
    </w:lvl>
    <w:lvl w:ilvl="1" w:tplc="080A0003" w:tentative="1">
      <w:start w:val="1"/>
      <w:numFmt w:val="bullet"/>
      <w:lvlText w:val="o"/>
      <w:lvlJc w:val="left"/>
      <w:pPr>
        <w:tabs>
          <w:tab w:val="num" w:pos="2160"/>
        </w:tabs>
        <w:ind w:left="2160" w:hanging="360"/>
      </w:pPr>
      <w:rPr>
        <w:rFonts w:ascii="Courier New" w:hAnsi="Courier New" w:hint="default"/>
      </w:rPr>
    </w:lvl>
    <w:lvl w:ilvl="2" w:tplc="080A0005" w:tentative="1">
      <w:start w:val="1"/>
      <w:numFmt w:val="bullet"/>
      <w:lvlText w:val=""/>
      <w:lvlJc w:val="left"/>
      <w:pPr>
        <w:tabs>
          <w:tab w:val="num" w:pos="2880"/>
        </w:tabs>
        <w:ind w:left="2880" w:hanging="360"/>
      </w:pPr>
      <w:rPr>
        <w:rFonts w:ascii="Wingdings" w:hAnsi="Wingdings" w:hint="default"/>
      </w:rPr>
    </w:lvl>
    <w:lvl w:ilvl="3" w:tplc="080A0001" w:tentative="1">
      <w:start w:val="1"/>
      <w:numFmt w:val="bullet"/>
      <w:lvlText w:val=""/>
      <w:lvlJc w:val="left"/>
      <w:pPr>
        <w:tabs>
          <w:tab w:val="num" w:pos="3600"/>
        </w:tabs>
        <w:ind w:left="3600" w:hanging="360"/>
      </w:pPr>
      <w:rPr>
        <w:rFonts w:ascii="Symbol" w:hAnsi="Symbol" w:hint="default"/>
      </w:rPr>
    </w:lvl>
    <w:lvl w:ilvl="4" w:tplc="080A0003" w:tentative="1">
      <w:start w:val="1"/>
      <w:numFmt w:val="bullet"/>
      <w:lvlText w:val="o"/>
      <w:lvlJc w:val="left"/>
      <w:pPr>
        <w:tabs>
          <w:tab w:val="num" w:pos="4320"/>
        </w:tabs>
        <w:ind w:left="4320" w:hanging="360"/>
      </w:pPr>
      <w:rPr>
        <w:rFonts w:ascii="Courier New" w:hAnsi="Courier New" w:hint="default"/>
      </w:rPr>
    </w:lvl>
    <w:lvl w:ilvl="5" w:tplc="080A0005" w:tentative="1">
      <w:start w:val="1"/>
      <w:numFmt w:val="bullet"/>
      <w:lvlText w:val=""/>
      <w:lvlJc w:val="left"/>
      <w:pPr>
        <w:tabs>
          <w:tab w:val="num" w:pos="5040"/>
        </w:tabs>
        <w:ind w:left="5040" w:hanging="360"/>
      </w:pPr>
      <w:rPr>
        <w:rFonts w:ascii="Wingdings" w:hAnsi="Wingdings" w:hint="default"/>
      </w:rPr>
    </w:lvl>
    <w:lvl w:ilvl="6" w:tplc="080A0001" w:tentative="1">
      <w:start w:val="1"/>
      <w:numFmt w:val="bullet"/>
      <w:lvlText w:val=""/>
      <w:lvlJc w:val="left"/>
      <w:pPr>
        <w:tabs>
          <w:tab w:val="num" w:pos="5760"/>
        </w:tabs>
        <w:ind w:left="5760" w:hanging="360"/>
      </w:pPr>
      <w:rPr>
        <w:rFonts w:ascii="Symbol" w:hAnsi="Symbol" w:hint="default"/>
      </w:rPr>
    </w:lvl>
    <w:lvl w:ilvl="7" w:tplc="080A0003" w:tentative="1">
      <w:start w:val="1"/>
      <w:numFmt w:val="bullet"/>
      <w:lvlText w:val="o"/>
      <w:lvlJc w:val="left"/>
      <w:pPr>
        <w:tabs>
          <w:tab w:val="num" w:pos="6480"/>
        </w:tabs>
        <w:ind w:left="6480" w:hanging="360"/>
      </w:pPr>
      <w:rPr>
        <w:rFonts w:ascii="Courier New" w:hAnsi="Courier New" w:hint="default"/>
      </w:rPr>
    </w:lvl>
    <w:lvl w:ilvl="8" w:tplc="080A0005" w:tentative="1">
      <w:start w:val="1"/>
      <w:numFmt w:val="bullet"/>
      <w:lvlText w:val=""/>
      <w:lvlJc w:val="left"/>
      <w:pPr>
        <w:tabs>
          <w:tab w:val="num" w:pos="7200"/>
        </w:tabs>
        <w:ind w:left="7200" w:hanging="360"/>
      </w:pPr>
      <w:rPr>
        <w:rFonts w:ascii="Wingdings" w:hAnsi="Wingdings" w:hint="default"/>
      </w:rPr>
    </w:lvl>
  </w:abstractNum>
  <w:abstractNum w:abstractNumId="5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99F4432"/>
    <w:multiLevelType w:val="hybridMultilevel"/>
    <w:tmpl w:val="48045304"/>
    <w:lvl w:ilvl="0" w:tplc="080A0017">
      <w:start w:val="1"/>
      <w:numFmt w:val="lowerLetter"/>
      <w:lvlText w:val="%1)"/>
      <w:lvlJc w:val="left"/>
      <w:pPr>
        <w:ind w:left="2652" w:hanging="360"/>
      </w:pPr>
    </w:lvl>
    <w:lvl w:ilvl="1" w:tplc="080A0013">
      <w:start w:val="1"/>
      <w:numFmt w:val="upperRoman"/>
      <w:lvlText w:val="%2."/>
      <w:lvlJc w:val="right"/>
      <w:pPr>
        <w:ind w:left="3372" w:hanging="360"/>
      </w:pPr>
    </w:lvl>
    <w:lvl w:ilvl="2" w:tplc="080A001B">
      <w:start w:val="1"/>
      <w:numFmt w:val="lowerRoman"/>
      <w:lvlText w:val="%3."/>
      <w:lvlJc w:val="right"/>
      <w:pPr>
        <w:ind w:left="4092" w:hanging="180"/>
      </w:pPr>
    </w:lvl>
    <w:lvl w:ilvl="3" w:tplc="534E4AC0">
      <w:start w:val="1"/>
      <w:numFmt w:val="decimal"/>
      <w:lvlText w:val="%4."/>
      <w:lvlJc w:val="left"/>
      <w:pPr>
        <w:ind w:left="4812" w:hanging="360"/>
      </w:pPr>
      <w:rPr>
        <w:rFonts w:eastAsia="Calibri" w:hint="default"/>
        <w:b/>
      </w:rPr>
    </w:lvl>
    <w:lvl w:ilvl="4" w:tplc="080A0019" w:tentative="1">
      <w:start w:val="1"/>
      <w:numFmt w:val="lowerLetter"/>
      <w:lvlText w:val="%5."/>
      <w:lvlJc w:val="left"/>
      <w:pPr>
        <w:ind w:left="5532" w:hanging="360"/>
      </w:pPr>
    </w:lvl>
    <w:lvl w:ilvl="5" w:tplc="080A001B" w:tentative="1">
      <w:start w:val="1"/>
      <w:numFmt w:val="lowerRoman"/>
      <w:lvlText w:val="%6."/>
      <w:lvlJc w:val="right"/>
      <w:pPr>
        <w:ind w:left="6252" w:hanging="180"/>
      </w:pPr>
    </w:lvl>
    <w:lvl w:ilvl="6" w:tplc="080A000F" w:tentative="1">
      <w:start w:val="1"/>
      <w:numFmt w:val="decimal"/>
      <w:lvlText w:val="%7."/>
      <w:lvlJc w:val="left"/>
      <w:pPr>
        <w:ind w:left="6972" w:hanging="360"/>
      </w:pPr>
    </w:lvl>
    <w:lvl w:ilvl="7" w:tplc="080A0019" w:tentative="1">
      <w:start w:val="1"/>
      <w:numFmt w:val="lowerLetter"/>
      <w:lvlText w:val="%8."/>
      <w:lvlJc w:val="left"/>
      <w:pPr>
        <w:ind w:left="7692" w:hanging="360"/>
      </w:pPr>
    </w:lvl>
    <w:lvl w:ilvl="8" w:tplc="080A001B" w:tentative="1">
      <w:start w:val="1"/>
      <w:numFmt w:val="lowerRoman"/>
      <w:lvlText w:val="%9."/>
      <w:lvlJc w:val="right"/>
      <w:pPr>
        <w:ind w:left="8412" w:hanging="180"/>
      </w:pPr>
    </w:lvl>
  </w:abstractNum>
  <w:abstractNum w:abstractNumId="55" w15:restartNumberingAfterBreak="0">
    <w:nsid w:val="39AC43F3"/>
    <w:multiLevelType w:val="hybridMultilevel"/>
    <w:tmpl w:val="EED61BA0"/>
    <w:lvl w:ilvl="0" w:tplc="2D4E7758">
      <w:start w:val="1"/>
      <w:numFmt w:val="bullet"/>
      <w:lvlText w:val="•"/>
      <w:lvlJc w:val="left"/>
      <w:pPr>
        <w:tabs>
          <w:tab w:val="num" w:pos="720"/>
        </w:tabs>
        <w:ind w:left="720" w:hanging="360"/>
      </w:pPr>
      <w:rPr>
        <w:rFonts w:ascii="Arial" w:hAnsi="Arial" w:hint="default"/>
      </w:rPr>
    </w:lvl>
    <w:lvl w:ilvl="1" w:tplc="E8C6BBF6">
      <w:numFmt w:val="bullet"/>
      <w:lvlText w:val=""/>
      <w:lvlJc w:val="left"/>
      <w:pPr>
        <w:tabs>
          <w:tab w:val="num" w:pos="643"/>
        </w:tabs>
        <w:ind w:left="643" w:hanging="360"/>
      </w:pPr>
      <w:rPr>
        <w:rFonts w:ascii="Wingdings" w:hAnsi="Wingdings" w:hint="default"/>
      </w:rPr>
    </w:lvl>
    <w:lvl w:ilvl="2" w:tplc="6D7CC146" w:tentative="1">
      <w:start w:val="1"/>
      <w:numFmt w:val="bullet"/>
      <w:lvlText w:val="•"/>
      <w:lvlJc w:val="left"/>
      <w:pPr>
        <w:tabs>
          <w:tab w:val="num" w:pos="2160"/>
        </w:tabs>
        <w:ind w:left="2160" w:hanging="360"/>
      </w:pPr>
      <w:rPr>
        <w:rFonts w:ascii="Arial" w:hAnsi="Arial" w:hint="default"/>
      </w:rPr>
    </w:lvl>
    <w:lvl w:ilvl="3" w:tplc="108415BA" w:tentative="1">
      <w:start w:val="1"/>
      <w:numFmt w:val="bullet"/>
      <w:lvlText w:val="•"/>
      <w:lvlJc w:val="left"/>
      <w:pPr>
        <w:tabs>
          <w:tab w:val="num" w:pos="2880"/>
        </w:tabs>
        <w:ind w:left="2880" w:hanging="360"/>
      </w:pPr>
      <w:rPr>
        <w:rFonts w:ascii="Arial" w:hAnsi="Arial" w:hint="default"/>
      </w:rPr>
    </w:lvl>
    <w:lvl w:ilvl="4" w:tplc="F7CA95C2" w:tentative="1">
      <w:start w:val="1"/>
      <w:numFmt w:val="bullet"/>
      <w:lvlText w:val="•"/>
      <w:lvlJc w:val="left"/>
      <w:pPr>
        <w:tabs>
          <w:tab w:val="num" w:pos="3600"/>
        </w:tabs>
        <w:ind w:left="3600" w:hanging="360"/>
      </w:pPr>
      <w:rPr>
        <w:rFonts w:ascii="Arial" w:hAnsi="Arial" w:hint="default"/>
      </w:rPr>
    </w:lvl>
    <w:lvl w:ilvl="5" w:tplc="A6D82392" w:tentative="1">
      <w:start w:val="1"/>
      <w:numFmt w:val="bullet"/>
      <w:lvlText w:val="•"/>
      <w:lvlJc w:val="left"/>
      <w:pPr>
        <w:tabs>
          <w:tab w:val="num" w:pos="4320"/>
        </w:tabs>
        <w:ind w:left="4320" w:hanging="360"/>
      </w:pPr>
      <w:rPr>
        <w:rFonts w:ascii="Arial" w:hAnsi="Arial" w:hint="default"/>
      </w:rPr>
    </w:lvl>
    <w:lvl w:ilvl="6" w:tplc="12D4A4B2" w:tentative="1">
      <w:start w:val="1"/>
      <w:numFmt w:val="bullet"/>
      <w:lvlText w:val="•"/>
      <w:lvlJc w:val="left"/>
      <w:pPr>
        <w:tabs>
          <w:tab w:val="num" w:pos="5040"/>
        </w:tabs>
        <w:ind w:left="5040" w:hanging="360"/>
      </w:pPr>
      <w:rPr>
        <w:rFonts w:ascii="Arial" w:hAnsi="Arial" w:hint="default"/>
      </w:rPr>
    </w:lvl>
    <w:lvl w:ilvl="7" w:tplc="AC9690A0" w:tentative="1">
      <w:start w:val="1"/>
      <w:numFmt w:val="bullet"/>
      <w:lvlText w:val="•"/>
      <w:lvlJc w:val="left"/>
      <w:pPr>
        <w:tabs>
          <w:tab w:val="num" w:pos="5760"/>
        </w:tabs>
        <w:ind w:left="5760" w:hanging="360"/>
      </w:pPr>
      <w:rPr>
        <w:rFonts w:ascii="Arial" w:hAnsi="Arial" w:hint="default"/>
      </w:rPr>
    </w:lvl>
    <w:lvl w:ilvl="8" w:tplc="F1D2B168"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3B432BC4"/>
    <w:multiLevelType w:val="multilevel"/>
    <w:tmpl w:val="15862F58"/>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eastAsia="MS Mincho"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B8A4EE1"/>
    <w:multiLevelType w:val="multilevel"/>
    <w:tmpl w:val="CC6AAE7A"/>
    <w:numStyleLink w:val="Estilo1"/>
  </w:abstractNum>
  <w:abstractNum w:abstractNumId="58" w15:restartNumberingAfterBreak="0">
    <w:nsid w:val="3C15298D"/>
    <w:multiLevelType w:val="multilevel"/>
    <w:tmpl w:val="68BE9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DFD5AB5"/>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3E46322A"/>
    <w:multiLevelType w:val="multilevel"/>
    <w:tmpl w:val="752487E6"/>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EE80DA4"/>
    <w:multiLevelType w:val="hybridMultilevel"/>
    <w:tmpl w:val="269EBE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3FA97644"/>
    <w:multiLevelType w:val="hybridMultilevel"/>
    <w:tmpl w:val="5D285D5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40360BC2"/>
    <w:multiLevelType w:val="hybridMultilevel"/>
    <w:tmpl w:val="A4E0AF0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417E3F3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4A94367"/>
    <w:multiLevelType w:val="multilevel"/>
    <w:tmpl w:val="648853FA"/>
    <w:lvl w:ilvl="0">
      <w:start w:val="1"/>
      <w:numFmt w:val="decimal"/>
      <w:lvlText w:val="%1."/>
      <w:lvlJc w:val="left"/>
      <w:pPr>
        <w:tabs>
          <w:tab w:val="num" w:pos="720"/>
        </w:tabs>
        <w:ind w:left="720" w:hanging="360"/>
      </w:pPr>
    </w:lvl>
    <w:lvl w:ilvl="1">
      <w:start w:val="3"/>
      <w:numFmt w:val="bullet"/>
      <w:lvlText w:val="-"/>
      <w:lvlJc w:val="left"/>
      <w:pPr>
        <w:ind w:left="1440" w:hanging="360"/>
      </w:pPr>
      <w:rPr>
        <w:rFonts w:ascii="Arial" w:eastAsia="Calibri" w:hAnsi="Arial" w:cs="Arial" w:hint="default"/>
      </w:rPr>
    </w:lvl>
    <w:lvl w:ilvl="2">
      <w:start w:val="3"/>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54A672B"/>
    <w:multiLevelType w:val="hybridMultilevel"/>
    <w:tmpl w:val="5F641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57B450D"/>
    <w:multiLevelType w:val="hybridMultilevel"/>
    <w:tmpl w:val="9028FB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47F37C82"/>
    <w:multiLevelType w:val="hybridMultilevel"/>
    <w:tmpl w:val="C0FAAA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4BFA08AB"/>
    <w:multiLevelType w:val="hybridMultilevel"/>
    <w:tmpl w:val="74B822D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0" w15:restartNumberingAfterBreak="0">
    <w:nsid w:val="4C744B2B"/>
    <w:multiLevelType w:val="hybridMultilevel"/>
    <w:tmpl w:val="BACA860E"/>
    <w:lvl w:ilvl="0" w:tplc="080A000F">
      <w:start w:val="1"/>
      <w:numFmt w:val="decimal"/>
      <w:lvlText w:val="%1."/>
      <w:lvlJc w:val="left"/>
      <w:pPr>
        <w:ind w:left="720" w:hanging="360"/>
      </w:pPr>
    </w:lvl>
    <w:lvl w:ilvl="1" w:tplc="080A0017">
      <w:start w:val="1"/>
      <w:numFmt w:val="lowerLetter"/>
      <w:lvlText w:val="%2)"/>
      <w:lvlJc w:val="left"/>
      <w:pPr>
        <w:ind w:left="1495"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4C924AFE"/>
    <w:multiLevelType w:val="hybridMultilevel"/>
    <w:tmpl w:val="081208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2" w15:restartNumberingAfterBreak="0">
    <w:nsid w:val="4D241C46"/>
    <w:multiLevelType w:val="multilevel"/>
    <w:tmpl w:val="995E5070"/>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4D8F3AA5"/>
    <w:multiLevelType w:val="multilevel"/>
    <w:tmpl w:val="243C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E4A20D9"/>
    <w:multiLevelType w:val="hybridMultilevel"/>
    <w:tmpl w:val="B6BE4818"/>
    <w:lvl w:ilvl="0" w:tplc="080A0001">
      <w:start w:val="1"/>
      <w:numFmt w:val="bullet"/>
      <w:lvlText w:val=""/>
      <w:lvlJc w:val="left"/>
      <w:pPr>
        <w:ind w:left="720" w:hanging="360"/>
      </w:pPr>
      <w:rPr>
        <w:rFonts w:ascii="Symbol" w:hAnsi="Symbol" w:hint="default"/>
        <w:color w:val="000000"/>
        <w:sz w:val="20"/>
        <w:szCs w:val="20"/>
      </w:rPr>
    </w:lvl>
    <w:lvl w:ilvl="1" w:tplc="BA5E5454">
      <w:start w:val="1"/>
      <w:numFmt w:val="lowerLetter"/>
      <w:lvlText w:val="%2."/>
      <w:lvlJc w:val="left"/>
      <w:pPr>
        <w:ind w:left="2220" w:hanging="360"/>
      </w:pPr>
      <w:rPr>
        <w:rFonts w:cs="Times New Roman" w:hint="default"/>
      </w:rPr>
    </w:lvl>
    <w:lvl w:ilvl="2" w:tplc="080A0005">
      <w:start w:val="1"/>
      <w:numFmt w:val="bullet"/>
      <w:lvlText w:val=""/>
      <w:lvlJc w:val="left"/>
      <w:pPr>
        <w:ind w:left="2940" w:hanging="360"/>
      </w:pPr>
      <w:rPr>
        <w:rFonts w:ascii="Wingdings" w:hAnsi="Wingdings" w:hint="default"/>
      </w:rPr>
    </w:lvl>
    <w:lvl w:ilvl="3" w:tplc="080A000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75"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F954E61"/>
    <w:multiLevelType w:val="hybridMultilevel"/>
    <w:tmpl w:val="364A2A0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7" w15:restartNumberingAfterBreak="0">
    <w:nsid w:val="51631A19"/>
    <w:multiLevelType w:val="multilevel"/>
    <w:tmpl w:val="6AEC77F2"/>
    <w:lvl w:ilvl="0">
      <w:start w:val="1"/>
      <w:numFmt w:val="decimal"/>
      <w:lvlText w:val="%1."/>
      <w:lvlJc w:val="left"/>
      <w:pPr>
        <w:ind w:left="720"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5670" w:hanging="108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440" w:hanging="1440"/>
      </w:pPr>
      <w:rPr>
        <w:rFonts w:hint="default"/>
      </w:rPr>
    </w:lvl>
  </w:abstractNum>
  <w:abstractNum w:abstractNumId="78" w15:restartNumberingAfterBreak="0">
    <w:nsid w:val="554F7AE0"/>
    <w:multiLevelType w:val="hybridMultilevel"/>
    <w:tmpl w:val="75CC804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9" w15:restartNumberingAfterBreak="0">
    <w:nsid w:val="5552635B"/>
    <w:multiLevelType w:val="hybridMultilevel"/>
    <w:tmpl w:val="B2608F3A"/>
    <w:lvl w:ilvl="0" w:tplc="080A0011">
      <w:start w:val="1"/>
      <w:numFmt w:val="decimal"/>
      <w:lvlText w:val="%1)"/>
      <w:lvlJc w:val="left"/>
      <w:pPr>
        <w:ind w:left="2880" w:hanging="360"/>
      </w:p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80" w15:restartNumberingAfterBreak="0">
    <w:nsid w:val="56E3131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58D952B7"/>
    <w:multiLevelType w:val="hybridMultilevel"/>
    <w:tmpl w:val="0816A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5B145F2C"/>
    <w:multiLevelType w:val="multilevel"/>
    <w:tmpl w:val="E37A7268"/>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3" w15:restartNumberingAfterBreak="0">
    <w:nsid w:val="5B1E4A5A"/>
    <w:multiLevelType w:val="hybridMultilevel"/>
    <w:tmpl w:val="5DAABB1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4" w15:restartNumberingAfterBreak="0">
    <w:nsid w:val="5B8126DA"/>
    <w:multiLevelType w:val="multilevel"/>
    <w:tmpl w:val="26B67508"/>
    <w:lvl w:ilvl="0">
      <w:start w:val="1"/>
      <w:numFmt w:val="decimal"/>
      <w:lvlText w:val="%1."/>
      <w:lvlJc w:val="left"/>
      <w:pPr>
        <w:ind w:left="360" w:hanging="360"/>
      </w:pPr>
      <w:rPr>
        <w:rFonts w:hint="default"/>
        <w:b/>
        <w:bCs/>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5B841DF9"/>
    <w:multiLevelType w:val="hybridMultilevel"/>
    <w:tmpl w:val="FA867E74"/>
    <w:lvl w:ilvl="0" w:tplc="06F8B8AC">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992A6492">
      <w:start w:val="1"/>
      <w:numFmt w:val="bullet"/>
      <w:pStyle w:val="0vi6"/>
      <w:lvlText w:val=""/>
      <w:lvlJc w:val="left"/>
      <w:pPr>
        <w:ind w:left="2880" w:hanging="360"/>
      </w:pPr>
      <w:rPr>
        <w:rFonts w:ascii="Symbol" w:hAnsi="Symbol" w:hint="default"/>
      </w:rPr>
    </w:lvl>
    <w:lvl w:ilvl="4" w:tplc="0C0A0019">
      <w:start w:val="1"/>
      <w:numFmt w:val="upperLetter"/>
      <w:lvlText w:val="%5)"/>
      <w:lvlJc w:val="left"/>
      <w:pPr>
        <w:ind w:left="3600" w:hanging="360"/>
      </w:pPr>
      <w:rPr>
        <w:rFonts w:hint="default"/>
      </w:r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15:restartNumberingAfterBreak="0">
    <w:nsid w:val="5BBA2AF8"/>
    <w:multiLevelType w:val="hybridMultilevel"/>
    <w:tmpl w:val="52BEBC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15:restartNumberingAfterBreak="0">
    <w:nsid w:val="5C2A0DB3"/>
    <w:multiLevelType w:val="multilevel"/>
    <w:tmpl w:val="8E2CBB88"/>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8" w15:restartNumberingAfterBreak="0">
    <w:nsid w:val="5C4B6AB7"/>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5C641F38"/>
    <w:multiLevelType w:val="multilevel"/>
    <w:tmpl w:val="752487E6"/>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5CA14B59"/>
    <w:multiLevelType w:val="hybridMultilevel"/>
    <w:tmpl w:val="2B62C580"/>
    <w:lvl w:ilvl="0" w:tplc="080A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5DE726E9"/>
    <w:multiLevelType w:val="hybridMultilevel"/>
    <w:tmpl w:val="FCB65C5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5E4A0F25"/>
    <w:multiLevelType w:val="hybridMultilevel"/>
    <w:tmpl w:val="2B62D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F505B68"/>
    <w:multiLevelType w:val="multilevel"/>
    <w:tmpl w:val="C95ED194"/>
    <w:lvl w:ilvl="0">
      <w:start w:val="1"/>
      <w:numFmt w:val="bullet"/>
      <w:lvlText w:val=""/>
      <w:lvlJc w:val="left"/>
      <w:pPr>
        <w:tabs>
          <w:tab w:val="num" w:pos="432"/>
        </w:tabs>
        <w:ind w:left="432" w:hanging="432"/>
      </w:pPr>
      <w:rPr>
        <w:rFonts w:ascii="Wingdings" w:hAnsi="Wingdings" w:hint="default"/>
      </w:rPr>
    </w:lvl>
    <w:lvl w:ilvl="1">
      <w:start w:val="1"/>
      <w:numFmt w:val="bullet"/>
      <w:lvlText w:val=""/>
      <w:lvlJc w:val="left"/>
      <w:pPr>
        <w:tabs>
          <w:tab w:val="num" w:pos="576"/>
        </w:tabs>
        <w:ind w:left="576" w:hanging="576"/>
      </w:pPr>
      <w:rPr>
        <w:rFonts w:ascii="Symbol" w:hAnsi="Symbol" w:hint="default"/>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94" w15:restartNumberingAfterBreak="0">
    <w:nsid w:val="614324E1"/>
    <w:multiLevelType w:val="hybridMultilevel"/>
    <w:tmpl w:val="A7E44ED8"/>
    <w:lvl w:ilvl="0" w:tplc="A412D54E">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5" w15:restartNumberingAfterBreak="0">
    <w:nsid w:val="62B74370"/>
    <w:multiLevelType w:val="hybridMultilevel"/>
    <w:tmpl w:val="7340E166"/>
    <w:lvl w:ilvl="0" w:tplc="080A000F">
      <w:start w:val="1"/>
      <w:numFmt w:val="decimal"/>
      <w:lvlText w:val="%1."/>
      <w:lvlJc w:val="left"/>
      <w:pPr>
        <w:ind w:left="2484" w:hanging="360"/>
      </w:pPr>
      <w:rPr>
        <w:rFonts w:hint="default"/>
      </w:rPr>
    </w:lvl>
    <w:lvl w:ilvl="1" w:tplc="080A0001">
      <w:start w:val="1"/>
      <w:numFmt w:val="bullet"/>
      <w:lvlText w:val=""/>
      <w:lvlJc w:val="left"/>
      <w:pPr>
        <w:ind w:left="3204" w:hanging="360"/>
      </w:pPr>
      <w:rPr>
        <w:rFonts w:ascii="Symbol" w:hAnsi="Symbol" w:hint="default"/>
      </w:rPr>
    </w:lvl>
    <w:lvl w:ilvl="2" w:tplc="080A0005">
      <w:start w:val="1"/>
      <w:numFmt w:val="bullet"/>
      <w:lvlText w:val=""/>
      <w:lvlJc w:val="left"/>
      <w:pPr>
        <w:ind w:left="3924" w:hanging="360"/>
      </w:pPr>
      <w:rPr>
        <w:rFonts w:ascii="Wingdings" w:hAnsi="Wingdings" w:hint="default"/>
      </w:rPr>
    </w:lvl>
    <w:lvl w:ilvl="3" w:tplc="080A000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96" w15:restartNumberingAfterBreak="0">
    <w:nsid w:val="649F719D"/>
    <w:multiLevelType w:val="hybridMultilevel"/>
    <w:tmpl w:val="96A233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 w15:restartNumberingAfterBreak="0">
    <w:nsid w:val="66A216CB"/>
    <w:multiLevelType w:val="hybridMultilevel"/>
    <w:tmpl w:val="6DB42E58"/>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66CB53F2"/>
    <w:multiLevelType w:val="multilevel"/>
    <w:tmpl w:val="756C13A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99" w15:restartNumberingAfterBreak="0">
    <w:nsid w:val="6A451D18"/>
    <w:multiLevelType w:val="multilevel"/>
    <w:tmpl w:val="080A001F"/>
    <w:lvl w:ilvl="0">
      <w:start w:val="5"/>
      <w:numFmt w:val="decimal"/>
      <w:lvlText w:val="%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6BC072A8"/>
    <w:multiLevelType w:val="hybridMultilevel"/>
    <w:tmpl w:val="BA2262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1"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2" w15:restartNumberingAfterBreak="0">
    <w:nsid w:val="6DF648BE"/>
    <w:multiLevelType w:val="multilevel"/>
    <w:tmpl w:val="B088BD14"/>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3" w15:restartNumberingAfterBreak="0">
    <w:nsid w:val="707B6567"/>
    <w:multiLevelType w:val="hybridMultilevel"/>
    <w:tmpl w:val="BFC44AA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4" w15:restartNumberingAfterBreak="0">
    <w:nsid w:val="72D3577D"/>
    <w:multiLevelType w:val="hybridMultilevel"/>
    <w:tmpl w:val="4D68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3CD47C5"/>
    <w:multiLevelType w:val="hybridMultilevel"/>
    <w:tmpl w:val="1CCC2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74F237F3"/>
    <w:multiLevelType w:val="multilevel"/>
    <w:tmpl w:val="22709BB8"/>
    <w:lvl w:ilvl="0">
      <w:start w:val="1"/>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07" w15:restartNumberingAfterBreak="0">
    <w:nsid w:val="754D5AC5"/>
    <w:multiLevelType w:val="hybridMultilevel"/>
    <w:tmpl w:val="078E0B80"/>
    <w:lvl w:ilvl="0" w:tplc="080A0001">
      <w:start w:val="1"/>
      <w:numFmt w:val="bullet"/>
      <w:lvlText w:val=""/>
      <w:lvlJc w:val="left"/>
      <w:pPr>
        <w:ind w:left="-268" w:hanging="360"/>
      </w:pPr>
      <w:rPr>
        <w:rFonts w:ascii="Symbol" w:hAnsi="Symbol" w:hint="default"/>
      </w:rPr>
    </w:lvl>
    <w:lvl w:ilvl="1" w:tplc="080A0003">
      <w:start w:val="1"/>
      <w:numFmt w:val="bullet"/>
      <w:lvlText w:val="o"/>
      <w:lvlJc w:val="left"/>
      <w:pPr>
        <w:ind w:left="452" w:hanging="360"/>
      </w:pPr>
      <w:rPr>
        <w:rFonts w:ascii="Courier New" w:hAnsi="Courier New" w:cs="Courier New" w:hint="default"/>
      </w:rPr>
    </w:lvl>
    <w:lvl w:ilvl="2" w:tplc="080A0005">
      <w:start w:val="1"/>
      <w:numFmt w:val="bullet"/>
      <w:lvlText w:val=""/>
      <w:lvlJc w:val="left"/>
      <w:pPr>
        <w:ind w:left="1172" w:hanging="360"/>
      </w:pPr>
      <w:rPr>
        <w:rFonts w:ascii="Wingdings" w:hAnsi="Wingdings" w:hint="default"/>
      </w:rPr>
    </w:lvl>
    <w:lvl w:ilvl="3" w:tplc="080A0001">
      <w:start w:val="1"/>
      <w:numFmt w:val="bullet"/>
      <w:lvlText w:val=""/>
      <w:lvlJc w:val="left"/>
      <w:pPr>
        <w:ind w:left="1892" w:hanging="360"/>
      </w:pPr>
      <w:rPr>
        <w:rFonts w:ascii="Symbol" w:hAnsi="Symbol" w:hint="default"/>
      </w:rPr>
    </w:lvl>
    <w:lvl w:ilvl="4" w:tplc="080A0003" w:tentative="1">
      <w:start w:val="1"/>
      <w:numFmt w:val="bullet"/>
      <w:lvlText w:val="o"/>
      <w:lvlJc w:val="left"/>
      <w:pPr>
        <w:ind w:left="2612" w:hanging="360"/>
      </w:pPr>
      <w:rPr>
        <w:rFonts w:ascii="Courier New" w:hAnsi="Courier New" w:cs="Courier New" w:hint="default"/>
      </w:rPr>
    </w:lvl>
    <w:lvl w:ilvl="5" w:tplc="080A0005" w:tentative="1">
      <w:start w:val="1"/>
      <w:numFmt w:val="bullet"/>
      <w:lvlText w:val=""/>
      <w:lvlJc w:val="left"/>
      <w:pPr>
        <w:ind w:left="3332" w:hanging="360"/>
      </w:pPr>
      <w:rPr>
        <w:rFonts w:ascii="Wingdings" w:hAnsi="Wingdings" w:hint="default"/>
      </w:rPr>
    </w:lvl>
    <w:lvl w:ilvl="6" w:tplc="080A0001" w:tentative="1">
      <w:start w:val="1"/>
      <w:numFmt w:val="bullet"/>
      <w:lvlText w:val=""/>
      <w:lvlJc w:val="left"/>
      <w:pPr>
        <w:ind w:left="4052" w:hanging="360"/>
      </w:pPr>
      <w:rPr>
        <w:rFonts w:ascii="Symbol" w:hAnsi="Symbol" w:hint="default"/>
      </w:rPr>
    </w:lvl>
    <w:lvl w:ilvl="7" w:tplc="080A0003" w:tentative="1">
      <w:start w:val="1"/>
      <w:numFmt w:val="bullet"/>
      <w:lvlText w:val="o"/>
      <w:lvlJc w:val="left"/>
      <w:pPr>
        <w:ind w:left="4772" w:hanging="360"/>
      </w:pPr>
      <w:rPr>
        <w:rFonts w:ascii="Courier New" w:hAnsi="Courier New" w:cs="Courier New" w:hint="default"/>
      </w:rPr>
    </w:lvl>
    <w:lvl w:ilvl="8" w:tplc="080A0005" w:tentative="1">
      <w:start w:val="1"/>
      <w:numFmt w:val="bullet"/>
      <w:lvlText w:val=""/>
      <w:lvlJc w:val="left"/>
      <w:pPr>
        <w:ind w:left="5492" w:hanging="360"/>
      </w:pPr>
      <w:rPr>
        <w:rFonts w:ascii="Wingdings" w:hAnsi="Wingdings" w:hint="default"/>
      </w:rPr>
    </w:lvl>
  </w:abstractNum>
  <w:abstractNum w:abstractNumId="108" w15:restartNumberingAfterBreak="0">
    <w:nsid w:val="75824A95"/>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79D2040"/>
    <w:multiLevelType w:val="hybridMultilevel"/>
    <w:tmpl w:val="0CAEE5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798F3A5D"/>
    <w:multiLevelType w:val="hybridMultilevel"/>
    <w:tmpl w:val="A6F828D8"/>
    <w:lvl w:ilvl="0" w:tplc="080A0001">
      <w:start w:val="1"/>
      <w:numFmt w:val="bullet"/>
      <w:lvlText w:val=""/>
      <w:lvlJc w:val="left"/>
      <w:pPr>
        <w:ind w:left="2844" w:hanging="360"/>
      </w:pPr>
      <w:rPr>
        <w:rFonts w:ascii="Symbol" w:hAnsi="Symbol" w:hint="default"/>
      </w:rPr>
    </w:lvl>
    <w:lvl w:ilvl="1" w:tplc="080A0003" w:tentative="1">
      <w:start w:val="1"/>
      <w:numFmt w:val="bullet"/>
      <w:lvlText w:val="o"/>
      <w:lvlJc w:val="left"/>
      <w:pPr>
        <w:ind w:left="3564" w:hanging="360"/>
      </w:pPr>
      <w:rPr>
        <w:rFonts w:ascii="Courier New" w:hAnsi="Courier New" w:cs="Courier New" w:hint="default"/>
      </w:rPr>
    </w:lvl>
    <w:lvl w:ilvl="2" w:tplc="080A0005" w:tentative="1">
      <w:start w:val="1"/>
      <w:numFmt w:val="bullet"/>
      <w:lvlText w:val=""/>
      <w:lvlJc w:val="left"/>
      <w:pPr>
        <w:ind w:left="4284" w:hanging="360"/>
      </w:pPr>
      <w:rPr>
        <w:rFonts w:ascii="Wingdings" w:hAnsi="Wingdings" w:hint="default"/>
      </w:rPr>
    </w:lvl>
    <w:lvl w:ilvl="3" w:tplc="080A0001" w:tentative="1">
      <w:start w:val="1"/>
      <w:numFmt w:val="bullet"/>
      <w:lvlText w:val=""/>
      <w:lvlJc w:val="left"/>
      <w:pPr>
        <w:ind w:left="5004" w:hanging="360"/>
      </w:pPr>
      <w:rPr>
        <w:rFonts w:ascii="Symbol" w:hAnsi="Symbol" w:hint="default"/>
      </w:rPr>
    </w:lvl>
    <w:lvl w:ilvl="4" w:tplc="080A0003" w:tentative="1">
      <w:start w:val="1"/>
      <w:numFmt w:val="bullet"/>
      <w:lvlText w:val="o"/>
      <w:lvlJc w:val="left"/>
      <w:pPr>
        <w:ind w:left="5724" w:hanging="360"/>
      </w:pPr>
      <w:rPr>
        <w:rFonts w:ascii="Courier New" w:hAnsi="Courier New" w:cs="Courier New" w:hint="default"/>
      </w:rPr>
    </w:lvl>
    <w:lvl w:ilvl="5" w:tplc="080A0005" w:tentative="1">
      <w:start w:val="1"/>
      <w:numFmt w:val="bullet"/>
      <w:lvlText w:val=""/>
      <w:lvlJc w:val="left"/>
      <w:pPr>
        <w:ind w:left="6444" w:hanging="360"/>
      </w:pPr>
      <w:rPr>
        <w:rFonts w:ascii="Wingdings" w:hAnsi="Wingdings" w:hint="default"/>
      </w:rPr>
    </w:lvl>
    <w:lvl w:ilvl="6" w:tplc="080A0001" w:tentative="1">
      <w:start w:val="1"/>
      <w:numFmt w:val="bullet"/>
      <w:lvlText w:val=""/>
      <w:lvlJc w:val="left"/>
      <w:pPr>
        <w:ind w:left="7164" w:hanging="360"/>
      </w:pPr>
      <w:rPr>
        <w:rFonts w:ascii="Symbol" w:hAnsi="Symbol" w:hint="default"/>
      </w:rPr>
    </w:lvl>
    <w:lvl w:ilvl="7" w:tplc="080A0003" w:tentative="1">
      <w:start w:val="1"/>
      <w:numFmt w:val="bullet"/>
      <w:lvlText w:val="o"/>
      <w:lvlJc w:val="left"/>
      <w:pPr>
        <w:ind w:left="7884" w:hanging="360"/>
      </w:pPr>
      <w:rPr>
        <w:rFonts w:ascii="Courier New" w:hAnsi="Courier New" w:cs="Courier New" w:hint="default"/>
      </w:rPr>
    </w:lvl>
    <w:lvl w:ilvl="8" w:tplc="080A0005" w:tentative="1">
      <w:start w:val="1"/>
      <w:numFmt w:val="bullet"/>
      <w:lvlText w:val=""/>
      <w:lvlJc w:val="left"/>
      <w:pPr>
        <w:ind w:left="8604" w:hanging="360"/>
      </w:pPr>
      <w:rPr>
        <w:rFonts w:ascii="Wingdings" w:hAnsi="Wingdings" w:hint="default"/>
      </w:rPr>
    </w:lvl>
  </w:abstractNum>
  <w:abstractNum w:abstractNumId="112" w15:restartNumberingAfterBreak="0">
    <w:nsid w:val="79992E77"/>
    <w:multiLevelType w:val="hybridMultilevel"/>
    <w:tmpl w:val="900EE65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3" w15:restartNumberingAfterBreak="0">
    <w:nsid w:val="79FB5A8F"/>
    <w:multiLevelType w:val="hybridMultilevel"/>
    <w:tmpl w:val="7340E166"/>
    <w:lvl w:ilvl="0" w:tplc="080A000F">
      <w:start w:val="1"/>
      <w:numFmt w:val="decimal"/>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4" w15:restartNumberingAfterBreak="0">
    <w:nsid w:val="7BD03B32"/>
    <w:multiLevelType w:val="hybridMultilevel"/>
    <w:tmpl w:val="4E101DCE"/>
    <w:lvl w:ilvl="0" w:tplc="0C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59243A62">
      <w:start w:val="8"/>
      <w:numFmt w:val="bullet"/>
      <w:lvlText w:val="•"/>
      <w:lvlJc w:val="left"/>
      <w:pPr>
        <w:ind w:left="2160" w:hanging="360"/>
      </w:pPr>
      <w:rPr>
        <w:rFonts w:ascii="Arial" w:eastAsia="Times New Roman" w:hAnsi="Arial" w:cs="Arial"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5" w15:restartNumberingAfterBreak="0">
    <w:nsid w:val="7CB33D9C"/>
    <w:multiLevelType w:val="multilevel"/>
    <w:tmpl w:val="A76A2C78"/>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6" w15:restartNumberingAfterBreak="0">
    <w:nsid w:val="7E7C377F"/>
    <w:multiLevelType w:val="hybridMultilevel"/>
    <w:tmpl w:val="66CE5FE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7" w15:restartNumberingAfterBreak="0">
    <w:nsid w:val="7EE14171"/>
    <w:multiLevelType w:val="hybridMultilevel"/>
    <w:tmpl w:val="A0C67484"/>
    <w:lvl w:ilvl="0" w:tplc="080A0017">
      <w:start w:val="1"/>
      <w:numFmt w:val="lowerLetter"/>
      <w:lvlText w:val="%1)"/>
      <w:lvlJc w:val="left"/>
      <w:pPr>
        <w:ind w:left="2844" w:hanging="360"/>
      </w:pPr>
    </w:lvl>
    <w:lvl w:ilvl="1" w:tplc="FFFFFFFF">
      <w:start w:val="1"/>
      <w:numFmt w:val="lowerLetter"/>
      <w:lvlText w:val="%2."/>
      <w:lvlJc w:val="left"/>
      <w:pPr>
        <w:ind w:left="3564" w:hanging="360"/>
      </w:pPr>
    </w:lvl>
    <w:lvl w:ilvl="2" w:tplc="FFFFFFFF">
      <w:start w:val="1"/>
      <w:numFmt w:val="lowerRoman"/>
      <w:lvlText w:val="%3."/>
      <w:lvlJc w:val="right"/>
      <w:pPr>
        <w:ind w:left="4284" w:hanging="180"/>
      </w:pPr>
    </w:lvl>
    <w:lvl w:ilvl="3" w:tplc="FFFFFFFF" w:tentative="1">
      <w:start w:val="1"/>
      <w:numFmt w:val="decimal"/>
      <w:lvlText w:val="%4."/>
      <w:lvlJc w:val="left"/>
      <w:pPr>
        <w:ind w:left="5004" w:hanging="360"/>
      </w:pPr>
    </w:lvl>
    <w:lvl w:ilvl="4" w:tplc="FFFFFFFF" w:tentative="1">
      <w:start w:val="1"/>
      <w:numFmt w:val="lowerLetter"/>
      <w:lvlText w:val="%5."/>
      <w:lvlJc w:val="left"/>
      <w:pPr>
        <w:ind w:left="5724" w:hanging="360"/>
      </w:pPr>
    </w:lvl>
    <w:lvl w:ilvl="5" w:tplc="FFFFFFFF" w:tentative="1">
      <w:start w:val="1"/>
      <w:numFmt w:val="lowerRoman"/>
      <w:lvlText w:val="%6."/>
      <w:lvlJc w:val="right"/>
      <w:pPr>
        <w:ind w:left="6444" w:hanging="180"/>
      </w:pPr>
    </w:lvl>
    <w:lvl w:ilvl="6" w:tplc="FFFFFFFF" w:tentative="1">
      <w:start w:val="1"/>
      <w:numFmt w:val="decimal"/>
      <w:lvlText w:val="%7."/>
      <w:lvlJc w:val="left"/>
      <w:pPr>
        <w:ind w:left="7164" w:hanging="360"/>
      </w:pPr>
    </w:lvl>
    <w:lvl w:ilvl="7" w:tplc="FFFFFFFF" w:tentative="1">
      <w:start w:val="1"/>
      <w:numFmt w:val="lowerLetter"/>
      <w:lvlText w:val="%8."/>
      <w:lvlJc w:val="left"/>
      <w:pPr>
        <w:ind w:left="7884" w:hanging="360"/>
      </w:pPr>
    </w:lvl>
    <w:lvl w:ilvl="8" w:tplc="FFFFFFFF" w:tentative="1">
      <w:start w:val="1"/>
      <w:numFmt w:val="lowerRoman"/>
      <w:lvlText w:val="%9."/>
      <w:lvlJc w:val="right"/>
      <w:pPr>
        <w:ind w:left="8604" w:hanging="180"/>
      </w:pPr>
    </w:lvl>
  </w:abstractNum>
  <w:abstractNum w:abstractNumId="118"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493029139">
    <w:abstractNumId w:val="106"/>
  </w:num>
  <w:num w:numId="2" w16cid:durableId="427771067">
    <w:abstractNumId w:val="87"/>
  </w:num>
  <w:num w:numId="3" w16cid:durableId="1393118934">
    <w:abstractNumId w:val="38"/>
  </w:num>
  <w:num w:numId="4" w16cid:durableId="1210653199">
    <w:abstractNumId w:val="39"/>
  </w:num>
  <w:num w:numId="5" w16cid:durableId="1993831120">
    <w:abstractNumId w:val="45"/>
  </w:num>
  <w:num w:numId="6" w16cid:durableId="1367369513">
    <w:abstractNumId w:val="105"/>
  </w:num>
  <w:num w:numId="7" w16cid:durableId="2137673098">
    <w:abstractNumId w:val="101"/>
  </w:num>
  <w:num w:numId="8" w16cid:durableId="1746800590">
    <w:abstractNumId w:val="20"/>
  </w:num>
  <w:num w:numId="9" w16cid:durableId="697505828">
    <w:abstractNumId w:val="74"/>
  </w:num>
  <w:num w:numId="10" w16cid:durableId="1714620866">
    <w:abstractNumId w:val="51"/>
  </w:num>
  <w:num w:numId="11" w16cid:durableId="977688105">
    <w:abstractNumId w:val="53"/>
  </w:num>
  <w:num w:numId="12" w16cid:durableId="2077629958">
    <w:abstractNumId w:val="75"/>
  </w:num>
  <w:num w:numId="13" w16cid:durableId="1508012036">
    <w:abstractNumId w:val="109"/>
  </w:num>
  <w:num w:numId="14" w16cid:durableId="421099929">
    <w:abstractNumId w:val="118"/>
  </w:num>
  <w:num w:numId="15" w16cid:durableId="859927415">
    <w:abstractNumId w:val="3"/>
  </w:num>
  <w:num w:numId="16" w16cid:durableId="1029530069">
    <w:abstractNumId w:val="26"/>
  </w:num>
  <w:num w:numId="17" w16cid:durableId="1923905381">
    <w:abstractNumId w:val="81"/>
  </w:num>
  <w:num w:numId="18" w16cid:durableId="1700886897">
    <w:abstractNumId w:val="28"/>
  </w:num>
  <w:num w:numId="19" w16cid:durableId="2030594000">
    <w:abstractNumId w:val="55"/>
  </w:num>
  <w:num w:numId="20" w16cid:durableId="780800783">
    <w:abstractNumId w:val="46"/>
  </w:num>
  <w:num w:numId="21" w16cid:durableId="965887469">
    <w:abstractNumId w:val="42"/>
  </w:num>
  <w:num w:numId="22" w16cid:durableId="1865514789">
    <w:abstractNumId w:val="77"/>
  </w:num>
  <w:num w:numId="23" w16cid:durableId="443116168">
    <w:abstractNumId w:val="33"/>
  </w:num>
  <w:num w:numId="24" w16cid:durableId="762412766">
    <w:abstractNumId w:val="43"/>
  </w:num>
  <w:num w:numId="25" w16cid:durableId="1030834079">
    <w:abstractNumId w:val="78"/>
  </w:num>
  <w:num w:numId="26" w16cid:durableId="97020627">
    <w:abstractNumId w:val="61"/>
  </w:num>
  <w:num w:numId="27" w16cid:durableId="1023703483">
    <w:abstractNumId w:val="13"/>
  </w:num>
  <w:num w:numId="28" w16cid:durableId="1607612667">
    <w:abstractNumId w:val="29"/>
  </w:num>
  <w:num w:numId="29" w16cid:durableId="2123185894">
    <w:abstractNumId w:val="98"/>
  </w:num>
  <w:num w:numId="30" w16cid:durableId="1007367645">
    <w:abstractNumId w:val="2"/>
  </w:num>
  <w:num w:numId="31" w16cid:durableId="1764105620">
    <w:abstractNumId w:val="34"/>
  </w:num>
  <w:num w:numId="32" w16cid:durableId="205920876">
    <w:abstractNumId w:val="32"/>
  </w:num>
  <w:num w:numId="33" w16cid:durableId="879518483">
    <w:abstractNumId w:val="54"/>
  </w:num>
  <w:num w:numId="34" w16cid:durableId="302272363">
    <w:abstractNumId w:val="44"/>
  </w:num>
  <w:num w:numId="35" w16cid:durableId="696196334">
    <w:abstractNumId w:val="17"/>
  </w:num>
  <w:num w:numId="36" w16cid:durableId="703947287">
    <w:abstractNumId w:val="83"/>
  </w:num>
  <w:num w:numId="37" w16cid:durableId="1148211694">
    <w:abstractNumId w:val="79"/>
  </w:num>
  <w:num w:numId="38" w16cid:durableId="1721587548">
    <w:abstractNumId w:val="91"/>
  </w:num>
  <w:num w:numId="39" w16cid:durableId="1543176458">
    <w:abstractNumId w:val="9"/>
  </w:num>
  <w:num w:numId="40" w16cid:durableId="1302419101">
    <w:abstractNumId w:val="37"/>
  </w:num>
  <w:num w:numId="41" w16cid:durableId="888759240">
    <w:abstractNumId w:val="116"/>
  </w:num>
  <w:num w:numId="42" w16cid:durableId="822700908">
    <w:abstractNumId w:val="114"/>
  </w:num>
  <w:num w:numId="43" w16cid:durableId="1659574088">
    <w:abstractNumId w:val="97"/>
  </w:num>
  <w:num w:numId="44" w16cid:durableId="338583255">
    <w:abstractNumId w:val="35"/>
  </w:num>
  <w:num w:numId="45" w16cid:durableId="2019505269">
    <w:abstractNumId w:val="36"/>
  </w:num>
  <w:num w:numId="46" w16cid:durableId="699471752">
    <w:abstractNumId w:val="21"/>
  </w:num>
  <w:num w:numId="47" w16cid:durableId="1864204280">
    <w:abstractNumId w:val="117"/>
  </w:num>
  <w:num w:numId="48" w16cid:durableId="502939425">
    <w:abstractNumId w:val="1"/>
  </w:num>
  <w:num w:numId="49" w16cid:durableId="79959116">
    <w:abstractNumId w:val="30"/>
  </w:num>
  <w:num w:numId="50" w16cid:durableId="1372611104">
    <w:abstractNumId w:val="6"/>
  </w:num>
  <w:num w:numId="51" w16cid:durableId="403378398">
    <w:abstractNumId w:val="103"/>
  </w:num>
  <w:num w:numId="52" w16cid:durableId="1020199232">
    <w:abstractNumId w:val="57"/>
  </w:num>
  <w:num w:numId="53" w16cid:durableId="821198211">
    <w:abstractNumId w:val="92"/>
  </w:num>
  <w:num w:numId="54" w16cid:durableId="1750997950">
    <w:abstractNumId w:val="52"/>
  </w:num>
  <w:num w:numId="55" w16cid:durableId="1310867899">
    <w:abstractNumId w:val="66"/>
  </w:num>
  <w:num w:numId="56" w16cid:durableId="443892601">
    <w:abstractNumId w:val="89"/>
  </w:num>
  <w:num w:numId="57" w16cid:durableId="362437772">
    <w:abstractNumId w:val="70"/>
  </w:num>
  <w:num w:numId="58" w16cid:durableId="977294785">
    <w:abstractNumId w:val="24"/>
  </w:num>
  <w:num w:numId="59" w16cid:durableId="1535994541">
    <w:abstractNumId w:val="107"/>
  </w:num>
  <w:num w:numId="60" w16cid:durableId="887961823">
    <w:abstractNumId w:val="76"/>
  </w:num>
  <w:num w:numId="61" w16cid:durableId="62870400">
    <w:abstractNumId w:val="10"/>
  </w:num>
  <w:num w:numId="62" w16cid:durableId="524753950">
    <w:abstractNumId w:val="27"/>
  </w:num>
  <w:num w:numId="63" w16cid:durableId="1945577684">
    <w:abstractNumId w:val="113"/>
  </w:num>
  <w:num w:numId="64" w16cid:durableId="400637987">
    <w:abstractNumId w:val="95"/>
  </w:num>
  <w:num w:numId="65" w16cid:durableId="1143156137">
    <w:abstractNumId w:val="41"/>
  </w:num>
  <w:num w:numId="66" w16cid:durableId="1556887271">
    <w:abstractNumId w:val="23"/>
  </w:num>
  <w:num w:numId="67" w16cid:durableId="2092466012">
    <w:abstractNumId w:val="62"/>
  </w:num>
  <w:num w:numId="68" w16cid:durableId="1193037101">
    <w:abstractNumId w:val="67"/>
  </w:num>
  <w:num w:numId="69" w16cid:durableId="171722450">
    <w:abstractNumId w:val="68"/>
  </w:num>
  <w:num w:numId="70" w16cid:durableId="632174122">
    <w:abstractNumId w:val="40"/>
  </w:num>
  <w:num w:numId="71" w16cid:durableId="931624062">
    <w:abstractNumId w:val="49"/>
  </w:num>
  <w:num w:numId="72" w16cid:durableId="1206866937">
    <w:abstractNumId w:val="112"/>
  </w:num>
  <w:num w:numId="73" w16cid:durableId="1365135824">
    <w:abstractNumId w:val="111"/>
  </w:num>
  <w:num w:numId="74" w16cid:durableId="1315794966">
    <w:abstractNumId w:val="96"/>
  </w:num>
  <w:num w:numId="75" w16cid:durableId="1972132902">
    <w:abstractNumId w:val="71"/>
  </w:num>
  <w:num w:numId="76" w16cid:durableId="1527139334">
    <w:abstractNumId w:val="7"/>
  </w:num>
  <w:num w:numId="77" w16cid:durableId="1064183218">
    <w:abstractNumId w:val="104"/>
  </w:num>
  <w:num w:numId="78" w16cid:durableId="419372237">
    <w:abstractNumId w:val="4"/>
  </w:num>
  <w:num w:numId="79" w16cid:durableId="481043904">
    <w:abstractNumId w:val="93"/>
  </w:num>
  <w:num w:numId="80" w16cid:durableId="909727567">
    <w:abstractNumId w:val="99"/>
  </w:num>
  <w:num w:numId="81" w16cid:durableId="1282148096">
    <w:abstractNumId w:val="59"/>
  </w:num>
  <w:num w:numId="82" w16cid:durableId="1307974620">
    <w:abstractNumId w:val="80"/>
  </w:num>
  <w:num w:numId="83" w16cid:durableId="1858734619">
    <w:abstractNumId w:val="25"/>
  </w:num>
  <w:num w:numId="84" w16cid:durableId="1333334168">
    <w:abstractNumId w:val="72"/>
  </w:num>
  <w:num w:numId="85" w16cid:durableId="1188786186">
    <w:abstractNumId w:val="15"/>
  </w:num>
  <w:num w:numId="86" w16cid:durableId="1834294230">
    <w:abstractNumId w:val="18"/>
  </w:num>
  <w:num w:numId="87" w16cid:durableId="640040042">
    <w:abstractNumId w:val="108"/>
  </w:num>
  <w:num w:numId="88" w16cid:durableId="1964994903">
    <w:abstractNumId w:val="14"/>
  </w:num>
  <w:num w:numId="89" w16cid:durableId="1413700598">
    <w:abstractNumId w:val="48"/>
  </w:num>
  <w:num w:numId="90" w16cid:durableId="925918060">
    <w:abstractNumId w:val="85"/>
  </w:num>
  <w:num w:numId="91" w16cid:durableId="1600023179">
    <w:abstractNumId w:val="22"/>
  </w:num>
  <w:num w:numId="92" w16cid:durableId="1809737671">
    <w:abstractNumId w:val="64"/>
  </w:num>
  <w:num w:numId="93" w16cid:durableId="1028220583">
    <w:abstractNumId w:val="86"/>
  </w:num>
  <w:num w:numId="94" w16cid:durableId="1776826730">
    <w:abstractNumId w:val="63"/>
  </w:num>
  <w:num w:numId="95" w16cid:durableId="1683774666">
    <w:abstractNumId w:val="8"/>
  </w:num>
  <w:num w:numId="96" w16cid:durableId="109589962">
    <w:abstractNumId w:val="100"/>
  </w:num>
  <w:num w:numId="97" w16cid:durableId="1445534422">
    <w:abstractNumId w:val="5"/>
  </w:num>
  <w:num w:numId="98" w16cid:durableId="2052730805">
    <w:abstractNumId w:val="110"/>
  </w:num>
  <w:num w:numId="99" w16cid:durableId="1949190648">
    <w:abstractNumId w:val="31"/>
  </w:num>
  <w:num w:numId="100" w16cid:durableId="1828935048">
    <w:abstractNumId w:val="115"/>
  </w:num>
  <w:num w:numId="101" w16cid:durableId="967079167">
    <w:abstractNumId w:val="50"/>
  </w:num>
  <w:num w:numId="102" w16cid:durableId="1552039389">
    <w:abstractNumId w:val="90"/>
  </w:num>
  <w:num w:numId="103" w16cid:durableId="826702851">
    <w:abstractNumId w:val="69"/>
  </w:num>
  <w:num w:numId="104" w16cid:durableId="735589299">
    <w:abstractNumId w:val="60"/>
  </w:num>
  <w:num w:numId="105" w16cid:durableId="1258557536">
    <w:abstractNumId w:val="88"/>
  </w:num>
  <w:num w:numId="106" w16cid:durableId="955214504">
    <w:abstractNumId w:val="84"/>
  </w:num>
  <w:num w:numId="107" w16cid:durableId="800004128">
    <w:abstractNumId w:val="0"/>
  </w:num>
  <w:num w:numId="108" w16cid:durableId="1297485614">
    <w:abstractNumId w:val="82"/>
  </w:num>
  <w:num w:numId="109" w16cid:durableId="1336498052">
    <w:abstractNumId w:val="12"/>
  </w:num>
  <w:num w:numId="110" w16cid:durableId="1144813801">
    <w:abstractNumId w:val="94"/>
  </w:num>
  <w:num w:numId="111" w16cid:durableId="1646080877">
    <w:abstractNumId w:val="19"/>
  </w:num>
  <w:num w:numId="112" w16cid:durableId="686757179">
    <w:abstractNumId w:val="47"/>
  </w:num>
  <w:num w:numId="113" w16cid:durableId="369302925">
    <w:abstractNumId w:val="11"/>
  </w:num>
  <w:num w:numId="114" w16cid:durableId="84500038">
    <w:abstractNumId w:val="16"/>
  </w:num>
  <w:num w:numId="115" w16cid:durableId="779571683">
    <w:abstractNumId w:val="73"/>
  </w:num>
  <w:num w:numId="116" w16cid:durableId="857239060">
    <w:abstractNumId w:val="58"/>
  </w:num>
  <w:num w:numId="117" w16cid:durableId="970135672">
    <w:abstractNumId w:val="56"/>
  </w:num>
  <w:num w:numId="118" w16cid:durableId="542720244">
    <w:abstractNumId w:val="65"/>
  </w:num>
  <w:num w:numId="119" w16cid:durableId="618494546">
    <w:abstractNumId w:val="10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gela Abigail Cruz Cedillo">
    <w15:presenceInfo w15:providerId="AD" w15:userId="S::angela.cruzc@imss.gob.mx::98d6983a-a927-48a4-98b1-6996f5e05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4E44"/>
    <w:rsid w:val="00005DD7"/>
    <w:rsid w:val="000062DB"/>
    <w:rsid w:val="000119C1"/>
    <w:rsid w:val="00011AF4"/>
    <w:rsid w:val="00011D79"/>
    <w:rsid w:val="00015B46"/>
    <w:rsid w:val="00020EFE"/>
    <w:rsid w:val="00021149"/>
    <w:rsid w:val="00025FE5"/>
    <w:rsid w:val="000264FC"/>
    <w:rsid w:val="00030E29"/>
    <w:rsid w:val="000315EA"/>
    <w:rsid w:val="000323F9"/>
    <w:rsid w:val="00037868"/>
    <w:rsid w:val="00041B10"/>
    <w:rsid w:val="00041F64"/>
    <w:rsid w:val="00046C44"/>
    <w:rsid w:val="000500C5"/>
    <w:rsid w:val="000532D2"/>
    <w:rsid w:val="00053504"/>
    <w:rsid w:val="00056311"/>
    <w:rsid w:val="000578A5"/>
    <w:rsid w:val="00060002"/>
    <w:rsid w:val="00070DB2"/>
    <w:rsid w:val="00071C08"/>
    <w:rsid w:val="00081636"/>
    <w:rsid w:val="00081B65"/>
    <w:rsid w:val="00085976"/>
    <w:rsid w:val="0009291A"/>
    <w:rsid w:val="00093A6A"/>
    <w:rsid w:val="000A0322"/>
    <w:rsid w:val="000A4800"/>
    <w:rsid w:val="000A49D3"/>
    <w:rsid w:val="000A624A"/>
    <w:rsid w:val="000A7D58"/>
    <w:rsid w:val="000B15DF"/>
    <w:rsid w:val="000B710F"/>
    <w:rsid w:val="000B7E46"/>
    <w:rsid w:val="000B7E99"/>
    <w:rsid w:val="000C009B"/>
    <w:rsid w:val="000C1485"/>
    <w:rsid w:val="000C5267"/>
    <w:rsid w:val="000C58CD"/>
    <w:rsid w:val="000C759A"/>
    <w:rsid w:val="000C7D1C"/>
    <w:rsid w:val="000E4E7E"/>
    <w:rsid w:val="000F1543"/>
    <w:rsid w:val="000F4C9D"/>
    <w:rsid w:val="000F712C"/>
    <w:rsid w:val="000F7A68"/>
    <w:rsid w:val="001076DC"/>
    <w:rsid w:val="001102AC"/>
    <w:rsid w:val="001104FF"/>
    <w:rsid w:val="00113610"/>
    <w:rsid w:val="00114F54"/>
    <w:rsid w:val="001154E2"/>
    <w:rsid w:val="00124D9A"/>
    <w:rsid w:val="00127B21"/>
    <w:rsid w:val="00132A4C"/>
    <w:rsid w:val="00133948"/>
    <w:rsid w:val="00134352"/>
    <w:rsid w:val="00135523"/>
    <w:rsid w:val="00143550"/>
    <w:rsid w:val="00145734"/>
    <w:rsid w:val="00150E75"/>
    <w:rsid w:val="0015117D"/>
    <w:rsid w:val="0015172E"/>
    <w:rsid w:val="0015623C"/>
    <w:rsid w:val="0015764F"/>
    <w:rsid w:val="00162556"/>
    <w:rsid w:val="0016504D"/>
    <w:rsid w:val="00166D50"/>
    <w:rsid w:val="00167088"/>
    <w:rsid w:val="00170F88"/>
    <w:rsid w:val="001724A1"/>
    <w:rsid w:val="001739BC"/>
    <w:rsid w:val="00186893"/>
    <w:rsid w:val="00190504"/>
    <w:rsid w:val="001923AB"/>
    <w:rsid w:val="00195094"/>
    <w:rsid w:val="0019511C"/>
    <w:rsid w:val="001955DA"/>
    <w:rsid w:val="001A10E6"/>
    <w:rsid w:val="001A2562"/>
    <w:rsid w:val="001A42A3"/>
    <w:rsid w:val="001B77A4"/>
    <w:rsid w:val="001C1166"/>
    <w:rsid w:val="001C2A19"/>
    <w:rsid w:val="001C2F75"/>
    <w:rsid w:val="001D25D5"/>
    <w:rsid w:val="001D2B8E"/>
    <w:rsid w:val="001D3E49"/>
    <w:rsid w:val="001F0D88"/>
    <w:rsid w:val="001F19A8"/>
    <w:rsid w:val="001F1BAE"/>
    <w:rsid w:val="001F4889"/>
    <w:rsid w:val="001F49C1"/>
    <w:rsid w:val="001F5797"/>
    <w:rsid w:val="001F5A56"/>
    <w:rsid w:val="002041D5"/>
    <w:rsid w:val="00205A62"/>
    <w:rsid w:val="00207AAC"/>
    <w:rsid w:val="0021068F"/>
    <w:rsid w:val="002115FA"/>
    <w:rsid w:val="002118D8"/>
    <w:rsid w:val="002132C1"/>
    <w:rsid w:val="00213C6B"/>
    <w:rsid w:val="00214917"/>
    <w:rsid w:val="0021491F"/>
    <w:rsid w:val="00215510"/>
    <w:rsid w:val="002170BD"/>
    <w:rsid w:val="00217D98"/>
    <w:rsid w:val="00224172"/>
    <w:rsid w:val="00224A86"/>
    <w:rsid w:val="00230AE8"/>
    <w:rsid w:val="00232901"/>
    <w:rsid w:val="00233FCD"/>
    <w:rsid w:val="00234691"/>
    <w:rsid w:val="00234FE0"/>
    <w:rsid w:val="00235489"/>
    <w:rsid w:val="00236322"/>
    <w:rsid w:val="0024233E"/>
    <w:rsid w:val="00246CFE"/>
    <w:rsid w:val="00251B7E"/>
    <w:rsid w:val="00253D1C"/>
    <w:rsid w:val="0025590A"/>
    <w:rsid w:val="0026277E"/>
    <w:rsid w:val="00264FBC"/>
    <w:rsid w:val="00267D91"/>
    <w:rsid w:val="00271AFB"/>
    <w:rsid w:val="00272B2C"/>
    <w:rsid w:val="002766D8"/>
    <w:rsid w:val="00280D73"/>
    <w:rsid w:val="002833C7"/>
    <w:rsid w:val="0029231D"/>
    <w:rsid w:val="0029487B"/>
    <w:rsid w:val="0029490D"/>
    <w:rsid w:val="00294E1F"/>
    <w:rsid w:val="00296DF8"/>
    <w:rsid w:val="002A04A4"/>
    <w:rsid w:val="002A5646"/>
    <w:rsid w:val="002A6E56"/>
    <w:rsid w:val="002B487A"/>
    <w:rsid w:val="002C02C3"/>
    <w:rsid w:val="002C1443"/>
    <w:rsid w:val="002C19FD"/>
    <w:rsid w:val="002C1B35"/>
    <w:rsid w:val="002C3824"/>
    <w:rsid w:val="002C7AD2"/>
    <w:rsid w:val="002D11CA"/>
    <w:rsid w:val="002D1247"/>
    <w:rsid w:val="002D5069"/>
    <w:rsid w:val="002D522D"/>
    <w:rsid w:val="002D6C87"/>
    <w:rsid w:val="002E1E13"/>
    <w:rsid w:val="002F2B70"/>
    <w:rsid w:val="002F3E6C"/>
    <w:rsid w:val="002F6D42"/>
    <w:rsid w:val="002F7536"/>
    <w:rsid w:val="003133C5"/>
    <w:rsid w:val="003161DA"/>
    <w:rsid w:val="00324291"/>
    <w:rsid w:val="00324631"/>
    <w:rsid w:val="00326F0E"/>
    <w:rsid w:val="0032776C"/>
    <w:rsid w:val="003303A1"/>
    <w:rsid w:val="00330438"/>
    <w:rsid w:val="00330A9D"/>
    <w:rsid w:val="00330E82"/>
    <w:rsid w:val="003320D0"/>
    <w:rsid w:val="00333DC2"/>
    <w:rsid w:val="00335071"/>
    <w:rsid w:val="00336A17"/>
    <w:rsid w:val="00340D96"/>
    <w:rsid w:val="00341061"/>
    <w:rsid w:val="00343D24"/>
    <w:rsid w:val="003474C5"/>
    <w:rsid w:val="003479A5"/>
    <w:rsid w:val="003505AF"/>
    <w:rsid w:val="003515F1"/>
    <w:rsid w:val="00352B71"/>
    <w:rsid w:val="00353222"/>
    <w:rsid w:val="0035780C"/>
    <w:rsid w:val="003608BF"/>
    <w:rsid w:val="00360DB1"/>
    <w:rsid w:val="003617E6"/>
    <w:rsid w:val="00364488"/>
    <w:rsid w:val="00370B6A"/>
    <w:rsid w:val="00371E72"/>
    <w:rsid w:val="00373556"/>
    <w:rsid w:val="00384D6F"/>
    <w:rsid w:val="0039018B"/>
    <w:rsid w:val="00391FC2"/>
    <w:rsid w:val="00392997"/>
    <w:rsid w:val="00392DE3"/>
    <w:rsid w:val="0039319A"/>
    <w:rsid w:val="00395CFE"/>
    <w:rsid w:val="003A2910"/>
    <w:rsid w:val="003A3EDA"/>
    <w:rsid w:val="003A4F4A"/>
    <w:rsid w:val="003B0D7D"/>
    <w:rsid w:val="003B242E"/>
    <w:rsid w:val="003B3061"/>
    <w:rsid w:val="003B3D60"/>
    <w:rsid w:val="003B6A53"/>
    <w:rsid w:val="003B7D46"/>
    <w:rsid w:val="003C201D"/>
    <w:rsid w:val="003C6664"/>
    <w:rsid w:val="003C6F71"/>
    <w:rsid w:val="003D2D4E"/>
    <w:rsid w:val="003E156B"/>
    <w:rsid w:val="003E3E17"/>
    <w:rsid w:val="003E72B4"/>
    <w:rsid w:val="003F0049"/>
    <w:rsid w:val="003F2142"/>
    <w:rsid w:val="003F2F17"/>
    <w:rsid w:val="004006B7"/>
    <w:rsid w:val="00401F89"/>
    <w:rsid w:val="004059AC"/>
    <w:rsid w:val="00406577"/>
    <w:rsid w:val="00406D90"/>
    <w:rsid w:val="00410BC4"/>
    <w:rsid w:val="00413DA9"/>
    <w:rsid w:val="00415FCC"/>
    <w:rsid w:val="00420FD9"/>
    <w:rsid w:val="0042318B"/>
    <w:rsid w:val="0042496A"/>
    <w:rsid w:val="0042689B"/>
    <w:rsid w:val="00427F60"/>
    <w:rsid w:val="004322B9"/>
    <w:rsid w:val="00432D4E"/>
    <w:rsid w:val="00436AFF"/>
    <w:rsid w:val="004411D8"/>
    <w:rsid w:val="00442004"/>
    <w:rsid w:val="004445D4"/>
    <w:rsid w:val="00452445"/>
    <w:rsid w:val="0045253F"/>
    <w:rsid w:val="00452CD3"/>
    <w:rsid w:val="004552F3"/>
    <w:rsid w:val="004553E0"/>
    <w:rsid w:val="004577AB"/>
    <w:rsid w:val="00465BC6"/>
    <w:rsid w:val="00473009"/>
    <w:rsid w:val="00473DAD"/>
    <w:rsid w:val="004821AE"/>
    <w:rsid w:val="004871FB"/>
    <w:rsid w:val="00492EA8"/>
    <w:rsid w:val="00493990"/>
    <w:rsid w:val="00494490"/>
    <w:rsid w:val="004A08AD"/>
    <w:rsid w:val="004A2815"/>
    <w:rsid w:val="004A341B"/>
    <w:rsid w:val="004A660A"/>
    <w:rsid w:val="004A6E3F"/>
    <w:rsid w:val="004B2B62"/>
    <w:rsid w:val="004B3588"/>
    <w:rsid w:val="004B40EC"/>
    <w:rsid w:val="004B487F"/>
    <w:rsid w:val="004B752F"/>
    <w:rsid w:val="004C4C2D"/>
    <w:rsid w:val="004D35BA"/>
    <w:rsid w:val="004D37DA"/>
    <w:rsid w:val="004D37EB"/>
    <w:rsid w:val="004D3A1E"/>
    <w:rsid w:val="004E3436"/>
    <w:rsid w:val="004E3797"/>
    <w:rsid w:val="004E4368"/>
    <w:rsid w:val="004E5A01"/>
    <w:rsid w:val="004E6EC5"/>
    <w:rsid w:val="004F013A"/>
    <w:rsid w:val="004F239E"/>
    <w:rsid w:val="004F5D04"/>
    <w:rsid w:val="0050313A"/>
    <w:rsid w:val="00505EAE"/>
    <w:rsid w:val="0051452D"/>
    <w:rsid w:val="00515CC7"/>
    <w:rsid w:val="00516B7A"/>
    <w:rsid w:val="005178E7"/>
    <w:rsid w:val="005202F9"/>
    <w:rsid w:val="00520D46"/>
    <w:rsid w:val="00524C8F"/>
    <w:rsid w:val="0052523B"/>
    <w:rsid w:val="005253CC"/>
    <w:rsid w:val="0052708A"/>
    <w:rsid w:val="005270AC"/>
    <w:rsid w:val="00532D28"/>
    <w:rsid w:val="00534796"/>
    <w:rsid w:val="00534C1C"/>
    <w:rsid w:val="005362C4"/>
    <w:rsid w:val="00536A9C"/>
    <w:rsid w:val="00541130"/>
    <w:rsid w:val="00542392"/>
    <w:rsid w:val="005455FA"/>
    <w:rsid w:val="0055027F"/>
    <w:rsid w:val="005511EB"/>
    <w:rsid w:val="00555C09"/>
    <w:rsid w:val="00556149"/>
    <w:rsid w:val="0056089D"/>
    <w:rsid w:val="005612B7"/>
    <w:rsid w:val="00570311"/>
    <w:rsid w:val="00571097"/>
    <w:rsid w:val="00583E24"/>
    <w:rsid w:val="005847FC"/>
    <w:rsid w:val="00586473"/>
    <w:rsid w:val="005A197B"/>
    <w:rsid w:val="005A415C"/>
    <w:rsid w:val="005B156E"/>
    <w:rsid w:val="005B2129"/>
    <w:rsid w:val="005B7145"/>
    <w:rsid w:val="005C1927"/>
    <w:rsid w:val="005C4A89"/>
    <w:rsid w:val="005C690C"/>
    <w:rsid w:val="005D09D3"/>
    <w:rsid w:val="005D4A40"/>
    <w:rsid w:val="005D5DA5"/>
    <w:rsid w:val="005D7A87"/>
    <w:rsid w:val="005D7C06"/>
    <w:rsid w:val="005E22D0"/>
    <w:rsid w:val="005E64BE"/>
    <w:rsid w:val="005F1575"/>
    <w:rsid w:val="005F3F9C"/>
    <w:rsid w:val="00602700"/>
    <w:rsid w:val="00604046"/>
    <w:rsid w:val="006048D6"/>
    <w:rsid w:val="00605307"/>
    <w:rsid w:val="00606055"/>
    <w:rsid w:val="00607D09"/>
    <w:rsid w:val="00607DB1"/>
    <w:rsid w:val="00610F98"/>
    <w:rsid w:val="00613C4D"/>
    <w:rsid w:val="00615621"/>
    <w:rsid w:val="0061756A"/>
    <w:rsid w:val="0062427A"/>
    <w:rsid w:val="006252FC"/>
    <w:rsid w:val="00626103"/>
    <w:rsid w:val="006471D5"/>
    <w:rsid w:val="00651968"/>
    <w:rsid w:val="006541C3"/>
    <w:rsid w:val="00662A37"/>
    <w:rsid w:val="00662E1B"/>
    <w:rsid w:val="0066305B"/>
    <w:rsid w:val="00663FF9"/>
    <w:rsid w:val="00665384"/>
    <w:rsid w:val="006654D4"/>
    <w:rsid w:val="0066689D"/>
    <w:rsid w:val="00672903"/>
    <w:rsid w:val="00681422"/>
    <w:rsid w:val="00682C3D"/>
    <w:rsid w:val="006834BD"/>
    <w:rsid w:val="006847A8"/>
    <w:rsid w:val="00686B9F"/>
    <w:rsid w:val="00686D26"/>
    <w:rsid w:val="006932B5"/>
    <w:rsid w:val="00694181"/>
    <w:rsid w:val="006A7005"/>
    <w:rsid w:val="006B1741"/>
    <w:rsid w:val="006B4EF4"/>
    <w:rsid w:val="006B7FA5"/>
    <w:rsid w:val="006C0B52"/>
    <w:rsid w:val="006C6BBA"/>
    <w:rsid w:val="006C78D6"/>
    <w:rsid w:val="006D0665"/>
    <w:rsid w:val="006D2A30"/>
    <w:rsid w:val="006D33DA"/>
    <w:rsid w:val="006D3EAB"/>
    <w:rsid w:val="006D50B0"/>
    <w:rsid w:val="006E5AD4"/>
    <w:rsid w:val="006F1FE8"/>
    <w:rsid w:val="006F5C59"/>
    <w:rsid w:val="006F7D30"/>
    <w:rsid w:val="006F7FEF"/>
    <w:rsid w:val="00701CBB"/>
    <w:rsid w:val="00713C3A"/>
    <w:rsid w:val="00715006"/>
    <w:rsid w:val="00721206"/>
    <w:rsid w:val="007230A6"/>
    <w:rsid w:val="007232A3"/>
    <w:rsid w:val="007275EB"/>
    <w:rsid w:val="0073136E"/>
    <w:rsid w:val="00731AA7"/>
    <w:rsid w:val="00731FCC"/>
    <w:rsid w:val="007332D1"/>
    <w:rsid w:val="00736761"/>
    <w:rsid w:val="00736990"/>
    <w:rsid w:val="007371E3"/>
    <w:rsid w:val="00737F7E"/>
    <w:rsid w:val="00740AA2"/>
    <w:rsid w:val="00741180"/>
    <w:rsid w:val="007417E2"/>
    <w:rsid w:val="00742AC9"/>
    <w:rsid w:val="007458E8"/>
    <w:rsid w:val="00746EE0"/>
    <w:rsid w:val="00746FF6"/>
    <w:rsid w:val="00756353"/>
    <w:rsid w:val="00760612"/>
    <w:rsid w:val="00760B1E"/>
    <w:rsid w:val="00761551"/>
    <w:rsid w:val="00761A04"/>
    <w:rsid w:val="00761B71"/>
    <w:rsid w:val="00763050"/>
    <w:rsid w:val="00766CA1"/>
    <w:rsid w:val="00770A87"/>
    <w:rsid w:val="00773FD3"/>
    <w:rsid w:val="007762C3"/>
    <w:rsid w:val="007764EC"/>
    <w:rsid w:val="00781DF1"/>
    <w:rsid w:val="007829FA"/>
    <w:rsid w:val="0078512A"/>
    <w:rsid w:val="00786A07"/>
    <w:rsid w:val="00790158"/>
    <w:rsid w:val="00795797"/>
    <w:rsid w:val="00796386"/>
    <w:rsid w:val="007A2ABA"/>
    <w:rsid w:val="007B261F"/>
    <w:rsid w:val="007B38B8"/>
    <w:rsid w:val="007B5DA0"/>
    <w:rsid w:val="007B77EE"/>
    <w:rsid w:val="007C1170"/>
    <w:rsid w:val="007C2DD6"/>
    <w:rsid w:val="007C718A"/>
    <w:rsid w:val="007D124F"/>
    <w:rsid w:val="007D3687"/>
    <w:rsid w:val="007D752A"/>
    <w:rsid w:val="007E13ED"/>
    <w:rsid w:val="007E1D18"/>
    <w:rsid w:val="007E78FA"/>
    <w:rsid w:val="007F162F"/>
    <w:rsid w:val="007F362E"/>
    <w:rsid w:val="007F5165"/>
    <w:rsid w:val="008016EA"/>
    <w:rsid w:val="008027C8"/>
    <w:rsid w:val="0080595D"/>
    <w:rsid w:val="00805CE1"/>
    <w:rsid w:val="008108F6"/>
    <w:rsid w:val="008112CF"/>
    <w:rsid w:val="00811DB2"/>
    <w:rsid w:val="0081451F"/>
    <w:rsid w:val="00814E27"/>
    <w:rsid w:val="008158B9"/>
    <w:rsid w:val="00821139"/>
    <w:rsid w:val="008242EA"/>
    <w:rsid w:val="0082594E"/>
    <w:rsid w:val="008361E0"/>
    <w:rsid w:val="00841491"/>
    <w:rsid w:val="00841770"/>
    <w:rsid w:val="00843DD9"/>
    <w:rsid w:val="0084629A"/>
    <w:rsid w:val="008525DF"/>
    <w:rsid w:val="0085339E"/>
    <w:rsid w:val="00853F5F"/>
    <w:rsid w:val="00856205"/>
    <w:rsid w:val="00860A34"/>
    <w:rsid w:val="00863DF8"/>
    <w:rsid w:val="00867653"/>
    <w:rsid w:val="00884207"/>
    <w:rsid w:val="0088445E"/>
    <w:rsid w:val="00886EEC"/>
    <w:rsid w:val="008907B3"/>
    <w:rsid w:val="00891842"/>
    <w:rsid w:val="00891C2E"/>
    <w:rsid w:val="00893179"/>
    <w:rsid w:val="00894261"/>
    <w:rsid w:val="0089550E"/>
    <w:rsid w:val="00897081"/>
    <w:rsid w:val="008A098A"/>
    <w:rsid w:val="008A6875"/>
    <w:rsid w:val="008B06F8"/>
    <w:rsid w:val="008B4D9A"/>
    <w:rsid w:val="008B6F37"/>
    <w:rsid w:val="008C0ECB"/>
    <w:rsid w:val="008C24AD"/>
    <w:rsid w:val="008C6088"/>
    <w:rsid w:val="008D1D04"/>
    <w:rsid w:val="008D5005"/>
    <w:rsid w:val="008D5362"/>
    <w:rsid w:val="008E1EE5"/>
    <w:rsid w:val="008E2135"/>
    <w:rsid w:val="008E285C"/>
    <w:rsid w:val="008E5003"/>
    <w:rsid w:val="008E67D6"/>
    <w:rsid w:val="008F0290"/>
    <w:rsid w:val="008F4F26"/>
    <w:rsid w:val="0090103B"/>
    <w:rsid w:val="009058DD"/>
    <w:rsid w:val="00906ED6"/>
    <w:rsid w:val="009107C0"/>
    <w:rsid w:val="00910F6F"/>
    <w:rsid w:val="00912559"/>
    <w:rsid w:val="00913284"/>
    <w:rsid w:val="00913E55"/>
    <w:rsid w:val="00915016"/>
    <w:rsid w:val="00915FD7"/>
    <w:rsid w:val="009160A6"/>
    <w:rsid w:val="009200ED"/>
    <w:rsid w:val="00927F4D"/>
    <w:rsid w:val="009325F2"/>
    <w:rsid w:val="009426F7"/>
    <w:rsid w:val="00942B30"/>
    <w:rsid w:val="00944144"/>
    <w:rsid w:val="009462E1"/>
    <w:rsid w:val="009506F2"/>
    <w:rsid w:val="009516E0"/>
    <w:rsid w:val="0095470F"/>
    <w:rsid w:val="00956B9D"/>
    <w:rsid w:val="00957E42"/>
    <w:rsid w:val="0096028C"/>
    <w:rsid w:val="00963011"/>
    <w:rsid w:val="0096473A"/>
    <w:rsid w:val="009651AD"/>
    <w:rsid w:val="009712EB"/>
    <w:rsid w:val="00975123"/>
    <w:rsid w:val="00977129"/>
    <w:rsid w:val="009821E3"/>
    <w:rsid w:val="00984C48"/>
    <w:rsid w:val="00986F26"/>
    <w:rsid w:val="00987350"/>
    <w:rsid w:val="00990786"/>
    <w:rsid w:val="009909B6"/>
    <w:rsid w:val="00992FEC"/>
    <w:rsid w:val="00993BFE"/>
    <w:rsid w:val="00994F8C"/>
    <w:rsid w:val="00995177"/>
    <w:rsid w:val="00996FE0"/>
    <w:rsid w:val="00997D55"/>
    <w:rsid w:val="009A128F"/>
    <w:rsid w:val="009A73BA"/>
    <w:rsid w:val="009B0D3E"/>
    <w:rsid w:val="009B26B6"/>
    <w:rsid w:val="009B68DB"/>
    <w:rsid w:val="009B71CB"/>
    <w:rsid w:val="009D0D5F"/>
    <w:rsid w:val="009D0E23"/>
    <w:rsid w:val="009D29FD"/>
    <w:rsid w:val="009D6BF5"/>
    <w:rsid w:val="009E1969"/>
    <w:rsid w:val="009E6D0F"/>
    <w:rsid w:val="009E74F2"/>
    <w:rsid w:val="009F7EB0"/>
    <w:rsid w:val="00A03CD1"/>
    <w:rsid w:val="00A10EAC"/>
    <w:rsid w:val="00A14301"/>
    <w:rsid w:val="00A2373F"/>
    <w:rsid w:val="00A23963"/>
    <w:rsid w:val="00A23E84"/>
    <w:rsid w:val="00A243C7"/>
    <w:rsid w:val="00A25412"/>
    <w:rsid w:val="00A3135C"/>
    <w:rsid w:val="00A3176C"/>
    <w:rsid w:val="00A338A3"/>
    <w:rsid w:val="00A353BC"/>
    <w:rsid w:val="00A35B13"/>
    <w:rsid w:val="00A41707"/>
    <w:rsid w:val="00A4428C"/>
    <w:rsid w:val="00A45EE4"/>
    <w:rsid w:val="00A507E4"/>
    <w:rsid w:val="00A5366D"/>
    <w:rsid w:val="00A5507E"/>
    <w:rsid w:val="00A56E39"/>
    <w:rsid w:val="00A61EC8"/>
    <w:rsid w:val="00A64126"/>
    <w:rsid w:val="00A80716"/>
    <w:rsid w:val="00A83A95"/>
    <w:rsid w:val="00A858F8"/>
    <w:rsid w:val="00A86EDF"/>
    <w:rsid w:val="00A87850"/>
    <w:rsid w:val="00AA2EAF"/>
    <w:rsid w:val="00AA36F6"/>
    <w:rsid w:val="00AB0657"/>
    <w:rsid w:val="00AB5500"/>
    <w:rsid w:val="00AB5AE3"/>
    <w:rsid w:val="00AC0098"/>
    <w:rsid w:val="00AC185A"/>
    <w:rsid w:val="00AC5BA4"/>
    <w:rsid w:val="00AC61B9"/>
    <w:rsid w:val="00AD0951"/>
    <w:rsid w:val="00AD49E3"/>
    <w:rsid w:val="00AD5297"/>
    <w:rsid w:val="00AD53D1"/>
    <w:rsid w:val="00AD65A5"/>
    <w:rsid w:val="00AE500B"/>
    <w:rsid w:val="00AE6EF2"/>
    <w:rsid w:val="00AE73AE"/>
    <w:rsid w:val="00AE7515"/>
    <w:rsid w:val="00AE7649"/>
    <w:rsid w:val="00AF030E"/>
    <w:rsid w:val="00AF0D77"/>
    <w:rsid w:val="00AF4553"/>
    <w:rsid w:val="00AF6E57"/>
    <w:rsid w:val="00B04D08"/>
    <w:rsid w:val="00B07EB2"/>
    <w:rsid w:val="00B1102F"/>
    <w:rsid w:val="00B112CE"/>
    <w:rsid w:val="00B13D82"/>
    <w:rsid w:val="00B16F32"/>
    <w:rsid w:val="00B20BA1"/>
    <w:rsid w:val="00B2537B"/>
    <w:rsid w:val="00B25E0A"/>
    <w:rsid w:val="00B275BA"/>
    <w:rsid w:val="00B32DC1"/>
    <w:rsid w:val="00B335C8"/>
    <w:rsid w:val="00B342DE"/>
    <w:rsid w:val="00B40F8A"/>
    <w:rsid w:val="00B412A1"/>
    <w:rsid w:val="00B41CC6"/>
    <w:rsid w:val="00B45C0D"/>
    <w:rsid w:val="00B46B60"/>
    <w:rsid w:val="00B476B5"/>
    <w:rsid w:val="00B522AF"/>
    <w:rsid w:val="00B529A4"/>
    <w:rsid w:val="00B57724"/>
    <w:rsid w:val="00B622CC"/>
    <w:rsid w:val="00B64486"/>
    <w:rsid w:val="00B65B4E"/>
    <w:rsid w:val="00B67449"/>
    <w:rsid w:val="00B71096"/>
    <w:rsid w:val="00B71A9B"/>
    <w:rsid w:val="00B74F1D"/>
    <w:rsid w:val="00B76EEA"/>
    <w:rsid w:val="00B81739"/>
    <w:rsid w:val="00B82CB4"/>
    <w:rsid w:val="00BA17E3"/>
    <w:rsid w:val="00BA1C6B"/>
    <w:rsid w:val="00BA2FD6"/>
    <w:rsid w:val="00BB1B91"/>
    <w:rsid w:val="00BB270E"/>
    <w:rsid w:val="00BB2EDB"/>
    <w:rsid w:val="00BB3910"/>
    <w:rsid w:val="00BB4511"/>
    <w:rsid w:val="00BB50F1"/>
    <w:rsid w:val="00BC3B74"/>
    <w:rsid w:val="00BC4028"/>
    <w:rsid w:val="00BC74B7"/>
    <w:rsid w:val="00BC7568"/>
    <w:rsid w:val="00BD21A9"/>
    <w:rsid w:val="00BD2331"/>
    <w:rsid w:val="00BD2B7B"/>
    <w:rsid w:val="00BD41B2"/>
    <w:rsid w:val="00BD4490"/>
    <w:rsid w:val="00BD626D"/>
    <w:rsid w:val="00BD7EA6"/>
    <w:rsid w:val="00BE035F"/>
    <w:rsid w:val="00BE64CB"/>
    <w:rsid w:val="00BE7ED5"/>
    <w:rsid w:val="00BF040E"/>
    <w:rsid w:val="00BF5396"/>
    <w:rsid w:val="00BF63CE"/>
    <w:rsid w:val="00C0080B"/>
    <w:rsid w:val="00C010D7"/>
    <w:rsid w:val="00C03000"/>
    <w:rsid w:val="00C0438F"/>
    <w:rsid w:val="00C100A2"/>
    <w:rsid w:val="00C12BCB"/>
    <w:rsid w:val="00C12DE1"/>
    <w:rsid w:val="00C13A23"/>
    <w:rsid w:val="00C25B22"/>
    <w:rsid w:val="00C27D50"/>
    <w:rsid w:val="00C27FCF"/>
    <w:rsid w:val="00C30DD7"/>
    <w:rsid w:val="00C321CF"/>
    <w:rsid w:val="00C33D59"/>
    <w:rsid w:val="00C3413F"/>
    <w:rsid w:val="00C34685"/>
    <w:rsid w:val="00C37382"/>
    <w:rsid w:val="00C44B3F"/>
    <w:rsid w:val="00C469B6"/>
    <w:rsid w:val="00C4728D"/>
    <w:rsid w:val="00C51AAA"/>
    <w:rsid w:val="00C55090"/>
    <w:rsid w:val="00C6121A"/>
    <w:rsid w:val="00C63FED"/>
    <w:rsid w:val="00C66D20"/>
    <w:rsid w:val="00C72F5F"/>
    <w:rsid w:val="00C7471A"/>
    <w:rsid w:val="00C76126"/>
    <w:rsid w:val="00C76310"/>
    <w:rsid w:val="00C80D0F"/>
    <w:rsid w:val="00C80FEA"/>
    <w:rsid w:val="00C81C60"/>
    <w:rsid w:val="00C85255"/>
    <w:rsid w:val="00C85BC8"/>
    <w:rsid w:val="00C90420"/>
    <w:rsid w:val="00C93191"/>
    <w:rsid w:val="00C94B38"/>
    <w:rsid w:val="00C95C15"/>
    <w:rsid w:val="00C97153"/>
    <w:rsid w:val="00C97441"/>
    <w:rsid w:val="00CA0BCE"/>
    <w:rsid w:val="00CA1543"/>
    <w:rsid w:val="00CA50BC"/>
    <w:rsid w:val="00CA5AC5"/>
    <w:rsid w:val="00CA73B7"/>
    <w:rsid w:val="00CA773B"/>
    <w:rsid w:val="00CB42BA"/>
    <w:rsid w:val="00CB78D6"/>
    <w:rsid w:val="00CB7A97"/>
    <w:rsid w:val="00CC5FFA"/>
    <w:rsid w:val="00CD1E4A"/>
    <w:rsid w:val="00CD246E"/>
    <w:rsid w:val="00CD2DCB"/>
    <w:rsid w:val="00CE4140"/>
    <w:rsid w:val="00CE68B0"/>
    <w:rsid w:val="00CE6D24"/>
    <w:rsid w:val="00CE7100"/>
    <w:rsid w:val="00CE724A"/>
    <w:rsid w:val="00CF1037"/>
    <w:rsid w:val="00CF36A5"/>
    <w:rsid w:val="00CF4C88"/>
    <w:rsid w:val="00CF6BA4"/>
    <w:rsid w:val="00CF7C16"/>
    <w:rsid w:val="00D049FC"/>
    <w:rsid w:val="00D0522C"/>
    <w:rsid w:val="00D06B45"/>
    <w:rsid w:val="00D078C1"/>
    <w:rsid w:val="00D07A2E"/>
    <w:rsid w:val="00D12ACE"/>
    <w:rsid w:val="00D16CC0"/>
    <w:rsid w:val="00D22BC1"/>
    <w:rsid w:val="00D248E8"/>
    <w:rsid w:val="00D27BA1"/>
    <w:rsid w:val="00D31B21"/>
    <w:rsid w:val="00D31FCC"/>
    <w:rsid w:val="00D32FB5"/>
    <w:rsid w:val="00D33645"/>
    <w:rsid w:val="00D42D2A"/>
    <w:rsid w:val="00D4624C"/>
    <w:rsid w:val="00D5168D"/>
    <w:rsid w:val="00D532ED"/>
    <w:rsid w:val="00D538B3"/>
    <w:rsid w:val="00D54F87"/>
    <w:rsid w:val="00D5775A"/>
    <w:rsid w:val="00D61435"/>
    <w:rsid w:val="00D62B6A"/>
    <w:rsid w:val="00D63014"/>
    <w:rsid w:val="00D63AE4"/>
    <w:rsid w:val="00D66DFB"/>
    <w:rsid w:val="00D711E3"/>
    <w:rsid w:val="00D71C87"/>
    <w:rsid w:val="00D7409B"/>
    <w:rsid w:val="00D75735"/>
    <w:rsid w:val="00D75F48"/>
    <w:rsid w:val="00D812D2"/>
    <w:rsid w:val="00D815CB"/>
    <w:rsid w:val="00D83860"/>
    <w:rsid w:val="00D844E4"/>
    <w:rsid w:val="00D85322"/>
    <w:rsid w:val="00D908B9"/>
    <w:rsid w:val="00D92C50"/>
    <w:rsid w:val="00D9350D"/>
    <w:rsid w:val="00D95005"/>
    <w:rsid w:val="00D9643B"/>
    <w:rsid w:val="00D96F5C"/>
    <w:rsid w:val="00DA033F"/>
    <w:rsid w:val="00DA3607"/>
    <w:rsid w:val="00DB3DE8"/>
    <w:rsid w:val="00DC15BE"/>
    <w:rsid w:val="00DC2447"/>
    <w:rsid w:val="00DC2892"/>
    <w:rsid w:val="00DC35B1"/>
    <w:rsid w:val="00DC5F53"/>
    <w:rsid w:val="00DD70B4"/>
    <w:rsid w:val="00DE53D7"/>
    <w:rsid w:val="00DE6116"/>
    <w:rsid w:val="00DF0880"/>
    <w:rsid w:val="00DF6B1B"/>
    <w:rsid w:val="00E01324"/>
    <w:rsid w:val="00E039DE"/>
    <w:rsid w:val="00E05DFD"/>
    <w:rsid w:val="00E05FBD"/>
    <w:rsid w:val="00E0602D"/>
    <w:rsid w:val="00E0706F"/>
    <w:rsid w:val="00E070FB"/>
    <w:rsid w:val="00E07387"/>
    <w:rsid w:val="00E077DF"/>
    <w:rsid w:val="00E07938"/>
    <w:rsid w:val="00E07B73"/>
    <w:rsid w:val="00E1073A"/>
    <w:rsid w:val="00E22F35"/>
    <w:rsid w:val="00E241E3"/>
    <w:rsid w:val="00E249F1"/>
    <w:rsid w:val="00E25731"/>
    <w:rsid w:val="00E320E6"/>
    <w:rsid w:val="00E32683"/>
    <w:rsid w:val="00E35CFC"/>
    <w:rsid w:val="00E37042"/>
    <w:rsid w:val="00E37F44"/>
    <w:rsid w:val="00E40D79"/>
    <w:rsid w:val="00E414AD"/>
    <w:rsid w:val="00E44D5A"/>
    <w:rsid w:val="00E45407"/>
    <w:rsid w:val="00E4590E"/>
    <w:rsid w:val="00E45A34"/>
    <w:rsid w:val="00E47348"/>
    <w:rsid w:val="00E5337E"/>
    <w:rsid w:val="00E541AA"/>
    <w:rsid w:val="00E62198"/>
    <w:rsid w:val="00E63817"/>
    <w:rsid w:val="00E67BA8"/>
    <w:rsid w:val="00E76062"/>
    <w:rsid w:val="00E7651B"/>
    <w:rsid w:val="00E81A1F"/>
    <w:rsid w:val="00E83969"/>
    <w:rsid w:val="00E857FC"/>
    <w:rsid w:val="00E907F7"/>
    <w:rsid w:val="00E9470E"/>
    <w:rsid w:val="00E95CC1"/>
    <w:rsid w:val="00E9630E"/>
    <w:rsid w:val="00EA05EC"/>
    <w:rsid w:val="00EA08D9"/>
    <w:rsid w:val="00EA1B36"/>
    <w:rsid w:val="00EA2DDE"/>
    <w:rsid w:val="00EA450F"/>
    <w:rsid w:val="00EB327D"/>
    <w:rsid w:val="00EB7A75"/>
    <w:rsid w:val="00EC14BA"/>
    <w:rsid w:val="00EC5428"/>
    <w:rsid w:val="00EC5674"/>
    <w:rsid w:val="00EC721E"/>
    <w:rsid w:val="00EE0A15"/>
    <w:rsid w:val="00EE48FE"/>
    <w:rsid w:val="00EF1DBA"/>
    <w:rsid w:val="00EF2554"/>
    <w:rsid w:val="00EF2F2C"/>
    <w:rsid w:val="00EF3129"/>
    <w:rsid w:val="00EF78F0"/>
    <w:rsid w:val="00F040CB"/>
    <w:rsid w:val="00F06EFF"/>
    <w:rsid w:val="00F07027"/>
    <w:rsid w:val="00F151FD"/>
    <w:rsid w:val="00F2003C"/>
    <w:rsid w:val="00F23F4E"/>
    <w:rsid w:val="00F24C89"/>
    <w:rsid w:val="00F27706"/>
    <w:rsid w:val="00F3167C"/>
    <w:rsid w:val="00F3521D"/>
    <w:rsid w:val="00F4277D"/>
    <w:rsid w:val="00F442D1"/>
    <w:rsid w:val="00F4684B"/>
    <w:rsid w:val="00F469F8"/>
    <w:rsid w:val="00F46E5E"/>
    <w:rsid w:val="00F50387"/>
    <w:rsid w:val="00F53673"/>
    <w:rsid w:val="00F54AC1"/>
    <w:rsid w:val="00F54CFE"/>
    <w:rsid w:val="00F56571"/>
    <w:rsid w:val="00F56DC0"/>
    <w:rsid w:val="00F5776D"/>
    <w:rsid w:val="00F60BAA"/>
    <w:rsid w:val="00F61F4B"/>
    <w:rsid w:val="00F6313D"/>
    <w:rsid w:val="00F778B8"/>
    <w:rsid w:val="00F82BBA"/>
    <w:rsid w:val="00F83234"/>
    <w:rsid w:val="00F84A19"/>
    <w:rsid w:val="00F852C4"/>
    <w:rsid w:val="00F86939"/>
    <w:rsid w:val="00F91A0F"/>
    <w:rsid w:val="00F92588"/>
    <w:rsid w:val="00F92859"/>
    <w:rsid w:val="00F94602"/>
    <w:rsid w:val="00F967FD"/>
    <w:rsid w:val="00F96CE8"/>
    <w:rsid w:val="00FA15F1"/>
    <w:rsid w:val="00FA1D51"/>
    <w:rsid w:val="00FB77FE"/>
    <w:rsid w:val="00FB7A71"/>
    <w:rsid w:val="00FC3C7D"/>
    <w:rsid w:val="00FC6E39"/>
    <w:rsid w:val="00FD06AB"/>
    <w:rsid w:val="00FD06EF"/>
    <w:rsid w:val="00FD4A47"/>
    <w:rsid w:val="00FD59EE"/>
    <w:rsid w:val="00FE0D60"/>
    <w:rsid w:val="00FE38B7"/>
    <w:rsid w:val="00FE45F8"/>
    <w:rsid w:val="00FE70BC"/>
    <w:rsid w:val="00FF35CE"/>
    <w:rsid w:val="00FF4C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03B73EC5-EBB5-4598-AC53-7F0B5A297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23B"/>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aliases w:val="Puesto"/>
    <w:basedOn w:val="Normal"/>
    <w:next w:val="Normal"/>
    <w:link w:val="TtuloCar"/>
    <w:uiPriority w:val="10"/>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 Paragraph Char Char,b1"/>
    <w:basedOn w:val="Normal"/>
    <w:link w:val="PrrafodelistaCar"/>
    <w:uiPriority w:val="34"/>
    <w:qFormat/>
    <w:rsid w:val="00330E82"/>
    <w:pPr>
      <w:ind w:left="720"/>
      <w:contextualSpacing/>
    </w:pPr>
  </w:style>
  <w:style w:type="paragraph" w:styleId="Textoindependiente">
    <w:name w:val="Body Text"/>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b1 Car"/>
    <w:link w:val="Prrafodelista"/>
    <w:uiPriority w:val="34"/>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aliases w:val="Puesto Car"/>
    <w:basedOn w:val="Fuentedeprrafopredeter"/>
    <w:link w:val="Ttulo"/>
    <w:uiPriority w:val="10"/>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0A49D3"/>
    <w:pPr>
      <w:tabs>
        <w:tab w:val="left" w:pos="720"/>
        <w:tab w:val="right" w:pos="8830"/>
      </w:tabs>
      <w:ind w:left="426" w:hanging="426"/>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12"/>
      </w:numPr>
    </w:pPr>
  </w:style>
  <w:style w:type="numbering" w:customStyle="1" w:styleId="Estilo2">
    <w:name w:val="Estilo2"/>
    <w:rsid w:val="00B57724"/>
    <w:pPr>
      <w:numPr>
        <w:numId w:val="1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1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Demi Cond" w:eastAsia="Times New Roman" w:hAnsi="Franklin Gothic Demi Cond"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Demi Cond" w:eastAsia="Times New Roman" w:hAnsi="Franklin Gothic Demi Cond"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Demi Cond" w:eastAsia="Times New Roman" w:hAnsi="Franklin Gothic Demi Cond" w:cs="Times New Roman"/>
        <w:b/>
        <w:bCs/>
      </w:rPr>
    </w:tblStylePr>
    <w:tblStylePr w:type="lastCol">
      <w:rPr>
        <w:rFonts w:ascii="Franklin Gothic Demi Cond" w:eastAsia="Times New Roman" w:hAnsi="Franklin Gothic Demi Cond"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customStyle="1" w:styleId="AreasIMSS2">
    <w:name w:val="Areas IMSS2"/>
    <w:basedOn w:val="Fuentedeprrafopredeter"/>
    <w:uiPriority w:val="1"/>
    <w:qFormat/>
    <w:rsid w:val="00E83969"/>
    <w:rPr>
      <w:rFonts w:ascii="Arial Narrow" w:hAnsi="Arial Narrow"/>
      <w:b/>
      <w:sz w:val="20"/>
    </w:rPr>
  </w:style>
  <w:style w:type="character" w:customStyle="1" w:styleId="left">
    <w:name w:val="left"/>
    <w:rsid w:val="00A23963"/>
  </w:style>
  <w:style w:type="paragraph" w:customStyle="1" w:styleId="Titulo1">
    <w:name w:val="Titulo 1"/>
    <w:basedOn w:val="Ttulo"/>
    <w:next w:val="Normal"/>
    <w:link w:val="Titulo1Car"/>
    <w:qFormat/>
    <w:rsid w:val="00AC185A"/>
    <w:pPr>
      <w:keepNext w:val="0"/>
      <w:keepLines w:val="0"/>
      <w:spacing w:before="0" w:after="0"/>
      <w:outlineLvl w:val="0"/>
    </w:pPr>
    <w:rPr>
      <w:rFonts w:ascii="Arial" w:hAnsi="Arial" w:cs="Arial"/>
      <w:bCs/>
      <w:iCs/>
      <w:kern w:val="28"/>
      <w:sz w:val="22"/>
      <w:szCs w:val="22"/>
      <w:lang w:eastAsia="es-MX"/>
    </w:rPr>
  </w:style>
  <w:style w:type="character" w:customStyle="1" w:styleId="Titulo1Car">
    <w:name w:val="Titulo 1 Car"/>
    <w:link w:val="Titulo1"/>
    <w:rsid w:val="00AC185A"/>
    <w:rPr>
      <w:rFonts w:ascii="Arial" w:hAnsi="Arial" w:cs="Arial"/>
      <w:b/>
      <w:bCs/>
      <w:iCs/>
      <w:kern w:val="28"/>
      <w:sz w:val="22"/>
      <w:szCs w:val="22"/>
    </w:rPr>
  </w:style>
  <w:style w:type="paragraph" w:styleId="Textosinformato">
    <w:name w:val="Plain Text"/>
    <w:basedOn w:val="Normal"/>
    <w:link w:val="TextosinformatoCar"/>
    <w:unhideWhenUsed/>
    <w:rsid w:val="00AC185A"/>
    <w:pPr>
      <w:jc w:val="both"/>
    </w:pPr>
    <w:rPr>
      <w:rFonts w:ascii="Courier New" w:hAnsi="Courier New"/>
      <w:sz w:val="20"/>
      <w:szCs w:val="20"/>
      <w:lang w:val="de-DE" w:eastAsia="de-DE"/>
    </w:rPr>
  </w:style>
  <w:style w:type="character" w:customStyle="1" w:styleId="TextosinformatoCar">
    <w:name w:val="Texto sin formato Car"/>
    <w:basedOn w:val="Fuentedeprrafopredeter"/>
    <w:link w:val="Textosinformato"/>
    <w:rsid w:val="00AC185A"/>
    <w:rPr>
      <w:rFonts w:ascii="Courier New" w:hAnsi="Courier New"/>
      <w:sz w:val="20"/>
      <w:szCs w:val="20"/>
      <w:lang w:val="de-DE" w:eastAsia="de-DE"/>
    </w:rPr>
  </w:style>
  <w:style w:type="paragraph" w:customStyle="1" w:styleId="0vi6">
    <w:name w:val="0 viñ 6"/>
    <w:basedOn w:val="Textoindependiente"/>
    <w:qFormat/>
    <w:rsid w:val="002D1247"/>
    <w:pPr>
      <w:widowControl/>
      <w:numPr>
        <w:ilvl w:val="3"/>
        <w:numId w:val="90"/>
      </w:numPr>
      <w:suppressAutoHyphens w:val="0"/>
      <w:autoSpaceDE/>
      <w:spacing w:after="240"/>
      <w:contextualSpacing/>
    </w:pPr>
    <w:rPr>
      <w:rFonts w:cs="Arial"/>
      <w:b w:val="0"/>
      <w:bCs w:val="0"/>
      <w:sz w:val="22"/>
      <w:lang w:val="es-ES_tradnl" w:eastAsia="es-ES"/>
    </w:rPr>
  </w:style>
  <w:style w:type="paragraph" w:customStyle="1" w:styleId="0vi4">
    <w:name w:val="0 viñ 4"/>
    <w:basedOn w:val="0vi6"/>
    <w:link w:val="0vi4Car"/>
    <w:qFormat/>
    <w:rsid w:val="002D1247"/>
    <w:pPr>
      <w:ind w:left="1702" w:hanging="284"/>
    </w:pPr>
    <w:rPr>
      <w:rFonts w:cs="Times New Roman"/>
    </w:rPr>
  </w:style>
  <w:style w:type="character" w:customStyle="1" w:styleId="0vi4Car">
    <w:name w:val="0 viñ 4 Car"/>
    <w:link w:val="0vi4"/>
    <w:rsid w:val="002D1247"/>
    <w:rPr>
      <w:rFonts w:ascii="Arial" w:hAnsi="Arial"/>
      <w:sz w:val="22"/>
      <w:lang w:val="es-ES_tradnl" w:eastAsia="es-ES"/>
    </w:rPr>
  </w:style>
  <w:style w:type="paragraph" w:customStyle="1" w:styleId="Paragraph0">
    <w:name w:val="Paragraph"/>
    <w:basedOn w:val="Normal"/>
    <w:rsid w:val="002D1247"/>
    <w:pPr>
      <w:autoSpaceDE w:val="0"/>
      <w:autoSpaceDN w:val="0"/>
      <w:adjustRightInd w:val="0"/>
      <w:spacing w:before="72" w:after="72"/>
      <w:jc w:val="both"/>
    </w:pPr>
    <w:rPr>
      <w:rFonts w:ascii="Arial" w:hAnsi="Arial" w:cs="Arial"/>
      <w:sz w:val="20"/>
      <w:szCs w:val="20"/>
      <w:lang w:val="es-ES" w:eastAsia="es-MX"/>
    </w:rPr>
  </w:style>
  <w:style w:type="paragraph" w:styleId="Lista">
    <w:name w:val="List"/>
    <w:basedOn w:val="Normal"/>
    <w:uiPriority w:val="99"/>
    <w:unhideWhenUsed/>
    <w:rsid w:val="00913E55"/>
    <w:pPr>
      <w:ind w:left="283" w:hanging="283"/>
      <w:contextualSpacing/>
    </w:pPr>
  </w:style>
  <w:style w:type="paragraph" w:styleId="Lista2">
    <w:name w:val="List 2"/>
    <w:basedOn w:val="Normal"/>
    <w:uiPriority w:val="99"/>
    <w:unhideWhenUsed/>
    <w:rsid w:val="00913E55"/>
    <w:pPr>
      <w:ind w:left="566" w:hanging="283"/>
      <w:contextualSpacing/>
    </w:pPr>
  </w:style>
  <w:style w:type="paragraph" w:styleId="Lista3">
    <w:name w:val="List 3"/>
    <w:basedOn w:val="Normal"/>
    <w:uiPriority w:val="99"/>
    <w:unhideWhenUsed/>
    <w:rsid w:val="00913E55"/>
    <w:pPr>
      <w:ind w:left="849" w:hanging="283"/>
      <w:contextualSpacing/>
    </w:pPr>
  </w:style>
  <w:style w:type="paragraph" w:styleId="Saludo">
    <w:name w:val="Salutation"/>
    <w:basedOn w:val="Normal"/>
    <w:next w:val="Normal"/>
    <w:link w:val="SaludoCar"/>
    <w:uiPriority w:val="99"/>
    <w:unhideWhenUsed/>
    <w:rsid w:val="00913E55"/>
  </w:style>
  <w:style w:type="character" w:customStyle="1" w:styleId="SaludoCar">
    <w:name w:val="Saludo Car"/>
    <w:basedOn w:val="Fuentedeprrafopredeter"/>
    <w:link w:val="Saludo"/>
    <w:uiPriority w:val="99"/>
    <w:rsid w:val="00913E55"/>
    <w:rPr>
      <w:lang w:eastAsia="es-ES"/>
    </w:rPr>
  </w:style>
  <w:style w:type="paragraph" w:styleId="Listaconvietas2">
    <w:name w:val="List Bullet 2"/>
    <w:basedOn w:val="Normal"/>
    <w:uiPriority w:val="99"/>
    <w:unhideWhenUsed/>
    <w:rsid w:val="00913E55"/>
    <w:pPr>
      <w:numPr>
        <w:numId w:val="107"/>
      </w:numPr>
      <w:contextualSpacing/>
    </w:pPr>
  </w:style>
  <w:style w:type="paragraph" w:styleId="Continuarlista">
    <w:name w:val="List Continue"/>
    <w:basedOn w:val="Normal"/>
    <w:uiPriority w:val="99"/>
    <w:unhideWhenUsed/>
    <w:rsid w:val="00913E55"/>
    <w:pPr>
      <w:spacing w:after="120"/>
      <w:ind w:left="283"/>
      <w:contextualSpacing/>
    </w:pPr>
  </w:style>
  <w:style w:type="paragraph" w:styleId="Sangradetextonormal">
    <w:name w:val="Body Text Indent"/>
    <w:basedOn w:val="Normal"/>
    <w:link w:val="SangradetextonormalCar"/>
    <w:uiPriority w:val="99"/>
    <w:semiHidden/>
    <w:unhideWhenUsed/>
    <w:rsid w:val="00913E55"/>
    <w:pPr>
      <w:spacing w:after="120"/>
      <w:ind w:left="283"/>
    </w:pPr>
  </w:style>
  <w:style w:type="character" w:customStyle="1" w:styleId="SangradetextonormalCar">
    <w:name w:val="Sangría de texto normal Car"/>
    <w:basedOn w:val="Fuentedeprrafopredeter"/>
    <w:link w:val="Sangradetextonormal"/>
    <w:uiPriority w:val="99"/>
    <w:semiHidden/>
    <w:rsid w:val="00913E55"/>
    <w:rPr>
      <w:lang w:eastAsia="es-ES"/>
    </w:rPr>
  </w:style>
  <w:style w:type="paragraph" w:styleId="Textoindependienteprimerasangra2">
    <w:name w:val="Body Text First Indent 2"/>
    <w:basedOn w:val="Sangradetextonormal"/>
    <w:link w:val="Textoindependienteprimerasangra2Car"/>
    <w:uiPriority w:val="99"/>
    <w:unhideWhenUsed/>
    <w:rsid w:val="00913E55"/>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913E55"/>
    <w:rPr>
      <w:lang w:eastAsia="es-ES"/>
    </w:rPr>
  </w:style>
  <w:style w:type="table" w:styleId="Tablaconcuadrcula1clara-nfasis1">
    <w:name w:val="Grid Table 1 Light Accent 1"/>
    <w:basedOn w:val="Tablanormal"/>
    <w:uiPriority w:val="46"/>
    <w:rsid w:val="0033507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Mencinsinresolver">
    <w:name w:val="Unresolved Mention"/>
    <w:basedOn w:val="Fuentedeprrafopredeter"/>
    <w:uiPriority w:val="99"/>
    <w:semiHidden/>
    <w:unhideWhenUsed/>
    <w:rsid w:val="00604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52207">
      <w:bodyDiv w:val="1"/>
      <w:marLeft w:val="0"/>
      <w:marRight w:val="0"/>
      <w:marTop w:val="0"/>
      <w:marBottom w:val="0"/>
      <w:divBdr>
        <w:top w:val="none" w:sz="0" w:space="0" w:color="auto"/>
        <w:left w:val="none" w:sz="0" w:space="0" w:color="auto"/>
        <w:bottom w:val="none" w:sz="0" w:space="0" w:color="auto"/>
        <w:right w:val="none" w:sz="0" w:space="0" w:color="auto"/>
      </w:divBdr>
    </w:div>
    <w:div w:id="88936814">
      <w:bodyDiv w:val="1"/>
      <w:marLeft w:val="0"/>
      <w:marRight w:val="0"/>
      <w:marTop w:val="0"/>
      <w:marBottom w:val="0"/>
      <w:divBdr>
        <w:top w:val="none" w:sz="0" w:space="0" w:color="auto"/>
        <w:left w:val="none" w:sz="0" w:space="0" w:color="auto"/>
        <w:bottom w:val="none" w:sz="0" w:space="0" w:color="auto"/>
        <w:right w:val="none" w:sz="0" w:space="0" w:color="auto"/>
      </w:divBdr>
    </w:div>
    <w:div w:id="90662182">
      <w:bodyDiv w:val="1"/>
      <w:marLeft w:val="0"/>
      <w:marRight w:val="0"/>
      <w:marTop w:val="0"/>
      <w:marBottom w:val="0"/>
      <w:divBdr>
        <w:top w:val="none" w:sz="0" w:space="0" w:color="auto"/>
        <w:left w:val="none" w:sz="0" w:space="0" w:color="auto"/>
        <w:bottom w:val="none" w:sz="0" w:space="0" w:color="auto"/>
        <w:right w:val="none" w:sz="0" w:space="0" w:color="auto"/>
      </w:divBdr>
    </w:div>
    <w:div w:id="164592731">
      <w:bodyDiv w:val="1"/>
      <w:marLeft w:val="0"/>
      <w:marRight w:val="0"/>
      <w:marTop w:val="0"/>
      <w:marBottom w:val="0"/>
      <w:divBdr>
        <w:top w:val="none" w:sz="0" w:space="0" w:color="auto"/>
        <w:left w:val="none" w:sz="0" w:space="0" w:color="auto"/>
        <w:bottom w:val="none" w:sz="0" w:space="0" w:color="auto"/>
        <w:right w:val="none" w:sz="0" w:space="0" w:color="auto"/>
      </w:divBdr>
    </w:div>
    <w:div w:id="195582918">
      <w:bodyDiv w:val="1"/>
      <w:marLeft w:val="0"/>
      <w:marRight w:val="0"/>
      <w:marTop w:val="0"/>
      <w:marBottom w:val="0"/>
      <w:divBdr>
        <w:top w:val="none" w:sz="0" w:space="0" w:color="auto"/>
        <w:left w:val="none" w:sz="0" w:space="0" w:color="auto"/>
        <w:bottom w:val="none" w:sz="0" w:space="0" w:color="auto"/>
        <w:right w:val="none" w:sz="0" w:space="0" w:color="auto"/>
      </w:divBdr>
    </w:div>
    <w:div w:id="213394682">
      <w:bodyDiv w:val="1"/>
      <w:marLeft w:val="0"/>
      <w:marRight w:val="0"/>
      <w:marTop w:val="0"/>
      <w:marBottom w:val="0"/>
      <w:divBdr>
        <w:top w:val="none" w:sz="0" w:space="0" w:color="auto"/>
        <w:left w:val="none" w:sz="0" w:space="0" w:color="auto"/>
        <w:bottom w:val="none" w:sz="0" w:space="0" w:color="auto"/>
        <w:right w:val="none" w:sz="0" w:space="0" w:color="auto"/>
      </w:divBdr>
    </w:div>
    <w:div w:id="272904340">
      <w:bodyDiv w:val="1"/>
      <w:marLeft w:val="0"/>
      <w:marRight w:val="0"/>
      <w:marTop w:val="0"/>
      <w:marBottom w:val="0"/>
      <w:divBdr>
        <w:top w:val="none" w:sz="0" w:space="0" w:color="auto"/>
        <w:left w:val="none" w:sz="0" w:space="0" w:color="auto"/>
        <w:bottom w:val="none" w:sz="0" w:space="0" w:color="auto"/>
        <w:right w:val="none" w:sz="0" w:space="0" w:color="auto"/>
      </w:divBdr>
      <w:divsChild>
        <w:div w:id="27144642">
          <w:marLeft w:val="0"/>
          <w:marRight w:val="0"/>
          <w:marTop w:val="0"/>
          <w:marBottom w:val="0"/>
          <w:divBdr>
            <w:top w:val="none" w:sz="0" w:space="0" w:color="auto"/>
            <w:left w:val="none" w:sz="0" w:space="0" w:color="auto"/>
            <w:bottom w:val="none" w:sz="0" w:space="0" w:color="auto"/>
            <w:right w:val="none" w:sz="0" w:space="0" w:color="auto"/>
          </w:divBdr>
          <w:divsChild>
            <w:div w:id="2119131076">
              <w:marLeft w:val="0"/>
              <w:marRight w:val="0"/>
              <w:marTop w:val="0"/>
              <w:marBottom w:val="0"/>
              <w:divBdr>
                <w:top w:val="none" w:sz="0" w:space="0" w:color="auto"/>
                <w:left w:val="none" w:sz="0" w:space="0" w:color="auto"/>
                <w:bottom w:val="none" w:sz="0" w:space="0" w:color="auto"/>
                <w:right w:val="none" w:sz="0" w:space="0" w:color="auto"/>
              </w:divBdr>
              <w:divsChild>
                <w:div w:id="109428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5212">
          <w:marLeft w:val="0"/>
          <w:marRight w:val="0"/>
          <w:marTop w:val="0"/>
          <w:marBottom w:val="0"/>
          <w:divBdr>
            <w:top w:val="none" w:sz="0" w:space="0" w:color="auto"/>
            <w:left w:val="none" w:sz="0" w:space="0" w:color="auto"/>
            <w:bottom w:val="none" w:sz="0" w:space="0" w:color="auto"/>
            <w:right w:val="none" w:sz="0" w:space="0" w:color="auto"/>
          </w:divBdr>
          <w:divsChild>
            <w:div w:id="1785535613">
              <w:marLeft w:val="0"/>
              <w:marRight w:val="0"/>
              <w:marTop w:val="0"/>
              <w:marBottom w:val="0"/>
              <w:divBdr>
                <w:top w:val="none" w:sz="0" w:space="0" w:color="auto"/>
                <w:left w:val="none" w:sz="0" w:space="0" w:color="auto"/>
                <w:bottom w:val="none" w:sz="0" w:space="0" w:color="auto"/>
                <w:right w:val="none" w:sz="0" w:space="0" w:color="auto"/>
              </w:divBdr>
              <w:divsChild>
                <w:div w:id="67681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3923">
          <w:marLeft w:val="0"/>
          <w:marRight w:val="0"/>
          <w:marTop w:val="0"/>
          <w:marBottom w:val="0"/>
          <w:divBdr>
            <w:top w:val="none" w:sz="0" w:space="0" w:color="auto"/>
            <w:left w:val="none" w:sz="0" w:space="0" w:color="auto"/>
            <w:bottom w:val="none" w:sz="0" w:space="0" w:color="auto"/>
            <w:right w:val="none" w:sz="0" w:space="0" w:color="auto"/>
          </w:divBdr>
          <w:divsChild>
            <w:div w:id="1124883606">
              <w:marLeft w:val="0"/>
              <w:marRight w:val="0"/>
              <w:marTop w:val="0"/>
              <w:marBottom w:val="0"/>
              <w:divBdr>
                <w:top w:val="none" w:sz="0" w:space="0" w:color="auto"/>
                <w:left w:val="none" w:sz="0" w:space="0" w:color="auto"/>
                <w:bottom w:val="none" w:sz="0" w:space="0" w:color="auto"/>
                <w:right w:val="none" w:sz="0" w:space="0" w:color="auto"/>
              </w:divBdr>
              <w:divsChild>
                <w:div w:id="423957444">
                  <w:marLeft w:val="0"/>
                  <w:marRight w:val="0"/>
                  <w:marTop w:val="0"/>
                  <w:marBottom w:val="0"/>
                  <w:divBdr>
                    <w:top w:val="none" w:sz="0" w:space="0" w:color="auto"/>
                    <w:left w:val="none" w:sz="0" w:space="0" w:color="auto"/>
                    <w:bottom w:val="none" w:sz="0" w:space="0" w:color="auto"/>
                    <w:right w:val="none" w:sz="0" w:space="0" w:color="auto"/>
                  </w:divBdr>
                </w:div>
                <w:div w:id="112823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4049">
          <w:marLeft w:val="0"/>
          <w:marRight w:val="0"/>
          <w:marTop w:val="0"/>
          <w:marBottom w:val="0"/>
          <w:divBdr>
            <w:top w:val="none" w:sz="0" w:space="0" w:color="auto"/>
            <w:left w:val="none" w:sz="0" w:space="0" w:color="auto"/>
            <w:bottom w:val="none" w:sz="0" w:space="0" w:color="auto"/>
            <w:right w:val="none" w:sz="0" w:space="0" w:color="auto"/>
          </w:divBdr>
          <w:divsChild>
            <w:div w:id="177890885">
              <w:marLeft w:val="0"/>
              <w:marRight w:val="0"/>
              <w:marTop w:val="0"/>
              <w:marBottom w:val="0"/>
              <w:divBdr>
                <w:top w:val="none" w:sz="0" w:space="0" w:color="auto"/>
                <w:left w:val="none" w:sz="0" w:space="0" w:color="auto"/>
                <w:bottom w:val="none" w:sz="0" w:space="0" w:color="auto"/>
                <w:right w:val="none" w:sz="0" w:space="0" w:color="auto"/>
              </w:divBdr>
              <w:divsChild>
                <w:div w:id="11339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3960">
          <w:marLeft w:val="0"/>
          <w:marRight w:val="0"/>
          <w:marTop w:val="0"/>
          <w:marBottom w:val="0"/>
          <w:divBdr>
            <w:top w:val="none" w:sz="0" w:space="0" w:color="auto"/>
            <w:left w:val="none" w:sz="0" w:space="0" w:color="auto"/>
            <w:bottom w:val="none" w:sz="0" w:space="0" w:color="auto"/>
            <w:right w:val="none" w:sz="0" w:space="0" w:color="auto"/>
          </w:divBdr>
          <w:divsChild>
            <w:div w:id="1245526777">
              <w:marLeft w:val="0"/>
              <w:marRight w:val="0"/>
              <w:marTop w:val="0"/>
              <w:marBottom w:val="0"/>
              <w:divBdr>
                <w:top w:val="none" w:sz="0" w:space="0" w:color="auto"/>
                <w:left w:val="none" w:sz="0" w:space="0" w:color="auto"/>
                <w:bottom w:val="none" w:sz="0" w:space="0" w:color="auto"/>
                <w:right w:val="none" w:sz="0" w:space="0" w:color="auto"/>
              </w:divBdr>
              <w:divsChild>
                <w:div w:id="15281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00019">
          <w:marLeft w:val="0"/>
          <w:marRight w:val="0"/>
          <w:marTop w:val="0"/>
          <w:marBottom w:val="0"/>
          <w:divBdr>
            <w:top w:val="none" w:sz="0" w:space="0" w:color="auto"/>
            <w:left w:val="none" w:sz="0" w:space="0" w:color="auto"/>
            <w:bottom w:val="none" w:sz="0" w:space="0" w:color="auto"/>
            <w:right w:val="none" w:sz="0" w:space="0" w:color="auto"/>
          </w:divBdr>
          <w:divsChild>
            <w:div w:id="1698891079">
              <w:marLeft w:val="0"/>
              <w:marRight w:val="0"/>
              <w:marTop w:val="0"/>
              <w:marBottom w:val="0"/>
              <w:divBdr>
                <w:top w:val="none" w:sz="0" w:space="0" w:color="auto"/>
                <w:left w:val="none" w:sz="0" w:space="0" w:color="auto"/>
                <w:bottom w:val="none" w:sz="0" w:space="0" w:color="auto"/>
                <w:right w:val="none" w:sz="0" w:space="0" w:color="auto"/>
              </w:divBdr>
              <w:divsChild>
                <w:div w:id="21732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8444">
          <w:marLeft w:val="0"/>
          <w:marRight w:val="0"/>
          <w:marTop w:val="0"/>
          <w:marBottom w:val="0"/>
          <w:divBdr>
            <w:top w:val="none" w:sz="0" w:space="0" w:color="auto"/>
            <w:left w:val="none" w:sz="0" w:space="0" w:color="auto"/>
            <w:bottom w:val="none" w:sz="0" w:space="0" w:color="auto"/>
            <w:right w:val="none" w:sz="0" w:space="0" w:color="auto"/>
          </w:divBdr>
          <w:divsChild>
            <w:div w:id="1712849864">
              <w:marLeft w:val="0"/>
              <w:marRight w:val="0"/>
              <w:marTop w:val="0"/>
              <w:marBottom w:val="0"/>
              <w:divBdr>
                <w:top w:val="none" w:sz="0" w:space="0" w:color="auto"/>
                <w:left w:val="none" w:sz="0" w:space="0" w:color="auto"/>
                <w:bottom w:val="none" w:sz="0" w:space="0" w:color="auto"/>
                <w:right w:val="none" w:sz="0" w:space="0" w:color="auto"/>
              </w:divBdr>
              <w:divsChild>
                <w:div w:id="194841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257683">
          <w:marLeft w:val="0"/>
          <w:marRight w:val="0"/>
          <w:marTop w:val="0"/>
          <w:marBottom w:val="0"/>
          <w:divBdr>
            <w:top w:val="none" w:sz="0" w:space="0" w:color="auto"/>
            <w:left w:val="none" w:sz="0" w:space="0" w:color="auto"/>
            <w:bottom w:val="none" w:sz="0" w:space="0" w:color="auto"/>
            <w:right w:val="none" w:sz="0" w:space="0" w:color="auto"/>
          </w:divBdr>
          <w:divsChild>
            <w:div w:id="1351755672">
              <w:marLeft w:val="0"/>
              <w:marRight w:val="0"/>
              <w:marTop w:val="0"/>
              <w:marBottom w:val="0"/>
              <w:divBdr>
                <w:top w:val="none" w:sz="0" w:space="0" w:color="auto"/>
                <w:left w:val="none" w:sz="0" w:space="0" w:color="auto"/>
                <w:bottom w:val="none" w:sz="0" w:space="0" w:color="auto"/>
                <w:right w:val="none" w:sz="0" w:space="0" w:color="auto"/>
              </w:divBdr>
              <w:divsChild>
                <w:div w:id="15611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4086">
          <w:marLeft w:val="0"/>
          <w:marRight w:val="0"/>
          <w:marTop w:val="0"/>
          <w:marBottom w:val="0"/>
          <w:divBdr>
            <w:top w:val="none" w:sz="0" w:space="0" w:color="auto"/>
            <w:left w:val="none" w:sz="0" w:space="0" w:color="auto"/>
            <w:bottom w:val="none" w:sz="0" w:space="0" w:color="auto"/>
            <w:right w:val="none" w:sz="0" w:space="0" w:color="auto"/>
          </w:divBdr>
          <w:divsChild>
            <w:div w:id="1840846827">
              <w:marLeft w:val="0"/>
              <w:marRight w:val="0"/>
              <w:marTop w:val="0"/>
              <w:marBottom w:val="0"/>
              <w:divBdr>
                <w:top w:val="none" w:sz="0" w:space="0" w:color="auto"/>
                <w:left w:val="none" w:sz="0" w:space="0" w:color="auto"/>
                <w:bottom w:val="none" w:sz="0" w:space="0" w:color="auto"/>
                <w:right w:val="none" w:sz="0" w:space="0" w:color="auto"/>
              </w:divBdr>
              <w:divsChild>
                <w:div w:id="611714365">
                  <w:marLeft w:val="0"/>
                  <w:marRight w:val="0"/>
                  <w:marTop w:val="0"/>
                  <w:marBottom w:val="0"/>
                  <w:divBdr>
                    <w:top w:val="none" w:sz="0" w:space="0" w:color="auto"/>
                    <w:left w:val="none" w:sz="0" w:space="0" w:color="auto"/>
                    <w:bottom w:val="none" w:sz="0" w:space="0" w:color="auto"/>
                    <w:right w:val="none" w:sz="0" w:space="0" w:color="auto"/>
                  </w:divBdr>
                </w:div>
                <w:div w:id="20769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17030">
          <w:marLeft w:val="0"/>
          <w:marRight w:val="0"/>
          <w:marTop w:val="0"/>
          <w:marBottom w:val="0"/>
          <w:divBdr>
            <w:top w:val="none" w:sz="0" w:space="0" w:color="auto"/>
            <w:left w:val="none" w:sz="0" w:space="0" w:color="auto"/>
            <w:bottom w:val="none" w:sz="0" w:space="0" w:color="auto"/>
            <w:right w:val="none" w:sz="0" w:space="0" w:color="auto"/>
          </w:divBdr>
          <w:divsChild>
            <w:div w:id="524103690">
              <w:marLeft w:val="0"/>
              <w:marRight w:val="0"/>
              <w:marTop w:val="0"/>
              <w:marBottom w:val="0"/>
              <w:divBdr>
                <w:top w:val="none" w:sz="0" w:space="0" w:color="auto"/>
                <w:left w:val="none" w:sz="0" w:space="0" w:color="auto"/>
                <w:bottom w:val="none" w:sz="0" w:space="0" w:color="auto"/>
                <w:right w:val="none" w:sz="0" w:space="0" w:color="auto"/>
              </w:divBdr>
              <w:divsChild>
                <w:div w:id="163586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735681">
          <w:marLeft w:val="0"/>
          <w:marRight w:val="0"/>
          <w:marTop w:val="0"/>
          <w:marBottom w:val="0"/>
          <w:divBdr>
            <w:top w:val="none" w:sz="0" w:space="0" w:color="auto"/>
            <w:left w:val="none" w:sz="0" w:space="0" w:color="auto"/>
            <w:bottom w:val="none" w:sz="0" w:space="0" w:color="auto"/>
            <w:right w:val="none" w:sz="0" w:space="0" w:color="auto"/>
          </w:divBdr>
          <w:divsChild>
            <w:div w:id="517962901">
              <w:marLeft w:val="0"/>
              <w:marRight w:val="0"/>
              <w:marTop w:val="0"/>
              <w:marBottom w:val="0"/>
              <w:divBdr>
                <w:top w:val="none" w:sz="0" w:space="0" w:color="auto"/>
                <w:left w:val="none" w:sz="0" w:space="0" w:color="auto"/>
                <w:bottom w:val="none" w:sz="0" w:space="0" w:color="auto"/>
                <w:right w:val="none" w:sz="0" w:space="0" w:color="auto"/>
              </w:divBdr>
              <w:divsChild>
                <w:div w:id="33988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156846">
          <w:marLeft w:val="0"/>
          <w:marRight w:val="0"/>
          <w:marTop w:val="0"/>
          <w:marBottom w:val="0"/>
          <w:divBdr>
            <w:top w:val="none" w:sz="0" w:space="0" w:color="auto"/>
            <w:left w:val="none" w:sz="0" w:space="0" w:color="auto"/>
            <w:bottom w:val="none" w:sz="0" w:space="0" w:color="auto"/>
            <w:right w:val="none" w:sz="0" w:space="0" w:color="auto"/>
          </w:divBdr>
          <w:divsChild>
            <w:div w:id="82117146">
              <w:marLeft w:val="0"/>
              <w:marRight w:val="0"/>
              <w:marTop w:val="0"/>
              <w:marBottom w:val="0"/>
              <w:divBdr>
                <w:top w:val="none" w:sz="0" w:space="0" w:color="auto"/>
                <w:left w:val="none" w:sz="0" w:space="0" w:color="auto"/>
                <w:bottom w:val="none" w:sz="0" w:space="0" w:color="auto"/>
                <w:right w:val="none" w:sz="0" w:space="0" w:color="auto"/>
              </w:divBdr>
              <w:divsChild>
                <w:div w:id="170146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725369">
          <w:marLeft w:val="0"/>
          <w:marRight w:val="0"/>
          <w:marTop w:val="0"/>
          <w:marBottom w:val="0"/>
          <w:divBdr>
            <w:top w:val="none" w:sz="0" w:space="0" w:color="auto"/>
            <w:left w:val="none" w:sz="0" w:space="0" w:color="auto"/>
            <w:bottom w:val="none" w:sz="0" w:space="0" w:color="auto"/>
            <w:right w:val="none" w:sz="0" w:space="0" w:color="auto"/>
          </w:divBdr>
          <w:divsChild>
            <w:div w:id="1785807247">
              <w:marLeft w:val="0"/>
              <w:marRight w:val="0"/>
              <w:marTop w:val="0"/>
              <w:marBottom w:val="0"/>
              <w:divBdr>
                <w:top w:val="none" w:sz="0" w:space="0" w:color="auto"/>
                <w:left w:val="none" w:sz="0" w:space="0" w:color="auto"/>
                <w:bottom w:val="none" w:sz="0" w:space="0" w:color="auto"/>
                <w:right w:val="none" w:sz="0" w:space="0" w:color="auto"/>
              </w:divBdr>
              <w:divsChild>
                <w:div w:id="14104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72401">
          <w:marLeft w:val="0"/>
          <w:marRight w:val="0"/>
          <w:marTop w:val="0"/>
          <w:marBottom w:val="0"/>
          <w:divBdr>
            <w:top w:val="none" w:sz="0" w:space="0" w:color="auto"/>
            <w:left w:val="none" w:sz="0" w:space="0" w:color="auto"/>
            <w:bottom w:val="none" w:sz="0" w:space="0" w:color="auto"/>
            <w:right w:val="none" w:sz="0" w:space="0" w:color="auto"/>
          </w:divBdr>
          <w:divsChild>
            <w:div w:id="1011680123">
              <w:marLeft w:val="0"/>
              <w:marRight w:val="0"/>
              <w:marTop w:val="0"/>
              <w:marBottom w:val="0"/>
              <w:divBdr>
                <w:top w:val="none" w:sz="0" w:space="0" w:color="auto"/>
                <w:left w:val="none" w:sz="0" w:space="0" w:color="auto"/>
                <w:bottom w:val="none" w:sz="0" w:space="0" w:color="auto"/>
                <w:right w:val="none" w:sz="0" w:space="0" w:color="auto"/>
              </w:divBdr>
              <w:divsChild>
                <w:div w:id="74484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195308">
          <w:marLeft w:val="0"/>
          <w:marRight w:val="0"/>
          <w:marTop w:val="0"/>
          <w:marBottom w:val="0"/>
          <w:divBdr>
            <w:top w:val="none" w:sz="0" w:space="0" w:color="auto"/>
            <w:left w:val="none" w:sz="0" w:space="0" w:color="auto"/>
            <w:bottom w:val="none" w:sz="0" w:space="0" w:color="auto"/>
            <w:right w:val="none" w:sz="0" w:space="0" w:color="auto"/>
          </w:divBdr>
          <w:divsChild>
            <w:div w:id="449712093">
              <w:marLeft w:val="0"/>
              <w:marRight w:val="0"/>
              <w:marTop w:val="0"/>
              <w:marBottom w:val="0"/>
              <w:divBdr>
                <w:top w:val="none" w:sz="0" w:space="0" w:color="auto"/>
                <w:left w:val="none" w:sz="0" w:space="0" w:color="auto"/>
                <w:bottom w:val="none" w:sz="0" w:space="0" w:color="auto"/>
                <w:right w:val="none" w:sz="0" w:space="0" w:color="auto"/>
              </w:divBdr>
              <w:divsChild>
                <w:div w:id="176403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84772">
          <w:marLeft w:val="0"/>
          <w:marRight w:val="0"/>
          <w:marTop w:val="0"/>
          <w:marBottom w:val="0"/>
          <w:divBdr>
            <w:top w:val="none" w:sz="0" w:space="0" w:color="auto"/>
            <w:left w:val="none" w:sz="0" w:space="0" w:color="auto"/>
            <w:bottom w:val="none" w:sz="0" w:space="0" w:color="auto"/>
            <w:right w:val="none" w:sz="0" w:space="0" w:color="auto"/>
          </w:divBdr>
          <w:divsChild>
            <w:div w:id="508760109">
              <w:marLeft w:val="0"/>
              <w:marRight w:val="0"/>
              <w:marTop w:val="0"/>
              <w:marBottom w:val="0"/>
              <w:divBdr>
                <w:top w:val="none" w:sz="0" w:space="0" w:color="auto"/>
                <w:left w:val="none" w:sz="0" w:space="0" w:color="auto"/>
                <w:bottom w:val="none" w:sz="0" w:space="0" w:color="auto"/>
                <w:right w:val="none" w:sz="0" w:space="0" w:color="auto"/>
              </w:divBdr>
              <w:divsChild>
                <w:div w:id="181255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76016">
          <w:marLeft w:val="0"/>
          <w:marRight w:val="0"/>
          <w:marTop w:val="0"/>
          <w:marBottom w:val="0"/>
          <w:divBdr>
            <w:top w:val="none" w:sz="0" w:space="0" w:color="auto"/>
            <w:left w:val="none" w:sz="0" w:space="0" w:color="auto"/>
            <w:bottom w:val="none" w:sz="0" w:space="0" w:color="auto"/>
            <w:right w:val="none" w:sz="0" w:space="0" w:color="auto"/>
          </w:divBdr>
          <w:divsChild>
            <w:div w:id="1849246745">
              <w:marLeft w:val="0"/>
              <w:marRight w:val="0"/>
              <w:marTop w:val="0"/>
              <w:marBottom w:val="0"/>
              <w:divBdr>
                <w:top w:val="none" w:sz="0" w:space="0" w:color="auto"/>
                <w:left w:val="none" w:sz="0" w:space="0" w:color="auto"/>
                <w:bottom w:val="none" w:sz="0" w:space="0" w:color="auto"/>
                <w:right w:val="none" w:sz="0" w:space="0" w:color="auto"/>
              </w:divBdr>
              <w:divsChild>
                <w:div w:id="10825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429509">
          <w:marLeft w:val="0"/>
          <w:marRight w:val="0"/>
          <w:marTop w:val="0"/>
          <w:marBottom w:val="0"/>
          <w:divBdr>
            <w:top w:val="none" w:sz="0" w:space="0" w:color="auto"/>
            <w:left w:val="none" w:sz="0" w:space="0" w:color="auto"/>
            <w:bottom w:val="none" w:sz="0" w:space="0" w:color="auto"/>
            <w:right w:val="none" w:sz="0" w:space="0" w:color="auto"/>
          </w:divBdr>
          <w:divsChild>
            <w:div w:id="1285692405">
              <w:marLeft w:val="0"/>
              <w:marRight w:val="0"/>
              <w:marTop w:val="0"/>
              <w:marBottom w:val="0"/>
              <w:divBdr>
                <w:top w:val="none" w:sz="0" w:space="0" w:color="auto"/>
                <w:left w:val="none" w:sz="0" w:space="0" w:color="auto"/>
                <w:bottom w:val="none" w:sz="0" w:space="0" w:color="auto"/>
                <w:right w:val="none" w:sz="0" w:space="0" w:color="auto"/>
              </w:divBdr>
              <w:divsChild>
                <w:div w:id="40711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10577">
          <w:marLeft w:val="0"/>
          <w:marRight w:val="0"/>
          <w:marTop w:val="0"/>
          <w:marBottom w:val="0"/>
          <w:divBdr>
            <w:top w:val="none" w:sz="0" w:space="0" w:color="auto"/>
            <w:left w:val="none" w:sz="0" w:space="0" w:color="auto"/>
            <w:bottom w:val="none" w:sz="0" w:space="0" w:color="auto"/>
            <w:right w:val="none" w:sz="0" w:space="0" w:color="auto"/>
          </w:divBdr>
          <w:divsChild>
            <w:div w:id="933391959">
              <w:marLeft w:val="0"/>
              <w:marRight w:val="0"/>
              <w:marTop w:val="0"/>
              <w:marBottom w:val="0"/>
              <w:divBdr>
                <w:top w:val="none" w:sz="0" w:space="0" w:color="auto"/>
                <w:left w:val="none" w:sz="0" w:space="0" w:color="auto"/>
                <w:bottom w:val="none" w:sz="0" w:space="0" w:color="auto"/>
                <w:right w:val="none" w:sz="0" w:space="0" w:color="auto"/>
              </w:divBdr>
              <w:divsChild>
                <w:div w:id="205083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90389">
          <w:marLeft w:val="0"/>
          <w:marRight w:val="0"/>
          <w:marTop w:val="0"/>
          <w:marBottom w:val="0"/>
          <w:divBdr>
            <w:top w:val="none" w:sz="0" w:space="0" w:color="auto"/>
            <w:left w:val="none" w:sz="0" w:space="0" w:color="auto"/>
            <w:bottom w:val="none" w:sz="0" w:space="0" w:color="auto"/>
            <w:right w:val="none" w:sz="0" w:space="0" w:color="auto"/>
          </w:divBdr>
          <w:divsChild>
            <w:div w:id="1820917791">
              <w:marLeft w:val="0"/>
              <w:marRight w:val="0"/>
              <w:marTop w:val="0"/>
              <w:marBottom w:val="0"/>
              <w:divBdr>
                <w:top w:val="none" w:sz="0" w:space="0" w:color="auto"/>
                <w:left w:val="none" w:sz="0" w:space="0" w:color="auto"/>
                <w:bottom w:val="none" w:sz="0" w:space="0" w:color="auto"/>
                <w:right w:val="none" w:sz="0" w:space="0" w:color="auto"/>
              </w:divBdr>
              <w:divsChild>
                <w:div w:id="214168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307600">
          <w:marLeft w:val="0"/>
          <w:marRight w:val="0"/>
          <w:marTop w:val="0"/>
          <w:marBottom w:val="0"/>
          <w:divBdr>
            <w:top w:val="none" w:sz="0" w:space="0" w:color="auto"/>
            <w:left w:val="none" w:sz="0" w:space="0" w:color="auto"/>
            <w:bottom w:val="none" w:sz="0" w:space="0" w:color="auto"/>
            <w:right w:val="none" w:sz="0" w:space="0" w:color="auto"/>
          </w:divBdr>
          <w:divsChild>
            <w:div w:id="1177041555">
              <w:marLeft w:val="0"/>
              <w:marRight w:val="0"/>
              <w:marTop w:val="0"/>
              <w:marBottom w:val="0"/>
              <w:divBdr>
                <w:top w:val="none" w:sz="0" w:space="0" w:color="auto"/>
                <w:left w:val="none" w:sz="0" w:space="0" w:color="auto"/>
                <w:bottom w:val="none" w:sz="0" w:space="0" w:color="auto"/>
                <w:right w:val="none" w:sz="0" w:space="0" w:color="auto"/>
              </w:divBdr>
              <w:divsChild>
                <w:div w:id="25594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928468">
          <w:marLeft w:val="0"/>
          <w:marRight w:val="0"/>
          <w:marTop w:val="0"/>
          <w:marBottom w:val="0"/>
          <w:divBdr>
            <w:top w:val="none" w:sz="0" w:space="0" w:color="auto"/>
            <w:left w:val="none" w:sz="0" w:space="0" w:color="auto"/>
            <w:bottom w:val="none" w:sz="0" w:space="0" w:color="auto"/>
            <w:right w:val="none" w:sz="0" w:space="0" w:color="auto"/>
          </w:divBdr>
          <w:divsChild>
            <w:div w:id="434325533">
              <w:marLeft w:val="0"/>
              <w:marRight w:val="0"/>
              <w:marTop w:val="0"/>
              <w:marBottom w:val="0"/>
              <w:divBdr>
                <w:top w:val="none" w:sz="0" w:space="0" w:color="auto"/>
                <w:left w:val="none" w:sz="0" w:space="0" w:color="auto"/>
                <w:bottom w:val="none" w:sz="0" w:space="0" w:color="auto"/>
                <w:right w:val="none" w:sz="0" w:space="0" w:color="auto"/>
              </w:divBdr>
              <w:divsChild>
                <w:div w:id="75740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82588">
          <w:marLeft w:val="0"/>
          <w:marRight w:val="0"/>
          <w:marTop w:val="0"/>
          <w:marBottom w:val="0"/>
          <w:divBdr>
            <w:top w:val="none" w:sz="0" w:space="0" w:color="auto"/>
            <w:left w:val="none" w:sz="0" w:space="0" w:color="auto"/>
            <w:bottom w:val="none" w:sz="0" w:space="0" w:color="auto"/>
            <w:right w:val="none" w:sz="0" w:space="0" w:color="auto"/>
          </w:divBdr>
          <w:divsChild>
            <w:div w:id="2087262908">
              <w:marLeft w:val="0"/>
              <w:marRight w:val="0"/>
              <w:marTop w:val="0"/>
              <w:marBottom w:val="0"/>
              <w:divBdr>
                <w:top w:val="none" w:sz="0" w:space="0" w:color="auto"/>
                <w:left w:val="none" w:sz="0" w:space="0" w:color="auto"/>
                <w:bottom w:val="none" w:sz="0" w:space="0" w:color="auto"/>
                <w:right w:val="none" w:sz="0" w:space="0" w:color="auto"/>
              </w:divBdr>
              <w:divsChild>
                <w:div w:id="101399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45567">
          <w:marLeft w:val="0"/>
          <w:marRight w:val="0"/>
          <w:marTop w:val="0"/>
          <w:marBottom w:val="0"/>
          <w:divBdr>
            <w:top w:val="none" w:sz="0" w:space="0" w:color="auto"/>
            <w:left w:val="none" w:sz="0" w:space="0" w:color="auto"/>
            <w:bottom w:val="none" w:sz="0" w:space="0" w:color="auto"/>
            <w:right w:val="none" w:sz="0" w:space="0" w:color="auto"/>
          </w:divBdr>
          <w:divsChild>
            <w:div w:id="196356831">
              <w:marLeft w:val="0"/>
              <w:marRight w:val="0"/>
              <w:marTop w:val="0"/>
              <w:marBottom w:val="0"/>
              <w:divBdr>
                <w:top w:val="none" w:sz="0" w:space="0" w:color="auto"/>
                <w:left w:val="none" w:sz="0" w:space="0" w:color="auto"/>
                <w:bottom w:val="none" w:sz="0" w:space="0" w:color="auto"/>
                <w:right w:val="none" w:sz="0" w:space="0" w:color="auto"/>
              </w:divBdr>
              <w:divsChild>
                <w:div w:id="152150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7632">
          <w:marLeft w:val="0"/>
          <w:marRight w:val="0"/>
          <w:marTop w:val="0"/>
          <w:marBottom w:val="0"/>
          <w:divBdr>
            <w:top w:val="none" w:sz="0" w:space="0" w:color="auto"/>
            <w:left w:val="none" w:sz="0" w:space="0" w:color="auto"/>
            <w:bottom w:val="none" w:sz="0" w:space="0" w:color="auto"/>
            <w:right w:val="none" w:sz="0" w:space="0" w:color="auto"/>
          </w:divBdr>
          <w:divsChild>
            <w:div w:id="1115061502">
              <w:marLeft w:val="0"/>
              <w:marRight w:val="0"/>
              <w:marTop w:val="0"/>
              <w:marBottom w:val="0"/>
              <w:divBdr>
                <w:top w:val="none" w:sz="0" w:space="0" w:color="auto"/>
                <w:left w:val="none" w:sz="0" w:space="0" w:color="auto"/>
                <w:bottom w:val="none" w:sz="0" w:space="0" w:color="auto"/>
                <w:right w:val="none" w:sz="0" w:space="0" w:color="auto"/>
              </w:divBdr>
              <w:divsChild>
                <w:div w:id="679089663">
                  <w:marLeft w:val="0"/>
                  <w:marRight w:val="0"/>
                  <w:marTop w:val="0"/>
                  <w:marBottom w:val="0"/>
                  <w:divBdr>
                    <w:top w:val="none" w:sz="0" w:space="0" w:color="auto"/>
                    <w:left w:val="none" w:sz="0" w:space="0" w:color="auto"/>
                    <w:bottom w:val="none" w:sz="0" w:space="0" w:color="auto"/>
                    <w:right w:val="none" w:sz="0" w:space="0" w:color="auto"/>
                  </w:divBdr>
                </w:div>
                <w:div w:id="165159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720496">
          <w:marLeft w:val="0"/>
          <w:marRight w:val="0"/>
          <w:marTop w:val="0"/>
          <w:marBottom w:val="0"/>
          <w:divBdr>
            <w:top w:val="none" w:sz="0" w:space="0" w:color="auto"/>
            <w:left w:val="none" w:sz="0" w:space="0" w:color="auto"/>
            <w:bottom w:val="none" w:sz="0" w:space="0" w:color="auto"/>
            <w:right w:val="none" w:sz="0" w:space="0" w:color="auto"/>
          </w:divBdr>
          <w:divsChild>
            <w:div w:id="1599290917">
              <w:marLeft w:val="0"/>
              <w:marRight w:val="0"/>
              <w:marTop w:val="0"/>
              <w:marBottom w:val="0"/>
              <w:divBdr>
                <w:top w:val="none" w:sz="0" w:space="0" w:color="auto"/>
                <w:left w:val="none" w:sz="0" w:space="0" w:color="auto"/>
                <w:bottom w:val="none" w:sz="0" w:space="0" w:color="auto"/>
                <w:right w:val="none" w:sz="0" w:space="0" w:color="auto"/>
              </w:divBdr>
              <w:divsChild>
                <w:div w:id="116624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963921">
          <w:marLeft w:val="0"/>
          <w:marRight w:val="0"/>
          <w:marTop w:val="0"/>
          <w:marBottom w:val="0"/>
          <w:divBdr>
            <w:top w:val="none" w:sz="0" w:space="0" w:color="auto"/>
            <w:left w:val="none" w:sz="0" w:space="0" w:color="auto"/>
            <w:bottom w:val="none" w:sz="0" w:space="0" w:color="auto"/>
            <w:right w:val="none" w:sz="0" w:space="0" w:color="auto"/>
          </w:divBdr>
          <w:divsChild>
            <w:div w:id="29689514">
              <w:marLeft w:val="0"/>
              <w:marRight w:val="0"/>
              <w:marTop w:val="0"/>
              <w:marBottom w:val="0"/>
              <w:divBdr>
                <w:top w:val="none" w:sz="0" w:space="0" w:color="auto"/>
                <w:left w:val="none" w:sz="0" w:space="0" w:color="auto"/>
                <w:bottom w:val="none" w:sz="0" w:space="0" w:color="auto"/>
                <w:right w:val="none" w:sz="0" w:space="0" w:color="auto"/>
              </w:divBdr>
              <w:divsChild>
                <w:div w:id="6403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98139">
          <w:marLeft w:val="0"/>
          <w:marRight w:val="0"/>
          <w:marTop w:val="0"/>
          <w:marBottom w:val="0"/>
          <w:divBdr>
            <w:top w:val="none" w:sz="0" w:space="0" w:color="auto"/>
            <w:left w:val="none" w:sz="0" w:space="0" w:color="auto"/>
            <w:bottom w:val="none" w:sz="0" w:space="0" w:color="auto"/>
            <w:right w:val="none" w:sz="0" w:space="0" w:color="auto"/>
          </w:divBdr>
          <w:divsChild>
            <w:div w:id="1870947286">
              <w:marLeft w:val="0"/>
              <w:marRight w:val="0"/>
              <w:marTop w:val="0"/>
              <w:marBottom w:val="0"/>
              <w:divBdr>
                <w:top w:val="none" w:sz="0" w:space="0" w:color="auto"/>
                <w:left w:val="none" w:sz="0" w:space="0" w:color="auto"/>
                <w:bottom w:val="none" w:sz="0" w:space="0" w:color="auto"/>
                <w:right w:val="none" w:sz="0" w:space="0" w:color="auto"/>
              </w:divBdr>
              <w:divsChild>
                <w:div w:id="201996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51859">
          <w:marLeft w:val="0"/>
          <w:marRight w:val="0"/>
          <w:marTop w:val="0"/>
          <w:marBottom w:val="0"/>
          <w:divBdr>
            <w:top w:val="none" w:sz="0" w:space="0" w:color="auto"/>
            <w:left w:val="none" w:sz="0" w:space="0" w:color="auto"/>
            <w:bottom w:val="none" w:sz="0" w:space="0" w:color="auto"/>
            <w:right w:val="none" w:sz="0" w:space="0" w:color="auto"/>
          </w:divBdr>
          <w:divsChild>
            <w:div w:id="1069112705">
              <w:marLeft w:val="0"/>
              <w:marRight w:val="0"/>
              <w:marTop w:val="0"/>
              <w:marBottom w:val="0"/>
              <w:divBdr>
                <w:top w:val="none" w:sz="0" w:space="0" w:color="auto"/>
                <w:left w:val="none" w:sz="0" w:space="0" w:color="auto"/>
                <w:bottom w:val="none" w:sz="0" w:space="0" w:color="auto"/>
                <w:right w:val="none" w:sz="0" w:space="0" w:color="auto"/>
              </w:divBdr>
              <w:divsChild>
                <w:div w:id="192664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341646">
          <w:marLeft w:val="0"/>
          <w:marRight w:val="0"/>
          <w:marTop w:val="0"/>
          <w:marBottom w:val="0"/>
          <w:divBdr>
            <w:top w:val="none" w:sz="0" w:space="0" w:color="auto"/>
            <w:left w:val="none" w:sz="0" w:space="0" w:color="auto"/>
            <w:bottom w:val="none" w:sz="0" w:space="0" w:color="auto"/>
            <w:right w:val="none" w:sz="0" w:space="0" w:color="auto"/>
          </w:divBdr>
          <w:divsChild>
            <w:div w:id="1480607133">
              <w:marLeft w:val="0"/>
              <w:marRight w:val="0"/>
              <w:marTop w:val="0"/>
              <w:marBottom w:val="0"/>
              <w:divBdr>
                <w:top w:val="none" w:sz="0" w:space="0" w:color="auto"/>
                <w:left w:val="none" w:sz="0" w:space="0" w:color="auto"/>
                <w:bottom w:val="none" w:sz="0" w:space="0" w:color="auto"/>
                <w:right w:val="none" w:sz="0" w:space="0" w:color="auto"/>
              </w:divBdr>
              <w:divsChild>
                <w:div w:id="169321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71168">
          <w:marLeft w:val="0"/>
          <w:marRight w:val="0"/>
          <w:marTop w:val="0"/>
          <w:marBottom w:val="0"/>
          <w:divBdr>
            <w:top w:val="none" w:sz="0" w:space="0" w:color="auto"/>
            <w:left w:val="none" w:sz="0" w:space="0" w:color="auto"/>
            <w:bottom w:val="none" w:sz="0" w:space="0" w:color="auto"/>
            <w:right w:val="none" w:sz="0" w:space="0" w:color="auto"/>
          </w:divBdr>
          <w:divsChild>
            <w:div w:id="1628927643">
              <w:marLeft w:val="0"/>
              <w:marRight w:val="0"/>
              <w:marTop w:val="0"/>
              <w:marBottom w:val="0"/>
              <w:divBdr>
                <w:top w:val="none" w:sz="0" w:space="0" w:color="auto"/>
                <w:left w:val="none" w:sz="0" w:space="0" w:color="auto"/>
                <w:bottom w:val="none" w:sz="0" w:space="0" w:color="auto"/>
                <w:right w:val="none" w:sz="0" w:space="0" w:color="auto"/>
              </w:divBdr>
              <w:divsChild>
                <w:div w:id="6349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043370">
          <w:marLeft w:val="0"/>
          <w:marRight w:val="0"/>
          <w:marTop w:val="0"/>
          <w:marBottom w:val="0"/>
          <w:divBdr>
            <w:top w:val="none" w:sz="0" w:space="0" w:color="auto"/>
            <w:left w:val="none" w:sz="0" w:space="0" w:color="auto"/>
            <w:bottom w:val="none" w:sz="0" w:space="0" w:color="auto"/>
            <w:right w:val="none" w:sz="0" w:space="0" w:color="auto"/>
          </w:divBdr>
          <w:divsChild>
            <w:div w:id="2140567275">
              <w:marLeft w:val="0"/>
              <w:marRight w:val="0"/>
              <w:marTop w:val="0"/>
              <w:marBottom w:val="0"/>
              <w:divBdr>
                <w:top w:val="none" w:sz="0" w:space="0" w:color="auto"/>
                <w:left w:val="none" w:sz="0" w:space="0" w:color="auto"/>
                <w:bottom w:val="none" w:sz="0" w:space="0" w:color="auto"/>
                <w:right w:val="none" w:sz="0" w:space="0" w:color="auto"/>
              </w:divBdr>
              <w:divsChild>
                <w:div w:id="9187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20320">
          <w:marLeft w:val="0"/>
          <w:marRight w:val="0"/>
          <w:marTop w:val="0"/>
          <w:marBottom w:val="0"/>
          <w:divBdr>
            <w:top w:val="none" w:sz="0" w:space="0" w:color="auto"/>
            <w:left w:val="none" w:sz="0" w:space="0" w:color="auto"/>
            <w:bottom w:val="none" w:sz="0" w:space="0" w:color="auto"/>
            <w:right w:val="none" w:sz="0" w:space="0" w:color="auto"/>
          </w:divBdr>
          <w:divsChild>
            <w:div w:id="545606783">
              <w:marLeft w:val="0"/>
              <w:marRight w:val="0"/>
              <w:marTop w:val="0"/>
              <w:marBottom w:val="0"/>
              <w:divBdr>
                <w:top w:val="none" w:sz="0" w:space="0" w:color="auto"/>
                <w:left w:val="none" w:sz="0" w:space="0" w:color="auto"/>
                <w:bottom w:val="none" w:sz="0" w:space="0" w:color="auto"/>
                <w:right w:val="none" w:sz="0" w:space="0" w:color="auto"/>
              </w:divBdr>
              <w:divsChild>
                <w:div w:id="36545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65141">
          <w:marLeft w:val="0"/>
          <w:marRight w:val="0"/>
          <w:marTop w:val="0"/>
          <w:marBottom w:val="0"/>
          <w:divBdr>
            <w:top w:val="none" w:sz="0" w:space="0" w:color="auto"/>
            <w:left w:val="none" w:sz="0" w:space="0" w:color="auto"/>
            <w:bottom w:val="none" w:sz="0" w:space="0" w:color="auto"/>
            <w:right w:val="none" w:sz="0" w:space="0" w:color="auto"/>
          </w:divBdr>
          <w:divsChild>
            <w:div w:id="1572278485">
              <w:marLeft w:val="0"/>
              <w:marRight w:val="0"/>
              <w:marTop w:val="0"/>
              <w:marBottom w:val="0"/>
              <w:divBdr>
                <w:top w:val="none" w:sz="0" w:space="0" w:color="auto"/>
                <w:left w:val="none" w:sz="0" w:space="0" w:color="auto"/>
                <w:bottom w:val="none" w:sz="0" w:space="0" w:color="auto"/>
                <w:right w:val="none" w:sz="0" w:space="0" w:color="auto"/>
              </w:divBdr>
              <w:divsChild>
                <w:div w:id="166547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475766">
          <w:marLeft w:val="0"/>
          <w:marRight w:val="0"/>
          <w:marTop w:val="0"/>
          <w:marBottom w:val="0"/>
          <w:divBdr>
            <w:top w:val="none" w:sz="0" w:space="0" w:color="auto"/>
            <w:left w:val="none" w:sz="0" w:space="0" w:color="auto"/>
            <w:bottom w:val="none" w:sz="0" w:space="0" w:color="auto"/>
            <w:right w:val="none" w:sz="0" w:space="0" w:color="auto"/>
          </w:divBdr>
          <w:divsChild>
            <w:div w:id="771052678">
              <w:marLeft w:val="0"/>
              <w:marRight w:val="0"/>
              <w:marTop w:val="0"/>
              <w:marBottom w:val="0"/>
              <w:divBdr>
                <w:top w:val="none" w:sz="0" w:space="0" w:color="auto"/>
                <w:left w:val="none" w:sz="0" w:space="0" w:color="auto"/>
                <w:bottom w:val="none" w:sz="0" w:space="0" w:color="auto"/>
                <w:right w:val="none" w:sz="0" w:space="0" w:color="auto"/>
              </w:divBdr>
              <w:divsChild>
                <w:div w:id="13483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515983">
          <w:marLeft w:val="0"/>
          <w:marRight w:val="0"/>
          <w:marTop w:val="0"/>
          <w:marBottom w:val="0"/>
          <w:divBdr>
            <w:top w:val="none" w:sz="0" w:space="0" w:color="auto"/>
            <w:left w:val="none" w:sz="0" w:space="0" w:color="auto"/>
            <w:bottom w:val="none" w:sz="0" w:space="0" w:color="auto"/>
            <w:right w:val="none" w:sz="0" w:space="0" w:color="auto"/>
          </w:divBdr>
          <w:divsChild>
            <w:div w:id="268587112">
              <w:marLeft w:val="0"/>
              <w:marRight w:val="0"/>
              <w:marTop w:val="0"/>
              <w:marBottom w:val="0"/>
              <w:divBdr>
                <w:top w:val="none" w:sz="0" w:space="0" w:color="auto"/>
                <w:left w:val="none" w:sz="0" w:space="0" w:color="auto"/>
                <w:bottom w:val="none" w:sz="0" w:space="0" w:color="auto"/>
                <w:right w:val="none" w:sz="0" w:space="0" w:color="auto"/>
              </w:divBdr>
              <w:divsChild>
                <w:div w:id="119434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05569">
          <w:marLeft w:val="0"/>
          <w:marRight w:val="0"/>
          <w:marTop w:val="0"/>
          <w:marBottom w:val="0"/>
          <w:divBdr>
            <w:top w:val="none" w:sz="0" w:space="0" w:color="auto"/>
            <w:left w:val="none" w:sz="0" w:space="0" w:color="auto"/>
            <w:bottom w:val="none" w:sz="0" w:space="0" w:color="auto"/>
            <w:right w:val="none" w:sz="0" w:space="0" w:color="auto"/>
          </w:divBdr>
          <w:divsChild>
            <w:div w:id="1616327202">
              <w:marLeft w:val="0"/>
              <w:marRight w:val="0"/>
              <w:marTop w:val="0"/>
              <w:marBottom w:val="0"/>
              <w:divBdr>
                <w:top w:val="none" w:sz="0" w:space="0" w:color="auto"/>
                <w:left w:val="none" w:sz="0" w:space="0" w:color="auto"/>
                <w:bottom w:val="none" w:sz="0" w:space="0" w:color="auto"/>
                <w:right w:val="none" w:sz="0" w:space="0" w:color="auto"/>
              </w:divBdr>
              <w:divsChild>
                <w:div w:id="175789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335322">
          <w:marLeft w:val="0"/>
          <w:marRight w:val="0"/>
          <w:marTop w:val="0"/>
          <w:marBottom w:val="0"/>
          <w:divBdr>
            <w:top w:val="none" w:sz="0" w:space="0" w:color="auto"/>
            <w:left w:val="none" w:sz="0" w:space="0" w:color="auto"/>
            <w:bottom w:val="none" w:sz="0" w:space="0" w:color="auto"/>
            <w:right w:val="none" w:sz="0" w:space="0" w:color="auto"/>
          </w:divBdr>
          <w:divsChild>
            <w:div w:id="468942492">
              <w:marLeft w:val="0"/>
              <w:marRight w:val="0"/>
              <w:marTop w:val="0"/>
              <w:marBottom w:val="0"/>
              <w:divBdr>
                <w:top w:val="none" w:sz="0" w:space="0" w:color="auto"/>
                <w:left w:val="none" w:sz="0" w:space="0" w:color="auto"/>
                <w:bottom w:val="none" w:sz="0" w:space="0" w:color="auto"/>
                <w:right w:val="none" w:sz="0" w:space="0" w:color="auto"/>
              </w:divBdr>
              <w:divsChild>
                <w:div w:id="6322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92642">
          <w:marLeft w:val="0"/>
          <w:marRight w:val="0"/>
          <w:marTop w:val="0"/>
          <w:marBottom w:val="0"/>
          <w:divBdr>
            <w:top w:val="none" w:sz="0" w:space="0" w:color="auto"/>
            <w:left w:val="none" w:sz="0" w:space="0" w:color="auto"/>
            <w:bottom w:val="none" w:sz="0" w:space="0" w:color="auto"/>
            <w:right w:val="none" w:sz="0" w:space="0" w:color="auto"/>
          </w:divBdr>
          <w:divsChild>
            <w:div w:id="1813517112">
              <w:marLeft w:val="0"/>
              <w:marRight w:val="0"/>
              <w:marTop w:val="0"/>
              <w:marBottom w:val="0"/>
              <w:divBdr>
                <w:top w:val="none" w:sz="0" w:space="0" w:color="auto"/>
                <w:left w:val="none" w:sz="0" w:space="0" w:color="auto"/>
                <w:bottom w:val="none" w:sz="0" w:space="0" w:color="auto"/>
                <w:right w:val="none" w:sz="0" w:space="0" w:color="auto"/>
              </w:divBdr>
              <w:divsChild>
                <w:div w:id="8830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14045">
          <w:marLeft w:val="0"/>
          <w:marRight w:val="0"/>
          <w:marTop w:val="0"/>
          <w:marBottom w:val="0"/>
          <w:divBdr>
            <w:top w:val="none" w:sz="0" w:space="0" w:color="auto"/>
            <w:left w:val="none" w:sz="0" w:space="0" w:color="auto"/>
            <w:bottom w:val="none" w:sz="0" w:space="0" w:color="auto"/>
            <w:right w:val="none" w:sz="0" w:space="0" w:color="auto"/>
          </w:divBdr>
          <w:divsChild>
            <w:div w:id="1705251380">
              <w:marLeft w:val="0"/>
              <w:marRight w:val="0"/>
              <w:marTop w:val="0"/>
              <w:marBottom w:val="0"/>
              <w:divBdr>
                <w:top w:val="none" w:sz="0" w:space="0" w:color="auto"/>
                <w:left w:val="none" w:sz="0" w:space="0" w:color="auto"/>
                <w:bottom w:val="none" w:sz="0" w:space="0" w:color="auto"/>
                <w:right w:val="none" w:sz="0" w:space="0" w:color="auto"/>
              </w:divBdr>
              <w:divsChild>
                <w:div w:id="107297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54947">
          <w:marLeft w:val="0"/>
          <w:marRight w:val="0"/>
          <w:marTop w:val="0"/>
          <w:marBottom w:val="0"/>
          <w:divBdr>
            <w:top w:val="none" w:sz="0" w:space="0" w:color="auto"/>
            <w:left w:val="none" w:sz="0" w:space="0" w:color="auto"/>
            <w:bottom w:val="none" w:sz="0" w:space="0" w:color="auto"/>
            <w:right w:val="none" w:sz="0" w:space="0" w:color="auto"/>
          </w:divBdr>
          <w:divsChild>
            <w:div w:id="1345591907">
              <w:marLeft w:val="0"/>
              <w:marRight w:val="0"/>
              <w:marTop w:val="0"/>
              <w:marBottom w:val="0"/>
              <w:divBdr>
                <w:top w:val="none" w:sz="0" w:space="0" w:color="auto"/>
                <w:left w:val="none" w:sz="0" w:space="0" w:color="auto"/>
                <w:bottom w:val="none" w:sz="0" w:space="0" w:color="auto"/>
                <w:right w:val="none" w:sz="0" w:space="0" w:color="auto"/>
              </w:divBdr>
              <w:divsChild>
                <w:div w:id="199144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08002">
          <w:marLeft w:val="0"/>
          <w:marRight w:val="0"/>
          <w:marTop w:val="0"/>
          <w:marBottom w:val="0"/>
          <w:divBdr>
            <w:top w:val="none" w:sz="0" w:space="0" w:color="auto"/>
            <w:left w:val="none" w:sz="0" w:space="0" w:color="auto"/>
            <w:bottom w:val="none" w:sz="0" w:space="0" w:color="auto"/>
            <w:right w:val="none" w:sz="0" w:space="0" w:color="auto"/>
          </w:divBdr>
          <w:divsChild>
            <w:div w:id="1405835196">
              <w:marLeft w:val="0"/>
              <w:marRight w:val="0"/>
              <w:marTop w:val="0"/>
              <w:marBottom w:val="0"/>
              <w:divBdr>
                <w:top w:val="none" w:sz="0" w:space="0" w:color="auto"/>
                <w:left w:val="none" w:sz="0" w:space="0" w:color="auto"/>
                <w:bottom w:val="none" w:sz="0" w:space="0" w:color="auto"/>
                <w:right w:val="none" w:sz="0" w:space="0" w:color="auto"/>
              </w:divBdr>
              <w:divsChild>
                <w:div w:id="131802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764799">
          <w:marLeft w:val="0"/>
          <w:marRight w:val="0"/>
          <w:marTop w:val="0"/>
          <w:marBottom w:val="0"/>
          <w:divBdr>
            <w:top w:val="none" w:sz="0" w:space="0" w:color="auto"/>
            <w:left w:val="none" w:sz="0" w:space="0" w:color="auto"/>
            <w:bottom w:val="none" w:sz="0" w:space="0" w:color="auto"/>
            <w:right w:val="none" w:sz="0" w:space="0" w:color="auto"/>
          </w:divBdr>
          <w:divsChild>
            <w:div w:id="1833907327">
              <w:marLeft w:val="0"/>
              <w:marRight w:val="0"/>
              <w:marTop w:val="0"/>
              <w:marBottom w:val="0"/>
              <w:divBdr>
                <w:top w:val="none" w:sz="0" w:space="0" w:color="auto"/>
                <w:left w:val="none" w:sz="0" w:space="0" w:color="auto"/>
                <w:bottom w:val="none" w:sz="0" w:space="0" w:color="auto"/>
                <w:right w:val="none" w:sz="0" w:space="0" w:color="auto"/>
              </w:divBdr>
              <w:divsChild>
                <w:div w:id="904993346">
                  <w:marLeft w:val="0"/>
                  <w:marRight w:val="0"/>
                  <w:marTop w:val="0"/>
                  <w:marBottom w:val="0"/>
                  <w:divBdr>
                    <w:top w:val="none" w:sz="0" w:space="0" w:color="auto"/>
                    <w:left w:val="none" w:sz="0" w:space="0" w:color="auto"/>
                    <w:bottom w:val="none" w:sz="0" w:space="0" w:color="auto"/>
                    <w:right w:val="none" w:sz="0" w:space="0" w:color="auto"/>
                  </w:divBdr>
                </w:div>
                <w:div w:id="190179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339411">
      <w:bodyDiv w:val="1"/>
      <w:marLeft w:val="0"/>
      <w:marRight w:val="0"/>
      <w:marTop w:val="0"/>
      <w:marBottom w:val="0"/>
      <w:divBdr>
        <w:top w:val="none" w:sz="0" w:space="0" w:color="auto"/>
        <w:left w:val="none" w:sz="0" w:space="0" w:color="auto"/>
        <w:bottom w:val="none" w:sz="0" w:space="0" w:color="auto"/>
        <w:right w:val="none" w:sz="0" w:space="0" w:color="auto"/>
      </w:divBdr>
    </w:div>
    <w:div w:id="303894147">
      <w:bodyDiv w:val="1"/>
      <w:marLeft w:val="0"/>
      <w:marRight w:val="0"/>
      <w:marTop w:val="0"/>
      <w:marBottom w:val="0"/>
      <w:divBdr>
        <w:top w:val="none" w:sz="0" w:space="0" w:color="auto"/>
        <w:left w:val="none" w:sz="0" w:space="0" w:color="auto"/>
        <w:bottom w:val="none" w:sz="0" w:space="0" w:color="auto"/>
        <w:right w:val="none" w:sz="0" w:space="0" w:color="auto"/>
      </w:divBdr>
    </w:div>
    <w:div w:id="378282215">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17168265">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493689899">
      <w:bodyDiv w:val="1"/>
      <w:marLeft w:val="0"/>
      <w:marRight w:val="0"/>
      <w:marTop w:val="0"/>
      <w:marBottom w:val="0"/>
      <w:divBdr>
        <w:top w:val="none" w:sz="0" w:space="0" w:color="auto"/>
        <w:left w:val="none" w:sz="0" w:space="0" w:color="auto"/>
        <w:bottom w:val="none" w:sz="0" w:space="0" w:color="auto"/>
        <w:right w:val="none" w:sz="0" w:space="0" w:color="auto"/>
      </w:divBdr>
    </w:div>
    <w:div w:id="500319740">
      <w:bodyDiv w:val="1"/>
      <w:marLeft w:val="0"/>
      <w:marRight w:val="0"/>
      <w:marTop w:val="0"/>
      <w:marBottom w:val="0"/>
      <w:divBdr>
        <w:top w:val="none" w:sz="0" w:space="0" w:color="auto"/>
        <w:left w:val="none" w:sz="0" w:space="0" w:color="auto"/>
        <w:bottom w:val="none" w:sz="0" w:space="0" w:color="auto"/>
        <w:right w:val="none" w:sz="0" w:space="0" w:color="auto"/>
      </w:divBdr>
    </w:div>
    <w:div w:id="508059141">
      <w:bodyDiv w:val="1"/>
      <w:marLeft w:val="0"/>
      <w:marRight w:val="0"/>
      <w:marTop w:val="0"/>
      <w:marBottom w:val="0"/>
      <w:divBdr>
        <w:top w:val="none" w:sz="0" w:space="0" w:color="auto"/>
        <w:left w:val="none" w:sz="0" w:space="0" w:color="auto"/>
        <w:bottom w:val="none" w:sz="0" w:space="0" w:color="auto"/>
        <w:right w:val="none" w:sz="0" w:space="0" w:color="auto"/>
      </w:divBdr>
    </w:div>
    <w:div w:id="531773961">
      <w:bodyDiv w:val="1"/>
      <w:marLeft w:val="0"/>
      <w:marRight w:val="0"/>
      <w:marTop w:val="0"/>
      <w:marBottom w:val="0"/>
      <w:divBdr>
        <w:top w:val="none" w:sz="0" w:space="0" w:color="auto"/>
        <w:left w:val="none" w:sz="0" w:space="0" w:color="auto"/>
        <w:bottom w:val="none" w:sz="0" w:space="0" w:color="auto"/>
        <w:right w:val="none" w:sz="0" w:space="0" w:color="auto"/>
      </w:divBdr>
    </w:div>
    <w:div w:id="590898121">
      <w:bodyDiv w:val="1"/>
      <w:marLeft w:val="0"/>
      <w:marRight w:val="0"/>
      <w:marTop w:val="0"/>
      <w:marBottom w:val="0"/>
      <w:divBdr>
        <w:top w:val="none" w:sz="0" w:space="0" w:color="auto"/>
        <w:left w:val="none" w:sz="0" w:space="0" w:color="auto"/>
        <w:bottom w:val="none" w:sz="0" w:space="0" w:color="auto"/>
        <w:right w:val="none" w:sz="0" w:space="0" w:color="auto"/>
      </w:divBdr>
    </w:div>
    <w:div w:id="617370598">
      <w:bodyDiv w:val="1"/>
      <w:marLeft w:val="0"/>
      <w:marRight w:val="0"/>
      <w:marTop w:val="0"/>
      <w:marBottom w:val="0"/>
      <w:divBdr>
        <w:top w:val="none" w:sz="0" w:space="0" w:color="auto"/>
        <w:left w:val="none" w:sz="0" w:space="0" w:color="auto"/>
        <w:bottom w:val="none" w:sz="0" w:space="0" w:color="auto"/>
        <w:right w:val="none" w:sz="0" w:space="0" w:color="auto"/>
      </w:divBdr>
    </w:div>
    <w:div w:id="626471654">
      <w:bodyDiv w:val="1"/>
      <w:marLeft w:val="0"/>
      <w:marRight w:val="0"/>
      <w:marTop w:val="0"/>
      <w:marBottom w:val="0"/>
      <w:divBdr>
        <w:top w:val="none" w:sz="0" w:space="0" w:color="auto"/>
        <w:left w:val="none" w:sz="0" w:space="0" w:color="auto"/>
        <w:bottom w:val="none" w:sz="0" w:space="0" w:color="auto"/>
        <w:right w:val="none" w:sz="0" w:space="0" w:color="auto"/>
      </w:divBdr>
    </w:div>
    <w:div w:id="664741340">
      <w:bodyDiv w:val="1"/>
      <w:marLeft w:val="0"/>
      <w:marRight w:val="0"/>
      <w:marTop w:val="0"/>
      <w:marBottom w:val="0"/>
      <w:divBdr>
        <w:top w:val="none" w:sz="0" w:space="0" w:color="auto"/>
        <w:left w:val="none" w:sz="0" w:space="0" w:color="auto"/>
        <w:bottom w:val="none" w:sz="0" w:space="0" w:color="auto"/>
        <w:right w:val="none" w:sz="0" w:space="0" w:color="auto"/>
      </w:divBdr>
    </w:div>
    <w:div w:id="678846574">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42138930">
      <w:bodyDiv w:val="1"/>
      <w:marLeft w:val="0"/>
      <w:marRight w:val="0"/>
      <w:marTop w:val="0"/>
      <w:marBottom w:val="0"/>
      <w:divBdr>
        <w:top w:val="none" w:sz="0" w:space="0" w:color="auto"/>
        <w:left w:val="none" w:sz="0" w:space="0" w:color="auto"/>
        <w:bottom w:val="none" w:sz="0" w:space="0" w:color="auto"/>
        <w:right w:val="none" w:sz="0" w:space="0" w:color="auto"/>
      </w:divBdr>
    </w:div>
    <w:div w:id="848060547">
      <w:bodyDiv w:val="1"/>
      <w:marLeft w:val="0"/>
      <w:marRight w:val="0"/>
      <w:marTop w:val="0"/>
      <w:marBottom w:val="0"/>
      <w:divBdr>
        <w:top w:val="none" w:sz="0" w:space="0" w:color="auto"/>
        <w:left w:val="none" w:sz="0" w:space="0" w:color="auto"/>
        <w:bottom w:val="none" w:sz="0" w:space="0" w:color="auto"/>
        <w:right w:val="none" w:sz="0" w:space="0" w:color="auto"/>
      </w:divBdr>
    </w:div>
    <w:div w:id="950939749">
      <w:bodyDiv w:val="1"/>
      <w:marLeft w:val="0"/>
      <w:marRight w:val="0"/>
      <w:marTop w:val="0"/>
      <w:marBottom w:val="0"/>
      <w:divBdr>
        <w:top w:val="none" w:sz="0" w:space="0" w:color="auto"/>
        <w:left w:val="none" w:sz="0" w:space="0" w:color="auto"/>
        <w:bottom w:val="none" w:sz="0" w:space="0" w:color="auto"/>
        <w:right w:val="none" w:sz="0" w:space="0" w:color="auto"/>
      </w:divBdr>
    </w:div>
    <w:div w:id="988942132">
      <w:bodyDiv w:val="1"/>
      <w:marLeft w:val="0"/>
      <w:marRight w:val="0"/>
      <w:marTop w:val="0"/>
      <w:marBottom w:val="0"/>
      <w:divBdr>
        <w:top w:val="none" w:sz="0" w:space="0" w:color="auto"/>
        <w:left w:val="none" w:sz="0" w:space="0" w:color="auto"/>
        <w:bottom w:val="none" w:sz="0" w:space="0" w:color="auto"/>
        <w:right w:val="none" w:sz="0" w:space="0" w:color="auto"/>
      </w:divBdr>
    </w:div>
    <w:div w:id="1045833430">
      <w:bodyDiv w:val="1"/>
      <w:marLeft w:val="0"/>
      <w:marRight w:val="0"/>
      <w:marTop w:val="0"/>
      <w:marBottom w:val="0"/>
      <w:divBdr>
        <w:top w:val="none" w:sz="0" w:space="0" w:color="auto"/>
        <w:left w:val="none" w:sz="0" w:space="0" w:color="auto"/>
        <w:bottom w:val="none" w:sz="0" w:space="0" w:color="auto"/>
        <w:right w:val="none" w:sz="0" w:space="0" w:color="auto"/>
      </w:divBdr>
    </w:div>
    <w:div w:id="1147825119">
      <w:bodyDiv w:val="1"/>
      <w:marLeft w:val="0"/>
      <w:marRight w:val="0"/>
      <w:marTop w:val="0"/>
      <w:marBottom w:val="0"/>
      <w:divBdr>
        <w:top w:val="none" w:sz="0" w:space="0" w:color="auto"/>
        <w:left w:val="none" w:sz="0" w:space="0" w:color="auto"/>
        <w:bottom w:val="none" w:sz="0" w:space="0" w:color="auto"/>
        <w:right w:val="none" w:sz="0" w:space="0" w:color="auto"/>
      </w:divBdr>
    </w:div>
    <w:div w:id="1196307703">
      <w:bodyDiv w:val="1"/>
      <w:marLeft w:val="0"/>
      <w:marRight w:val="0"/>
      <w:marTop w:val="0"/>
      <w:marBottom w:val="0"/>
      <w:divBdr>
        <w:top w:val="none" w:sz="0" w:space="0" w:color="auto"/>
        <w:left w:val="none" w:sz="0" w:space="0" w:color="auto"/>
        <w:bottom w:val="none" w:sz="0" w:space="0" w:color="auto"/>
        <w:right w:val="none" w:sz="0" w:space="0" w:color="auto"/>
      </w:divBdr>
    </w:div>
    <w:div w:id="1270510957">
      <w:bodyDiv w:val="1"/>
      <w:marLeft w:val="0"/>
      <w:marRight w:val="0"/>
      <w:marTop w:val="0"/>
      <w:marBottom w:val="0"/>
      <w:divBdr>
        <w:top w:val="none" w:sz="0" w:space="0" w:color="auto"/>
        <w:left w:val="none" w:sz="0" w:space="0" w:color="auto"/>
        <w:bottom w:val="none" w:sz="0" w:space="0" w:color="auto"/>
        <w:right w:val="none" w:sz="0" w:space="0" w:color="auto"/>
      </w:divBdr>
    </w:div>
    <w:div w:id="1354185501">
      <w:bodyDiv w:val="1"/>
      <w:marLeft w:val="0"/>
      <w:marRight w:val="0"/>
      <w:marTop w:val="0"/>
      <w:marBottom w:val="0"/>
      <w:divBdr>
        <w:top w:val="none" w:sz="0" w:space="0" w:color="auto"/>
        <w:left w:val="none" w:sz="0" w:space="0" w:color="auto"/>
        <w:bottom w:val="none" w:sz="0" w:space="0" w:color="auto"/>
        <w:right w:val="none" w:sz="0" w:space="0" w:color="auto"/>
      </w:divBdr>
    </w:div>
    <w:div w:id="1434010723">
      <w:bodyDiv w:val="1"/>
      <w:marLeft w:val="0"/>
      <w:marRight w:val="0"/>
      <w:marTop w:val="0"/>
      <w:marBottom w:val="0"/>
      <w:divBdr>
        <w:top w:val="none" w:sz="0" w:space="0" w:color="auto"/>
        <w:left w:val="none" w:sz="0" w:space="0" w:color="auto"/>
        <w:bottom w:val="none" w:sz="0" w:space="0" w:color="auto"/>
        <w:right w:val="none" w:sz="0" w:space="0" w:color="auto"/>
      </w:divBdr>
    </w:div>
    <w:div w:id="1450969813">
      <w:bodyDiv w:val="1"/>
      <w:marLeft w:val="0"/>
      <w:marRight w:val="0"/>
      <w:marTop w:val="0"/>
      <w:marBottom w:val="0"/>
      <w:divBdr>
        <w:top w:val="none" w:sz="0" w:space="0" w:color="auto"/>
        <w:left w:val="none" w:sz="0" w:space="0" w:color="auto"/>
        <w:bottom w:val="none" w:sz="0" w:space="0" w:color="auto"/>
        <w:right w:val="none" w:sz="0" w:space="0" w:color="auto"/>
      </w:divBdr>
      <w:divsChild>
        <w:div w:id="94205234">
          <w:marLeft w:val="0"/>
          <w:marRight w:val="0"/>
          <w:marTop w:val="0"/>
          <w:marBottom w:val="0"/>
          <w:divBdr>
            <w:top w:val="none" w:sz="0" w:space="0" w:color="auto"/>
            <w:left w:val="none" w:sz="0" w:space="0" w:color="auto"/>
            <w:bottom w:val="none" w:sz="0" w:space="0" w:color="auto"/>
            <w:right w:val="none" w:sz="0" w:space="0" w:color="auto"/>
          </w:divBdr>
          <w:divsChild>
            <w:div w:id="1612934065">
              <w:marLeft w:val="0"/>
              <w:marRight w:val="0"/>
              <w:marTop w:val="0"/>
              <w:marBottom w:val="0"/>
              <w:divBdr>
                <w:top w:val="none" w:sz="0" w:space="0" w:color="auto"/>
                <w:left w:val="none" w:sz="0" w:space="0" w:color="auto"/>
                <w:bottom w:val="none" w:sz="0" w:space="0" w:color="auto"/>
                <w:right w:val="none" w:sz="0" w:space="0" w:color="auto"/>
              </w:divBdr>
              <w:divsChild>
                <w:div w:id="41617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7414">
          <w:marLeft w:val="0"/>
          <w:marRight w:val="0"/>
          <w:marTop w:val="0"/>
          <w:marBottom w:val="0"/>
          <w:divBdr>
            <w:top w:val="none" w:sz="0" w:space="0" w:color="auto"/>
            <w:left w:val="none" w:sz="0" w:space="0" w:color="auto"/>
            <w:bottom w:val="none" w:sz="0" w:space="0" w:color="auto"/>
            <w:right w:val="none" w:sz="0" w:space="0" w:color="auto"/>
          </w:divBdr>
          <w:divsChild>
            <w:div w:id="814686994">
              <w:marLeft w:val="0"/>
              <w:marRight w:val="0"/>
              <w:marTop w:val="0"/>
              <w:marBottom w:val="0"/>
              <w:divBdr>
                <w:top w:val="none" w:sz="0" w:space="0" w:color="auto"/>
                <w:left w:val="none" w:sz="0" w:space="0" w:color="auto"/>
                <w:bottom w:val="none" w:sz="0" w:space="0" w:color="auto"/>
                <w:right w:val="none" w:sz="0" w:space="0" w:color="auto"/>
              </w:divBdr>
              <w:divsChild>
                <w:div w:id="123235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7849">
          <w:marLeft w:val="0"/>
          <w:marRight w:val="0"/>
          <w:marTop w:val="0"/>
          <w:marBottom w:val="0"/>
          <w:divBdr>
            <w:top w:val="none" w:sz="0" w:space="0" w:color="auto"/>
            <w:left w:val="none" w:sz="0" w:space="0" w:color="auto"/>
            <w:bottom w:val="none" w:sz="0" w:space="0" w:color="auto"/>
            <w:right w:val="none" w:sz="0" w:space="0" w:color="auto"/>
          </w:divBdr>
          <w:divsChild>
            <w:div w:id="2106262965">
              <w:marLeft w:val="0"/>
              <w:marRight w:val="0"/>
              <w:marTop w:val="0"/>
              <w:marBottom w:val="0"/>
              <w:divBdr>
                <w:top w:val="none" w:sz="0" w:space="0" w:color="auto"/>
                <w:left w:val="none" w:sz="0" w:space="0" w:color="auto"/>
                <w:bottom w:val="none" w:sz="0" w:space="0" w:color="auto"/>
                <w:right w:val="none" w:sz="0" w:space="0" w:color="auto"/>
              </w:divBdr>
              <w:divsChild>
                <w:div w:id="126846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3470">
          <w:marLeft w:val="0"/>
          <w:marRight w:val="0"/>
          <w:marTop w:val="0"/>
          <w:marBottom w:val="0"/>
          <w:divBdr>
            <w:top w:val="none" w:sz="0" w:space="0" w:color="auto"/>
            <w:left w:val="none" w:sz="0" w:space="0" w:color="auto"/>
            <w:bottom w:val="none" w:sz="0" w:space="0" w:color="auto"/>
            <w:right w:val="none" w:sz="0" w:space="0" w:color="auto"/>
          </w:divBdr>
          <w:divsChild>
            <w:div w:id="1067460194">
              <w:marLeft w:val="0"/>
              <w:marRight w:val="0"/>
              <w:marTop w:val="0"/>
              <w:marBottom w:val="0"/>
              <w:divBdr>
                <w:top w:val="none" w:sz="0" w:space="0" w:color="auto"/>
                <w:left w:val="none" w:sz="0" w:space="0" w:color="auto"/>
                <w:bottom w:val="none" w:sz="0" w:space="0" w:color="auto"/>
                <w:right w:val="none" w:sz="0" w:space="0" w:color="auto"/>
              </w:divBdr>
              <w:divsChild>
                <w:div w:id="85708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225">
          <w:marLeft w:val="0"/>
          <w:marRight w:val="0"/>
          <w:marTop w:val="0"/>
          <w:marBottom w:val="0"/>
          <w:divBdr>
            <w:top w:val="none" w:sz="0" w:space="0" w:color="auto"/>
            <w:left w:val="none" w:sz="0" w:space="0" w:color="auto"/>
            <w:bottom w:val="none" w:sz="0" w:space="0" w:color="auto"/>
            <w:right w:val="none" w:sz="0" w:space="0" w:color="auto"/>
          </w:divBdr>
          <w:divsChild>
            <w:div w:id="1092050727">
              <w:marLeft w:val="0"/>
              <w:marRight w:val="0"/>
              <w:marTop w:val="0"/>
              <w:marBottom w:val="0"/>
              <w:divBdr>
                <w:top w:val="none" w:sz="0" w:space="0" w:color="auto"/>
                <w:left w:val="none" w:sz="0" w:space="0" w:color="auto"/>
                <w:bottom w:val="none" w:sz="0" w:space="0" w:color="auto"/>
                <w:right w:val="none" w:sz="0" w:space="0" w:color="auto"/>
              </w:divBdr>
              <w:divsChild>
                <w:div w:id="180913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772">
          <w:marLeft w:val="0"/>
          <w:marRight w:val="0"/>
          <w:marTop w:val="0"/>
          <w:marBottom w:val="0"/>
          <w:divBdr>
            <w:top w:val="none" w:sz="0" w:space="0" w:color="auto"/>
            <w:left w:val="none" w:sz="0" w:space="0" w:color="auto"/>
            <w:bottom w:val="none" w:sz="0" w:space="0" w:color="auto"/>
            <w:right w:val="none" w:sz="0" w:space="0" w:color="auto"/>
          </w:divBdr>
          <w:divsChild>
            <w:div w:id="1340498151">
              <w:marLeft w:val="0"/>
              <w:marRight w:val="0"/>
              <w:marTop w:val="0"/>
              <w:marBottom w:val="0"/>
              <w:divBdr>
                <w:top w:val="none" w:sz="0" w:space="0" w:color="auto"/>
                <w:left w:val="none" w:sz="0" w:space="0" w:color="auto"/>
                <w:bottom w:val="none" w:sz="0" w:space="0" w:color="auto"/>
                <w:right w:val="none" w:sz="0" w:space="0" w:color="auto"/>
              </w:divBdr>
              <w:divsChild>
                <w:div w:id="49233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534036">
          <w:marLeft w:val="0"/>
          <w:marRight w:val="0"/>
          <w:marTop w:val="0"/>
          <w:marBottom w:val="0"/>
          <w:divBdr>
            <w:top w:val="none" w:sz="0" w:space="0" w:color="auto"/>
            <w:left w:val="none" w:sz="0" w:space="0" w:color="auto"/>
            <w:bottom w:val="none" w:sz="0" w:space="0" w:color="auto"/>
            <w:right w:val="none" w:sz="0" w:space="0" w:color="auto"/>
          </w:divBdr>
          <w:divsChild>
            <w:div w:id="1023240280">
              <w:marLeft w:val="0"/>
              <w:marRight w:val="0"/>
              <w:marTop w:val="0"/>
              <w:marBottom w:val="0"/>
              <w:divBdr>
                <w:top w:val="none" w:sz="0" w:space="0" w:color="auto"/>
                <w:left w:val="none" w:sz="0" w:space="0" w:color="auto"/>
                <w:bottom w:val="none" w:sz="0" w:space="0" w:color="auto"/>
                <w:right w:val="none" w:sz="0" w:space="0" w:color="auto"/>
              </w:divBdr>
              <w:divsChild>
                <w:div w:id="13959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633851">
          <w:marLeft w:val="0"/>
          <w:marRight w:val="0"/>
          <w:marTop w:val="0"/>
          <w:marBottom w:val="0"/>
          <w:divBdr>
            <w:top w:val="none" w:sz="0" w:space="0" w:color="auto"/>
            <w:left w:val="none" w:sz="0" w:space="0" w:color="auto"/>
            <w:bottom w:val="none" w:sz="0" w:space="0" w:color="auto"/>
            <w:right w:val="none" w:sz="0" w:space="0" w:color="auto"/>
          </w:divBdr>
          <w:divsChild>
            <w:div w:id="470564802">
              <w:marLeft w:val="0"/>
              <w:marRight w:val="0"/>
              <w:marTop w:val="0"/>
              <w:marBottom w:val="0"/>
              <w:divBdr>
                <w:top w:val="none" w:sz="0" w:space="0" w:color="auto"/>
                <w:left w:val="none" w:sz="0" w:space="0" w:color="auto"/>
                <w:bottom w:val="none" w:sz="0" w:space="0" w:color="auto"/>
                <w:right w:val="none" w:sz="0" w:space="0" w:color="auto"/>
              </w:divBdr>
              <w:divsChild>
                <w:div w:id="179956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807360">
          <w:marLeft w:val="0"/>
          <w:marRight w:val="0"/>
          <w:marTop w:val="0"/>
          <w:marBottom w:val="0"/>
          <w:divBdr>
            <w:top w:val="none" w:sz="0" w:space="0" w:color="auto"/>
            <w:left w:val="none" w:sz="0" w:space="0" w:color="auto"/>
            <w:bottom w:val="none" w:sz="0" w:space="0" w:color="auto"/>
            <w:right w:val="none" w:sz="0" w:space="0" w:color="auto"/>
          </w:divBdr>
          <w:divsChild>
            <w:div w:id="1393847651">
              <w:marLeft w:val="0"/>
              <w:marRight w:val="0"/>
              <w:marTop w:val="0"/>
              <w:marBottom w:val="0"/>
              <w:divBdr>
                <w:top w:val="none" w:sz="0" w:space="0" w:color="auto"/>
                <w:left w:val="none" w:sz="0" w:space="0" w:color="auto"/>
                <w:bottom w:val="none" w:sz="0" w:space="0" w:color="auto"/>
                <w:right w:val="none" w:sz="0" w:space="0" w:color="auto"/>
              </w:divBdr>
              <w:divsChild>
                <w:div w:id="196603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568776">
          <w:marLeft w:val="0"/>
          <w:marRight w:val="0"/>
          <w:marTop w:val="0"/>
          <w:marBottom w:val="0"/>
          <w:divBdr>
            <w:top w:val="none" w:sz="0" w:space="0" w:color="auto"/>
            <w:left w:val="none" w:sz="0" w:space="0" w:color="auto"/>
            <w:bottom w:val="none" w:sz="0" w:space="0" w:color="auto"/>
            <w:right w:val="none" w:sz="0" w:space="0" w:color="auto"/>
          </w:divBdr>
          <w:divsChild>
            <w:div w:id="1184392833">
              <w:marLeft w:val="0"/>
              <w:marRight w:val="0"/>
              <w:marTop w:val="0"/>
              <w:marBottom w:val="0"/>
              <w:divBdr>
                <w:top w:val="none" w:sz="0" w:space="0" w:color="auto"/>
                <w:left w:val="none" w:sz="0" w:space="0" w:color="auto"/>
                <w:bottom w:val="none" w:sz="0" w:space="0" w:color="auto"/>
                <w:right w:val="none" w:sz="0" w:space="0" w:color="auto"/>
              </w:divBdr>
              <w:divsChild>
                <w:div w:id="19543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500104">
          <w:marLeft w:val="0"/>
          <w:marRight w:val="0"/>
          <w:marTop w:val="0"/>
          <w:marBottom w:val="0"/>
          <w:divBdr>
            <w:top w:val="none" w:sz="0" w:space="0" w:color="auto"/>
            <w:left w:val="none" w:sz="0" w:space="0" w:color="auto"/>
            <w:bottom w:val="none" w:sz="0" w:space="0" w:color="auto"/>
            <w:right w:val="none" w:sz="0" w:space="0" w:color="auto"/>
          </w:divBdr>
          <w:divsChild>
            <w:div w:id="1046829206">
              <w:marLeft w:val="0"/>
              <w:marRight w:val="0"/>
              <w:marTop w:val="0"/>
              <w:marBottom w:val="0"/>
              <w:divBdr>
                <w:top w:val="none" w:sz="0" w:space="0" w:color="auto"/>
                <w:left w:val="none" w:sz="0" w:space="0" w:color="auto"/>
                <w:bottom w:val="none" w:sz="0" w:space="0" w:color="auto"/>
                <w:right w:val="none" w:sz="0" w:space="0" w:color="auto"/>
              </w:divBdr>
              <w:divsChild>
                <w:div w:id="156220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204681">
          <w:marLeft w:val="0"/>
          <w:marRight w:val="0"/>
          <w:marTop w:val="0"/>
          <w:marBottom w:val="0"/>
          <w:divBdr>
            <w:top w:val="none" w:sz="0" w:space="0" w:color="auto"/>
            <w:left w:val="none" w:sz="0" w:space="0" w:color="auto"/>
            <w:bottom w:val="none" w:sz="0" w:space="0" w:color="auto"/>
            <w:right w:val="none" w:sz="0" w:space="0" w:color="auto"/>
          </w:divBdr>
          <w:divsChild>
            <w:div w:id="701251639">
              <w:marLeft w:val="0"/>
              <w:marRight w:val="0"/>
              <w:marTop w:val="0"/>
              <w:marBottom w:val="0"/>
              <w:divBdr>
                <w:top w:val="none" w:sz="0" w:space="0" w:color="auto"/>
                <w:left w:val="none" w:sz="0" w:space="0" w:color="auto"/>
                <w:bottom w:val="none" w:sz="0" w:space="0" w:color="auto"/>
                <w:right w:val="none" w:sz="0" w:space="0" w:color="auto"/>
              </w:divBdr>
              <w:divsChild>
                <w:div w:id="195120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360451">
          <w:marLeft w:val="0"/>
          <w:marRight w:val="0"/>
          <w:marTop w:val="0"/>
          <w:marBottom w:val="0"/>
          <w:divBdr>
            <w:top w:val="none" w:sz="0" w:space="0" w:color="auto"/>
            <w:left w:val="none" w:sz="0" w:space="0" w:color="auto"/>
            <w:bottom w:val="none" w:sz="0" w:space="0" w:color="auto"/>
            <w:right w:val="none" w:sz="0" w:space="0" w:color="auto"/>
          </w:divBdr>
          <w:divsChild>
            <w:div w:id="1089691929">
              <w:marLeft w:val="0"/>
              <w:marRight w:val="0"/>
              <w:marTop w:val="0"/>
              <w:marBottom w:val="0"/>
              <w:divBdr>
                <w:top w:val="none" w:sz="0" w:space="0" w:color="auto"/>
                <w:left w:val="none" w:sz="0" w:space="0" w:color="auto"/>
                <w:bottom w:val="none" w:sz="0" w:space="0" w:color="auto"/>
                <w:right w:val="none" w:sz="0" w:space="0" w:color="auto"/>
              </w:divBdr>
              <w:divsChild>
                <w:div w:id="32178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75259">
          <w:marLeft w:val="0"/>
          <w:marRight w:val="0"/>
          <w:marTop w:val="0"/>
          <w:marBottom w:val="0"/>
          <w:divBdr>
            <w:top w:val="none" w:sz="0" w:space="0" w:color="auto"/>
            <w:left w:val="none" w:sz="0" w:space="0" w:color="auto"/>
            <w:bottom w:val="none" w:sz="0" w:space="0" w:color="auto"/>
            <w:right w:val="none" w:sz="0" w:space="0" w:color="auto"/>
          </w:divBdr>
          <w:divsChild>
            <w:div w:id="2001227526">
              <w:marLeft w:val="0"/>
              <w:marRight w:val="0"/>
              <w:marTop w:val="0"/>
              <w:marBottom w:val="0"/>
              <w:divBdr>
                <w:top w:val="none" w:sz="0" w:space="0" w:color="auto"/>
                <w:left w:val="none" w:sz="0" w:space="0" w:color="auto"/>
                <w:bottom w:val="none" w:sz="0" w:space="0" w:color="auto"/>
                <w:right w:val="none" w:sz="0" w:space="0" w:color="auto"/>
              </w:divBdr>
              <w:divsChild>
                <w:div w:id="42461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758272">
          <w:marLeft w:val="0"/>
          <w:marRight w:val="0"/>
          <w:marTop w:val="0"/>
          <w:marBottom w:val="0"/>
          <w:divBdr>
            <w:top w:val="none" w:sz="0" w:space="0" w:color="auto"/>
            <w:left w:val="none" w:sz="0" w:space="0" w:color="auto"/>
            <w:bottom w:val="none" w:sz="0" w:space="0" w:color="auto"/>
            <w:right w:val="none" w:sz="0" w:space="0" w:color="auto"/>
          </w:divBdr>
          <w:divsChild>
            <w:div w:id="1988171702">
              <w:marLeft w:val="0"/>
              <w:marRight w:val="0"/>
              <w:marTop w:val="0"/>
              <w:marBottom w:val="0"/>
              <w:divBdr>
                <w:top w:val="none" w:sz="0" w:space="0" w:color="auto"/>
                <w:left w:val="none" w:sz="0" w:space="0" w:color="auto"/>
                <w:bottom w:val="none" w:sz="0" w:space="0" w:color="auto"/>
                <w:right w:val="none" w:sz="0" w:space="0" w:color="auto"/>
              </w:divBdr>
              <w:divsChild>
                <w:div w:id="204139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856312">
          <w:marLeft w:val="0"/>
          <w:marRight w:val="0"/>
          <w:marTop w:val="0"/>
          <w:marBottom w:val="0"/>
          <w:divBdr>
            <w:top w:val="none" w:sz="0" w:space="0" w:color="auto"/>
            <w:left w:val="none" w:sz="0" w:space="0" w:color="auto"/>
            <w:bottom w:val="none" w:sz="0" w:space="0" w:color="auto"/>
            <w:right w:val="none" w:sz="0" w:space="0" w:color="auto"/>
          </w:divBdr>
          <w:divsChild>
            <w:div w:id="317461530">
              <w:marLeft w:val="0"/>
              <w:marRight w:val="0"/>
              <w:marTop w:val="0"/>
              <w:marBottom w:val="0"/>
              <w:divBdr>
                <w:top w:val="none" w:sz="0" w:space="0" w:color="auto"/>
                <w:left w:val="none" w:sz="0" w:space="0" w:color="auto"/>
                <w:bottom w:val="none" w:sz="0" w:space="0" w:color="auto"/>
                <w:right w:val="none" w:sz="0" w:space="0" w:color="auto"/>
              </w:divBdr>
              <w:divsChild>
                <w:div w:id="147313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05374">
          <w:marLeft w:val="0"/>
          <w:marRight w:val="0"/>
          <w:marTop w:val="0"/>
          <w:marBottom w:val="0"/>
          <w:divBdr>
            <w:top w:val="none" w:sz="0" w:space="0" w:color="auto"/>
            <w:left w:val="none" w:sz="0" w:space="0" w:color="auto"/>
            <w:bottom w:val="none" w:sz="0" w:space="0" w:color="auto"/>
            <w:right w:val="none" w:sz="0" w:space="0" w:color="auto"/>
          </w:divBdr>
          <w:divsChild>
            <w:div w:id="1984964739">
              <w:marLeft w:val="0"/>
              <w:marRight w:val="0"/>
              <w:marTop w:val="0"/>
              <w:marBottom w:val="0"/>
              <w:divBdr>
                <w:top w:val="none" w:sz="0" w:space="0" w:color="auto"/>
                <w:left w:val="none" w:sz="0" w:space="0" w:color="auto"/>
                <w:bottom w:val="none" w:sz="0" w:space="0" w:color="auto"/>
                <w:right w:val="none" w:sz="0" w:space="0" w:color="auto"/>
              </w:divBdr>
              <w:divsChild>
                <w:div w:id="744257954">
                  <w:marLeft w:val="0"/>
                  <w:marRight w:val="0"/>
                  <w:marTop w:val="0"/>
                  <w:marBottom w:val="0"/>
                  <w:divBdr>
                    <w:top w:val="none" w:sz="0" w:space="0" w:color="auto"/>
                    <w:left w:val="none" w:sz="0" w:space="0" w:color="auto"/>
                    <w:bottom w:val="none" w:sz="0" w:space="0" w:color="auto"/>
                    <w:right w:val="none" w:sz="0" w:space="0" w:color="auto"/>
                  </w:divBdr>
                </w:div>
                <w:div w:id="78638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377521">
          <w:marLeft w:val="0"/>
          <w:marRight w:val="0"/>
          <w:marTop w:val="0"/>
          <w:marBottom w:val="0"/>
          <w:divBdr>
            <w:top w:val="none" w:sz="0" w:space="0" w:color="auto"/>
            <w:left w:val="none" w:sz="0" w:space="0" w:color="auto"/>
            <w:bottom w:val="none" w:sz="0" w:space="0" w:color="auto"/>
            <w:right w:val="none" w:sz="0" w:space="0" w:color="auto"/>
          </w:divBdr>
          <w:divsChild>
            <w:div w:id="1532379495">
              <w:marLeft w:val="0"/>
              <w:marRight w:val="0"/>
              <w:marTop w:val="0"/>
              <w:marBottom w:val="0"/>
              <w:divBdr>
                <w:top w:val="none" w:sz="0" w:space="0" w:color="auto"/>
                <w:left w:val="none" w:sz="0" w:space="0" w:color="auto"/>
                <w:bottom w:val="none" w:sz="0" w:space="0" w:color="auto"/>
                <w:right w:val="none" w:sz="0" w:space="0" w:color="auto"/>
              </w:divBdr>
              <w:divsChild>
                <w:div w:id="93902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889369">
          <w:marLeft w:val="0"/>
          <w:marRight w:val="0"/>
          <w:marTop w:val="0"/>
          <w:marBottom w:val="0"/>
          <w:divBdr>
            <w:top w:val="none" w:sz="0" w:space="0" w:color="auto"/>
            <w:left w:val="none" w:sz="0" w:space="0" w:color="auto"/>
            <w:bottom w:val="none" w:sz="0" w:space="0" w:color="auto"/>
            <w:right w:val="none" w:sz="0" w:space="0" w:color="auto"/>
          </w:divBdr>
          <w:divsChild>
            <w:div w:id="1088234893">
              <w:marLeft w:val="0"/>
              <w:marRight w:val="0"/>
              <w:marTop w:val="0"/>
              <w:marBottom w:val="0"/>
              <w:divBdr>
                <w:top w:val="none" w:sz="0" w:space="0" w:color="auto"/>
                <w:left w:val="none" w:sz="0" w:space="0" w:color="auto"/>
                <w:bottom w:val="none" w:sz="0" w:space="0" w:color="auto"/>
                <w:right w:val="none" w:sz="0" w:space="0" w:color="auto"/>
              </w:divBdr>
              <w:divsChild>
                <w:div w:id="55007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28987">
          <w:marLeft w:val="0"/>
          <w:marRight w:val="0"/>
          <w:marTop w:val="0"/>
          <w:marBottom w:val="0"/>
          <w:divBdr>
            <w:top w:val="none" w:sz="0" w:space="0" w:color="auto"/>
            <w:left w:val="none" w:sz="0" w:space="0" w:color="auto"/>
            <w:bottom w:val="none" w:sz="0" w:space="0" w:color="auto"/>
            <w:right w:val="none" w:sz="0" w:space="0" w:color="auto"/>
          </w:divBdr>
          <w:divsChild>
            <w:div w:id="1478763887">
              <w:marLeft w:val="0"/>
              <w:marRight w:val="0"/>
              <w:marTop w:val="0"/>
              <w:marBottom w:val="0"/>
              <w:divBdr>
                <w:top w:val="none" w:sz="0" w:space="0" w:color="auto"/>
                <w:left w:val="none" w:sz="0" w:space="0" w:color="auto"/>
                <w:bottom w:val="none" w:sz="0" w:space="0" w:color="auto"/>
                <w:right w:val="none" w:sz="0" w:space="0" w:color="auto"/>
              </w:divBdr>
              <w:divsChild>
                <w:div w:id="796997344">
                  <w:marLeft w:val="0"/>
                  <w:marRight w:val="0"/>
                  <w:marTop w:val="0"/>
                  <w:marBottom w:val="0"/>
                  <w:divBdr>
                    <w:top w:val="none" w:sz="0" w:space="0" w:color="auto"/>
                    <w:left w:val="none" w:sz="0" w:space="0" w:color="auto"/>
                    <w:bottom w:val="none" w:sz="0" w:space="0" w:color="auto"/>
                    <w:right w:val="none" w:sz="0" w:space="0" w:color="auto"/>
                  </w:divBdr>
                </w:div>
                <w:div w:id="185310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536082">
          <w:marLeft w:val="0"/>
          <w:marRight w:val="0"/>
          <w:marTop w:val="0"/>
          <w:marBottom w:val="0"/>
          <w:divBdr>
            <w:top w:val="none" w:sz="0" w:space="0" w:color="auto"/>
            <w:left w:val="none" w:sz="0" w:space="0" w:color="auto"/>
            <w:bottom w:val="none" w:sz="0" w:space="0" w:color="auto"/>
            <w:right w:val="none" w:sz="0" w:space="0" w:color="auto"/>
          </w:divBdr>
          <w:divsChild>
            <w:div w:id="1715035527">
              <w:marLeft w:val="0"/>
              <w:marRight w:val="0"/>
              <w:marTop w:val="0"/>
              <w:marBottom w:val="0"/>
              <w:divBdr>
                <w:top w:val="none" w:sz="0" w:space="0" w:color="auto"/>
                <w:left w:val="none" w:sz="0" w:space="0" w:color="auto"/>
                <w:bottom w:val="none" w:sz="0" w:space="0" w:color="auto"/>
                <w:right w:val="none" w:sz="0" w:space="0" w:color="auto"/>
              </w:divBdr>
              <w:divsChild>
                <w:div w:id="199583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2225">
          <w:marLeft w:val="0"/>
          <w:marRight w:val="0"/>
          <w:marTop w:val="0"/>
          <w:marBottom w:val="0"/>
          <w:divBdr>
            <w:top w:val="none" w:sz="0" w:space="0" w:color="auto"/>
            <w:left w:val="none" w:sz="0" w:space="0" w:color="auto"/>
            <w:bottom w:val="none" w:sz="0" w:space="0" w:color="auto"/>
            <w:right w:val="none" w:sz="0" w:space="0" w:color="auto"/>
          </w:divBdr>
          <w:divsChild>
            <w:div w:id="2092968717">
              <w:marLeft w:val="0"/>
              <w:marRight w:val="0"/>
              <w:marTop w:val="0"/>
              <w:marBottom w:val="0"/>
              <w:divBdr>
                <w:top w:val="none" w:sz="0" w:space="0" w:color="auto"/>
                <w:left w:val="none" w:sz="0" w:space="0" w:color="auto"/>
                <w:bottom w:val="none" w:sz="0" w:space="0" w:color="auto"/>
                <w:right w:val="none" w:sz="0" w:space="0" w:color="auto"/>
              </w:divBdr>
              <w:divsChild>
                <w:div w:id="125273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39384">
          <w:marLeft w:val="0"/>
          <w:marRight w:val="0"/>
          <w:marTop w:val="0"/>
          <w:marBottom w:val="0"/>
          <w:divBdr>
            <w:top w:val="none" w:sz="0" w:space="0" w:color="auto"/>
            <w:left w:val="none" w:sz="0" w:space="0" w:color="auto"/>
            <w:bottom w:val="none" w:sz="0" w:space="0" w:color="auto"/>
            <w:right w:val="none" w:sz="0" w:space="0" w:color="auto"/>
          </w:divBdr>
          <w:divsChild>
            <w:div w:id="1346862987">
              <w:marLeft w:val="0"/>
              <w:marRight w:val="0"/>
              <w:marTop w:val="0"/>
              <w:marBottom w:val="0"/>
              <w:divBdr>
                <w:top w:val="none" w:sz="0" w:space="0" w:color="auto"/>
                <w:left w:val="none" w:sz="0" w:space="0" w:color="auto"/>
                <w:bottom w:val="none" w:sz="0" w:space="0" w:color="auto"/>
                <w:right w:val="none" w:sz="0" w:space="0" w:color="auto"/>
              </w:divBdr>
              <w:divsChild>
                <w:div w:id="149337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238875">
          <w:marLeft w:val="0"/>
          <w:marRight w:val="0"/>
          <w:marTop w:val="0"/>
          <w:marBottom w:val="0"/>
          <w:divBdr>
            <w:top w:val="none" w:sz="0" w:space="0" w:color="auto"/>
            <w:left w:val="none" w:sz="0" w:space="0" w:color="auto"/>
            <w:bottom w:val="none" w:sz="0" w:space="0" w:color="auto"/>
            <w:right w:val="none" w:sz="0" w:space="0" w:color="auto"/>
          </w:divBdr>
          <w:divsChild>
            <w:div w:id="487094962">
              <w:marLeft w:val="0"/>
              <w:marRight w:val="0"/>
              <w:marTop w:val="0"/>
              <w:marBottom w:val="0"/>
              <w:divBdr>
                <w:top w:val="none" w:sz="0" w:space="0" w:color="auto"/>
                <w:left w:val="none" w:sz="0" w:space="0" w:color="auto"/>
                <w:bottom w:val="none" w:sz="0" w:space="0" w:color="auto"/>
                <w:right w:val="none" w:sz="0" w:space="0" w:color="auto"/>
              </w:divBdr>
              <w:divsChild>
                <w:div w:id="220791992">
                  <w:marLeft w:val="0"/>
                  <w:marRight w:val="0"/>
                  <w:marTop w:val="0"/>
                  <w:marBottom w:val="0"/>
                  <w:divBdr>
                    <w:top w:val="none" w:sz="0" w:space="0" w:color="auto"/>
                    <w:left w:val="none" w:sz="0" w:space="0" w:color="auto"/>
                    <w:bottom w:val="none" w:sz="0" w:space="0" w:color="auto"/>
                    <w:right w:val="none" w:sz="0" w:space="0" w:color="auto"/>
                  </w:divBdr>
                </w:div>
                <w:div w:id="133722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0249">
          <w:marLeft w:val="0"/>
          <w:marRight w:val="0"/>
          <w:marTop w:val="0"/>
          <w:marBottom w:val="0"/>
          <w:divBdr>
            <w:top w:val="none" w:sz="0" w:space="0" w:color="auto"/>
            <w:left w:val="none" w:sz="0" w:space="0" w:color="auto"/>
            <w:bottom w:val="none" w:sz="0" w:space="0" w:color="auto"/>
            <w:right w:val="none" w:sz="0" w:space="0" w:color="auto"/>
          </w:divBdr>
          <w:divsChild>
            <w:div w:id="1998805814">
              <w:marLeft w:val="0"/>
              <w:marRight w:val="0"/>
              <w:marTop w:val="0"/>
              <w:marBottom w:val="0"/>
              <w:divBdr>
                <w:top w:val="none" w:sz="0" w:space="0" w:color="auto"/>
                <w:left w:val="none" w:sz="0" w:space="0" w:color="auto"/>
                <w:bottom w:val="none" w:sz="0" w:space="0" w:color="auto"/>
                <w:right w:val="none" w:sz="0" w:space="0" w:color="auto"/>
              </w:divBdr>
              <w:divsChild>
                <w:div w:id="43490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041289">
          <w:marLeft w:val="0"/>
          <w:marRight w:val="0"/>
          <w:marTop w:val="0"/>
          <w:marBottom w:val="0"/>
          <w:divBdr>
            <w:top w:val="none" w:sz="0" w:space="0" w:color="auto"/>
            <w:left w:val="none" w:sz="0" w:space="0" w:color="auto"/>
            <w:bottom w:val="none" w:sz="0" w:space="0" w:color="auto"/>
            <w:right w:val="none" w:sz="0" w:space="0" w:color="auto"/>
          </w:divBdr>
          <w:divsChild>
            <w:div w:id="976030092">
              <w:marLeft w:val="0"/>
              <w:marRight w:val="0"/>
              <w:marTop w:val="0"/>
              <w:marBottom w:val="0"/>
              <w:divBdr>
                <w:top w:val="none" w:sz="0" w:space="0" w:color="auto"/>
                <w:left w:val="none" w:sz="0" w:space="0" w:color="auto"/>
                <w:bottom w:val="none" w:sz="0" w:space="0" w:color="auto"/>
                <w:right w:val="none" w:sz="0" w:space="0" w:color="auto"/>
              </w:divBdr>
              <w:divsChild>
                <w:div w:id="48444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16329">
          <w:marLeft w:val="0"/>
          <w:marRight w:val="0"/>
          <w:marTop w:val="0"/>
          <w:marBottom w:val="0"/>
          <w:divBdr>
            <w:top w:val="none" w:sz="0" w:space="0" w:color="auto"/>
            <w:left w:val="none" w:sz="0" w:space="0" w:color="auto"/>
            <w:bottom w:val="none" w:sz="0" w:space="0" w:color="auto"/>
            <w:right w:val="none" w:sz="0" w:space="0" w:color="auto"/>
          </w:divBdr>
          <w:divsChild>
            <w:div w:id="492569055">
              <w:marLeft w:val="0"/>
              <w:marRight w:val="0"/>
              <w:marTop w:val="0"/>
              <w:marBottom w:val="0"/>
              <w:divBdr>
                <w:top w:val="none" w:sz="0" w:space="0" w:color="auto"/>
                <w:left w:val="none" w:sz="0" w:space="0" w:color="auto"/>
                <w:bottom w:val="none" w:sz="0" w:space="0" w:color="auto"/>
                <w:right w:val="none" w:sz="0" w:space="0" w:color="auto"/>
              </w:divBdr>
              <w:divsChild>
                <w:div w:id="31853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22648">
          <w:marLeft w:val="0"/>
          <w:marRight w:val="0"/>
          <w:marTop w:val="0"/>
          <w:marBottom w:val="0"/>
          <w:divBdr>
            <w:top w:val="none" w:sz="0" w:space="0" w:color="auto"/>
            <w:left w:val="none" w:sz="0" w:space="0" w:color="auto"/>
            <w:bottom w:val="none" w:sz="0" w:space="0" w:color="auto"/>
            <w:right w:val="none" w:sz="0" w:space="0" w:color="auto"/>
          </w:divBdr>
          <w:divsChild>
            <w:div w:id="487597083">
              <w:marLeft w:val="0"/>
              <w:marRight w:val="0"/>
              <w:marTop w:val="0"/>
              <w:marBottom w:val="0"/>
              <w:divBdr>
                <w:top w:val="none" w:sz="0" w:space="0" w:color="auto"/>
                <w:left w:val="none" w:sz="0" w:space="0" w:color="auto"/>
                <w:bottom w:val="none" w:sz="0" w:space="0" w:color="auto"/>
                <w:right w:val="none" w:sz="0" w:space="0" w:color="auto"/>
              </w:divBdr>
              <w:divsChild>
                <w:div w:id="1136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836169">
          <w:marLeft w:val="0"/>
          <w:marRight w:val="0"/>
          <w:marTop w:val="0"/>
          <w:marBottom w:val="0"/>
          <w:divBdr>
            <w:top w:val="none" w:sz="0" w:space="0" w:color="auto"/>
            <w:left w:val="none" w:sz="0" w:space="0" w:color="auto"/>
            <w:bottom w:val="none" w:sz="0" w:space="0" w:color="auto"/>
            <w:right w:val="none" w:sz="0" w:space="0" w:color="auto"/>
          </w:divBdr>
          <w:divsChild>
            <w:div w:id="215318252">
              <w:marLeft w:val="0"/>
              <w:marRight w:val="0"/>
              <w:marTop w:val="0"/>
              <w:marBottom w:val="0"/>
              <w:divBdr>
                <w:top w:val="none" w:sz="0" w:space="0" w:color="auto"/>
                <w:left w:val="none" w:sz="0" w:space="0" w:color="auto"/>
                <w:bottom w:val="none" w:sz="0" w:space="0" w:color="auto"/>
                <w:right w:val="none" w:sz="0" w:space="0" w:color="auto"/>
              </w:divBdr>
              <w:divsChild>
                <w:div w:id="22272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5774">
          <w:marLeft w:val="0"/>
          <w:marRight w:val="0"/>
          <w:marTop w:val="0"/>
          <w:marBottom w:val="0"/>
          <w:divBdr>
            <w:top w:val="none" w:sz="0" w:space="0" w:color="auto"/>
            <w:left w:val="none" w:sz="0" w:space="0" w:color="auto"/>
            <w:bottom w:val="none" w:sz="0" w:space="0" w:color="auto"/>
            <w:right w:val="none" w:sz="0" w:space="0" w:color="auto"/>
          </w:divBdr>
          <w:divsChild>
            <w:div w:id="2072731713">
              <w:marLeft w:val="0"/>
              <w:marRight w:val="0"/>
              <w:marTop w:val="0"/>
              <w:marBottom w:val="0"/>
              <w:divBdr>
                <w:top w:val="none" w:sz="0" w:space="0" w:color="auto"/>
                <w:left w:val="none" w:sz="0" w:space="0" w:color="auto"/>
                <w:bottom w:val="none" w:sz="0" w:space="0" w:color="auto"/>
                <w:right w:val="none" w:sz="0" w:space="0" w:color="auto"/>
              </w:divBdr>
              <w:divsChild>
                <w:div w:id="96327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922629">
          <w:marLeft w:val="0"/>
          <w:marRight w:val="0"/>
          <w:marTop w:val="0"/>
          <w:marBottom w:val="0"/>
          <w:divBdr>
            <w:top w:val="none" w:sz="0" w:space="0" w:color="auto"/>
            <w:left w:val="none" w:sz="0" w:space="0" w:color="auto"/>
            <w:bottom w:val="none" w:sz="0" w:space="0" w:color="auto"/>
            <w:right w:val="none" w:sz="0" w:space="0" w:color="auto"/>
          </w:divBdr>
          <w:divsChild>
            <w:div w:id="2024697469">
              <w:marLeft w:val="0"/>
              <w:marRight w:val="0"/>
              <w:marTop w:val="0"/>
              <w:marBottom w:val="0"/>
              <w:divBdr>
                <w:top w:val="none" w:sz="0" w:space="0" w:color="auto"/>
                <w:left w:val="none" w:sz="0" w:space="0" w:color="auto"/>
                <w:bottom w:val="none" w:sz="0" w:space="0" w:color="auto"/>
                <w:right w:val="none" w:sz="0" w:space="0" w:color="auto"/>
              </w:divBdr>
              <w:divsChild>
                <w:div w:id="16575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211741">
          <w:marLeft w:val="0"/>
          <w:marRight w:val="0"/>
          <w:marTop w:val="0"/>
          <w:marBottom w:val="0"/>
          <w:divBdr>
            <w:top w:val="none" w:sz="0" w:space="0" w:color="auto"/>
            <w:left w:val="none" w:sz="0" w:space="0" w:color="auto"/>
            <w:bottom w:val="none" w:sz="0" w:space="0" w:color="auto"/>
            <w:right w:val="none" w:sz="0" w:space="0" w:color="auto"/>
          </w:divBdr>
          <w:divsChild>
            <w:div w:id="1970696986">
              <w:marLeft w:val="0"/>
              <w:marRight w:val="0"/>
              <w:marTop w:val="0"/>
              <w:marBottom w:val="0"/>
              <w:divBdr>
                <w:top w:val="none" w:sz="0" w:space="0" w:color="auto"/>
                <w:left w:val="none" w:sz="0" w:space="0" w:color="auto"/>
                <w:bottom w:val="none" w:sz="0" w:space="0" w:color="auto"/>
                <w:right w:val="none" w:sz="0" w:space="0" w:color="auto"/>
              </w:divBdr>
              <w:divsChild>
                <w:div w:id="169052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409577">
          <w:marLeft w:val="0"/>
          <w:marRight w:val="0"/>
          <w:marTop w:val="0"/>
          <w:marBottom w:val="0"/>
          <w:divBdr>
            <w:top w:val="none" w:sz="0" w:space="0" w:color="auto"/>
            <w:left w:val="none" w:sz="0" w:space="0" w:color="auto"/>
            <w:bottom w:val="none" w:sz="0" w:space="0" w:color="auto"/>
            <w:right w:val="none" w:sz="0" w:space="0" w:color="auto"/>
          </w:divBdr>
          <w:divsChild>
            <w:div w:id="1719428255">
              <w:marLeft w:val="0"/>
              <w:marRight w:val="0"/>
              <w:marTop w:val="0"/>
              <w:marBottom w:val="0"/>
              <w:divBdr>
                <w:top w:val="none" w:sz="0" w:space="0" w:color="auto"/>
                <w:left w:val="none" w:sz="0" w:space="0" w:color="auto"/>
                <w:bottom w:val="none" w:sz="0" w:space="0" w:color="auto"/>
                <w:right w:val="none" w:sz="0" w:space="0" w:color="auto"/>
              </w:divBdr>
              <w:divsChild>
                <w:div w:id="66664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21063">
          <w:marLeft w:val="0"/>
          <w:marRight w:val="0"/>
          <w:marTop w:val="0"/>
          <w:marBottom w:val="0"/>
          <w:divBdr>
            <w:top w:val="none" w:sz="0" w:space="0" w:color="auto"/>
            <w:left w:val="none" w:sz="0" w:space="0" w:color="auto"/>
            <w:bottom w:val="none" w:sz="0" w:space="0" w:color="auto"/>
            <w:right w:val="none" w:sz="0" w:space="0" w:color="auto"/>
          </w:divBdr>
          <w:divsChild>
            <w:div w:id="1829593908">
              <w:marLeft w:val="0"/>
              <w:marRight w:val="0"/>
              <w:marTop w:val="0"/>
              <w:marBottom w:val="0"/>
              <w:divBdr>
                <w:top w:val="none" w:sz="0" w:space="0" w:color="auto"/>
                <w:left w:val="none" w:sz="0" w:space="0" w:color="auto"/>
                <w:bottom w:val="none" w:sz="0" w:space="0" w:color="auto"/>
                <w:right w:val="none" w:sz="0" w:space="0" w:color="auto"/>
              </w:divBdr>
              <w:divsChild>
                <w:div w:id="57771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154222">
          <w:marLeft w:val="0"/>
          <w:marRight w:val="0"/>
          <w:marTop w:val="0"/>
          <w:marBottom w:val="0"/>
          <w:divBdr>
            <w:top w:val="none" w:sz="0" w:space="0" w:color="auto"/>
            <w:left w:val="none" w:sz="0" w:space="0" w:color="auto"/>
            <w:bottom w:val="none" w:sz="0" w:space="0" w:color="auto"/>
            <w:right w:val="none" w:sz="0" w:space="0" w:color="auto"/>
          </w:divBdr>
          <w:divsChild>
            <w:div w:id="1454637322">
              <w:marLeft w:val="0"/>
              <w:marRight w:val="0"/>
              <w:marTop w:val="0"/>
              <w:marBottom w:val="0"/>
              <w:divBdr>
                <w:top w:val="none" w:sz="0" w:space="0" w:color="auto"/>
                <w:left w:val="none" w:sz="0" w:space="0" w:color="auto"/>
                <w:bottom w:val="none" w:sz="0" w:space="0" w:color="auto"/>
                <w:right w:val="none" w:sz="0" w:space="0" w:color="auto"/>
              </w:divBdr>
              <w:divsChild>
                <w:div w:id="158695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2192">
          <w:marLeft w:val="0"/>
          <w:marRight w:val="0"/>
          <w:marTop w:val="0"/>
          <w:marBottom w:val="0"/>
          <w:divBdr>
            <w:top w:val="none" w:sz="0" w:space="0" w:color="auto"/>
            <w:left w:val="none" w:sz="0" w:space="0" w:color="auto"/>
            <w:bottom w:val="none" w:sz="0" w:space="0" w:color="auto"/>
            <w:right w:val="none" w:sz="0" w:space="0" w:color="auto"/>
          </w:divBdr>
          <w:divsChild>
            <w:div w:id="2145343330">
              <w:marLeft w:val="0"/>
              <w:marRight w:val="0"/>
              <w:marTop w:val="0"/>
              <w:marBottom w:val="0"/>
              <w:divBdr>
                <w:top w:val="none" w:sz="0" w:space="0" w:color="auto"/>
                <w:left w:val="none" w:sz="0" w:space="0" w:color="auto"/>
                <w:bottom w:val="none" w:sz="0" w:space="0" w:color="auto"/>
                <w:right w:val="none" w:sz="0" w:space="0" w:color="auto"/>
              </w:divBdr>
              <w:divsChild>
                <w:div w:id="161408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747020">
          <w:marLeft w:val="0"/>
          <w:marRight w:val="0"/>
          <w:marTop w:val="0"/>
          <w:marBottom w:val="0"/>
          <w:divBdr>
            <w:top w:val="none" w:sz="0" w:space="0" w:color="auto"/>
            <w:left w:val="none" w:sz="0" w:space="0" w:color="auto"/>
            <w:bottom w:val="none" w:sz="0" w:space="0" w:color="auto"/>
            <w:right w:val="none" w:sz="0" w:space="0" w:color="auto"/>
          </w:divBdr>
          <w:divsChild>
            <w:div w:id="1758288188">
              <w:marLeft w:val="0"/>
              <w:marRight w:val="0"/>
              <w:marTop w:val="0"/>
              <w:marBottom w:val="0"/>
              <w:divBdr>
                <w:top w:val="none" w:sz="0" w:space="0" w:color="auto"/>
                <w:left w:val="none" w:sz="0" w:space="0" w:color="auto"/>
                <w:bottom w:val="none" w:sz="0" w:space="0" w:color="auto"/>
                <w:right w:val="none" w:sz="0" w:space="0" w:color="auto"/>
              </w:divBdr>
              <w:divsChild>
                <w:div w:id="163887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633593">
          <w:marLeft w:val="0"/>
          <w:marRight w:val="0"/>
          <w:marTop w:val="0"/>
          <w:marBottom w:val="0"/>
          <w:divBdr>
            <w:top w:val="none" w:sz="0" w:space="0" w:color="auto"/>
            <w:left w:val="none" w:sz="0" w:space="0" w:color="auto"/>
            <w:bottom w:val="none" w:sz="0" w:space="0" w:color="auto"/>
            <w:right w:val="none" w:sz="0" w:space="0" w:color="auto"/>
          </w:divBdr>
          <w:divsChild>
            <w:div w:id="1709256690">
              <w:marLeft w:val="0"/>
              <w:marRight w:val="0"/>
              <w:marTop w:val="0"/>
              <w:marBottom w:val="0"/>
              <w:divBdr>
                <w:top w:val="none" w:sz="0" w:space="0" w:color="auto"/>
                <w:left w:val="none" w:sz="0" w:space="0" w:color="auto"/>
                <w:bottom w:val="none" w:sz="0" w:space="0" w:color="auto"/>
                <w:right w:val="none" w:sz="0" w:space="0" w:color="auto"/>
              </w:divBdr>
              <w:divsChild>
                <w:div w:id="19890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73047">
          <w:marLeft w:val="0"/>
          <w:marRight w:val="0"/>
          <w:marTop w:val="0"/>
          <w:marBottom w:val="0"/>
          <w:divBdr>
            <w:top w:val="none" w:sz="0" w:space="0" w:color="auto"/>
            <w:left w:val="none" w:sz="0" w:space="0" w:color="auto"/>
            <w:bottom w:val="none" w:sz="0" w:space="0" w:color="auto"/>
            <w:right w:val="none" w:sz="0" w:space="0" w:color="auto"/>
          </w:divBdr>
          <w:divsChild>
            <w:div w:id="1679884478">
              <w:marLeft w:val="0"/>
              <w:marRight w:val="0"/>
              <w:marTop w:val="0"/>
              <w:marBottom w:val="0"/>
              <w:divBdr>
                <w:top w:val="none" w:sz="0" w:space="0" w:color="auto"/>
                <w:left w:val="none" w:sz="0" w:space="0" w:color="auto"/>
                <w:bottom w:val="none" w:sz="0" w:space="0" w:color="auto"/>
                <w:right w:val="none" w:sz="0" w:space="0" w:color="auto"/>
              </w:divBdr>
              <w:divsChild>
                <w:div w:id="1199008271">
                  <w:marLeft w:val="0"/>
                  <w:marRight w:val="0"/>
                  <w:marTop w:val="0"/>
                  <w:marBottom w:val="0"/>
                  <w:divBdr>
                    <w:top w:val="none" w:sz="0" w:space="0" w:color="auto"/>
                    <w:left w:val="none" w:sz="0" w:space="0" w:color="auto"/>
                    <w:bottom w:val="none" w:sz="0" w:space="0" w:color="auto"/>
                    <w:right w:val="none" w:sz="0" w:space="0" w:color="auto"/>
                  </w:divBdr>
                </w:div>
                <w:div w:id="159732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994048">
          <w:marLeft w:val="0"/>
          <w:marRight w:val="0"/>
          <w:marTop w:val="0"/>
          <w:marBottom w:val="0"/>
          <w:divBdr>
            <w:top w:val="none" w:sz="0" w:space="0" w:color="auto"/>
            <w:left w:val="none" w:sz="0" w:space="0" w:color="auto"/>
            <w:bottom w:val="none" w:sz="0" w:space="0" w:color="auto"/>
            <w:right w:val="none" w:sz="0" w:space="0" w:color="auto"/>
          </w:divBdr>
          <w:divsChild>
            <w:div w:id="117989969">
              <w:marLeft w:val="0"/>
              <w:marRight w:val="0"/>
              <w:marTop w:val="0"/>
              <w:marBottom w:val="0"/>
              <w:divBdr>
                <w:top w:val="none" w:sz="0" w:space="0" w:color="auto"/>
                <w:left w:val="none" w:sz="0" w:space="0" w:color="auto"/>
                <w:bottom w:val="none" w:sz="0" w:space="0" w:color="auto"/>
                <w:right w:val="none" w:sz="0" w:space="0" w:color="auto"/>
              </w:divBdr>
              <w:divsChild>
                <w:div w:id="84751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694547">
          <w:marLeft w:val="0"/>
          <w:marRight w:val="0"/>
          <w:marTop w:val="0"/>
          <w:marBottom w:val="0"/>
          <w:divBdr>
            <w:top w:val="none" w:sz="0" w:space="0" w:color="auto"/>
            <w:left w:val="none" w:sz="0" w:space="0" w:color="auto"/>
            <w:bottom w:val="none" w:sz="0" w:space="0" w:color="auto"/>
            <w:right w:val="none" w:sz="0" w:space="0" w:color="auto"/>
          </w:divBdr>
          <w:divsChild>
            <w:div w:id="1665820993">
              <w:marLeft w:val="0"/>
              <w:marRight w:val="0"/>
              <w:marTop w:val="0"/>
              <w:marBottom w:val="0"/>
              <w:divBdr>
                <w:top w:val="none" w:sz="0" w:space="0" w:color="auto"/>
                <w:left w:val="none" w:sz="0" w:space="0" w:color="auto"/>
                <w:bottom w:val="none" w:sz="0" w:space="0" w:color="auto"/>
                <w:right w:val="none" w:sz="0" w:space="0" w:color="auto"/>
              </w:divBdr>
              <w:divsChild>
                <w:div w:id="131066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35245">
          <w:marLeft w:val="0"/>
          <w:marRight w:val="0"/>
          <w:marTop w:val="0"/>
          <w:marBottom w:val="0"/>
          <w:divBdr>
            <w:top w:val="none" w:sz="0" w:space="0" w:color="auto"/>
            <w:left w:val="none" w:sz="0" w:space="0" w:color="auto"/>
            <w:bottom w:val="none" w:sz="0" w:space="0" w:color="auto"/>
            <w:right w:val="none" w:sz="0" w:space="0" w:color="auto"/>
          </w:divBdr>
          <w:divsChild>
            <w:div w:id="485123529">
              <w:marLeft w:val="0"/>
              <w:marRight w:val="0"/>
              <w:marTop w:val="0"/>
              <w:marBottom w:val="0"/>
              <w:divBdr>
                <w:top w:val="none" w:sz="0" w:space="0" w:color="auto"/>
                <w:left w:val="none" w:sz="0" w:space="0" w:color="auto"/>
                <w:bottom w:val="none" w:sz="0" w:space="0" w:color="auto"/>
                <w:right w:val="none" w:sz="0" w:space="0" w:color="auto"/>
              </w:divBdr>
              <w:divsChild>
                <w:div w:id="60361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174246">
          <w:marLeft w:val="0"/>
          <w:marRight w:val="0"/>
          <w:marTop w:val="0"/>
          <w:marBottom w:val="0"/>
          <w:divBdr>
            <w:top w:val="none" w:sz="0" w:space="0" w:color="auto"/>
            <w:left w:val="none" w:sz="0" w:space="0" w:color="auto"/>
            <w:bottom w:val="none" w:sz="0" w:space="0" w:color="auto"/>
            <w:right w:val="none" w:sz="0" w:space="0" w:color="auto"/>
          </w:divBdr>
          <w:divsChild>
            <w:div w:id="1864392544">
              <w:marLeft w:val="0"/>
              <w:marRight w:val="0"/>
              <w:marTop w:val="0"/>
              <w:marBottom w:val="0"/>
              <w:divBdr>
                <w:top w:val="none" w:sz="0" w:space="0" w:color="auto"/>
                <w:left w:val="none" w:sz="0" w:space="0" w:color="auto"/>
                <w:bottom w:val="none" w:sz="0" w:space="0" w:color="auto"/>
                <w:right w:val="none" w:sz="0" w:space="0" w:color="auto"/>
              </w:divBdr>
              <w:divsChild>
                <w:div w:id="16958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364084">
      <w:bodyDiv w:val="1"/>
      <w:marLeft w:val="0"/>
      <w:marRight w:val="0"/>
      <w:marTop w:val="0"/>
      <w:marBottom w:val="0"/>
      <w:divBdr>
        <w:top w:val="none" w:sz="0" w:space="0" w:color="auto"/>
        <w:left w:val="none" w:sz="0" w:space="0" w:color="auto"/>
        <w:bottom w:val="none" w:sz="0" w:space="0" w:color="auto"/>
        <w:right w:val="none" w:sz="0" w:space="0" w:color="auto"/>
      </w:divBdr>
    </w:div>
    <w:div w:id="1562977539">
      <w:bodyDiv w:val="1"/>
      <w:marLeft w:val="0"/>
      <w:marRight w:val="0"/>
      <w:marTop w:val="0"/>
      <w:marBottom w:val="0"/>
      <w:divBdr>
        <w:top w:val="none" w:sz="0" w:space="0" w:color="auto"/>
        <w:left w:val="none" w:sz="0" w:space="0" w:color="auto"/>
        <w:bottom w:val="none" w:sz="0" w:space="0" w:color="auto"/>
        <w:right w:val="none" w:sz="0" w:space="0" w:color="auto"/>
      </w:divBdr>
    </w:div>
    <w:div w:id="1566604630">
      <w:bodyDiv w:val="1"/>
      <w:marLeft w:val="0"/>
      <w:marRight w:val="0"/>
      <w:marTop w:val="0"/>
      <w:marBottom w:val="0"/>
      <w:divBdr>
        <w:top w:val="none" w:sz="0" w:space="0" w:color="auto"/>
        <w:left w:val="none" w:sz="0" w:space="0" w:color="auto"/>
        <w:bottom w:val="none" w:sz="0" w:space="0" w:color="auto"/>
        <w:right w:val="none" w:sz="0" w:space="0" w:color="auto"/>
      </w:divBdr>
    </w:div>
    <w:div w:id="1582563519">
      <w:bodyDiv w:val="1"/>
      <w:marLeft w:val="0"/>
      <w:marRight w:val="0"/>
      <w:marTop w:val="0"/>
      <w:marBottom w:val="0"/>
      <w:divBdr>
        <w:top w:val="none" w:sz="0" w:space="0" w:color="auto"/>
        <w:left w:val="none" w:sz="0" w:space="0" w:color="auto"/>
        <w:bottom w:val="none" w:sz="0" w:space="0" w:color="auto"/>
        <w:right w:val="none" w:sz="0" w:space="0" w:color="auto"/>
      </w:divBdr>
    </w:div>
    <w:div w:id="1685596547">
      <w:bodyDiv w:val="1"/>
      <w:marLeft w:val="0"/>
      <w:marRight w:val="0"/>
      <w:marTop w:val="0"/>
      <w:marBottom w:val="0"/>
      <w:divBdr>
        <w:top w:val="none" w:sz="0" w:space="0" w:color="auto"/>
        <w:left w:val="none" w:sz="0" w:space="0" w:color="auto"/>
        <w:bottom w:val="none" w:sz="0" w:space="0" w:color="auto"/>
        <w:right w:val="none" w:sz="0" w:space="0" w:color="auto"/>
      </w:divBdr>
    </w:div>
    <w:div w:id="1751661864">
      <w:bodyDiv w:val="1"/>
      <w:marLeft w:val="0"/>
      <w:marRight w:val="0"/>
      <w:marTop w:val="0"/>
      <w:marBottom w:val="0"/>
      <w:divBdr>
        <w:top w:val="none" w:sz="0" w:space="0" w:color="auto"/>
        <w:left w:val="none" w:sz="0" w:space="0" w:color="auto"/>
        <w:bottom w:val="none" w:sz="0" w:space="0" w:color="auto"/>
        <w:right w:val="none" w:sz="0" w:space="0" w:color="auto"/>
      </w:divBdr>
    </w:div>
    <w:div w:id="1804496809">
      <w:bodyDiv w:val="1"/>
      <w:marLeft w:val="0"/>
      <w:marRight w:val="0"/>
      <w:marTop w:val="0"/>
      <w:marBottom w:val="0"/>
      <w:divBdr>
        <w:top w:val="none" w:sz="0" w:space="0" w:color="auto"/>
        <w:left w:val="none" w:sz="0" w:space="0" w:color="auto"/>
        <w:bottom w:val="none" w:sz="0" w:space="0" w:color="auto"/>
        <w:right w:val="none" w:sz="0" w:space="0" w:color="auto"/>
      </w:divBdr>
    </w:div>
    <w:div w:id="1806434615">
      <w:bodyDiv w:val="1"/>
      <w:marLeft w:val="0"/>
      <w:marRight w:val="0"/>
      <w:marTop w:val="0"/>
      <w:marBottom w:val="0"/>
      <w:divBdr>
        <w:top w:val="none" w:sz="0" w:space="0" w:color="auto"/>
        <w:left w:val="none" w:sz="0" w:space="0" w:color="auto"/>
        <w:bottom w:val="none" w:sz="0" w:space="0" w:color="auto"/>
        <w:right w:val="none" w:sz="0" w:space="0" w:color="auto"/>
      </w:divBdr>
    </w:div>
    <w:div w:id="1817529462">
      <w:bodyDiv w:val="1"/>
      <w:marLeft w:val="0"/>
      <w:marRight w:val="0"/>
      <w:marTop w:val="0"/>
      <w:marBottom w:val="0"/>
      <w:divBdr>
        <w:top w:val="none" w:sz="0" w:space="0" w:color="auto"/>
        <w:left w:val="none" w:sz="0" w:space="0" w:color="auto"/>
        <w:bottom w:val="none" w:sz="0" w:space="0" w:color="auto"/>
        <w:right w:val="none" w:sz="0" w:space="0" w:color="auto"/>
      </w:divBdr>
    </w:div>
    <w:div w:id="1820029630">
      <w:bodyDiv w:val="1"/>
      <w:marLeft w:val="0"/>
      <w:marRight w:val="0"/>
      <w:marTop w:val="0"/>
      <w:marBottom w:val="0"/>
      <w:divBdr>
        <w:top w:val="none" w:sz="0" w:space="0" w:color="auto"/>
        <w:left w:val="none" w:sz="0" w:space="0" w:color="auto"/>
        <w:bottom w:val="none" w:sz="0" w:space="0" w:color="auto"/>
        <w:right w:val="none" w:sz="0" w:space="0" w:color="auto"/>
      </w:divBdr>
    </w:div>
    <w:div w:id="1878855842">
      <w:bodyDiv w:val="1"/>
      <w:marLeft w:val="0"/>
      <w:marRight w:val="0"/>
      <w:marTop w:val="0"/>
      <w:marBottom w:val="0"/>
      <w:divBdr>
        <w:top w:val="none" w:sz="0" w:space="0" w:color="auto"/>
        <w:left w:val="none" w:sz="0" w:space="0" w:color="auto"/>
        <w:bottom w:val="none" w:sz="0" w:space="0" w:color="auto"/>
        <w:right w:val="none" w:sz="0" w:space="0" w:color="auto"/>
      </w:divBdr>
    </w:div>
    <w:div w:id="1900894684">
      <w:bodyDiv w:val="1"/>
      <w:marLeft w:val="0"/>
      <w:marRight w:val="0"/>
      <w:marTop w:val="0"/>
      <w:marBottom w:val="0"/>
      <w:divBdr>
        <w:top w:val="none" w:sz="0" w:space="0" w:color="auto"/>
        <w:left w:val="none" w:sz="0" w:space="0" w:color="auto"/>
        <w:bottom w:val="none" w:sz="0" w:space="0" w:color="auto"/>
        <w:right w:val="none" w:sz="0" w:space="0" w:color="auto"/>
      </w:divBdr>
    </w:div>
    <w:div w:id="1998920781">
      <w:bodyDiv w:val="1"/>
      <w:marLeft w:val="0"/>
      <w:marRight w:val="0"/>
      <w:marTop w:val="0"/>
      <w:marBottom w:val="0"/>
      <w:divBdr>
        <w:top w:val="none" w:sz="0" w:space="0" w:color="auto"/>
        <w:left w:val="none" w:sz="0" w:space="0" w:color="auto"/>
        <w:bottom w:val="none" w:sz="0" w:space="0" w:color="auto"/>
        <w:right w:val="none" w:sz="0" w:space="0" w:color="auto"/>
      </w:divBdr>
    </w:div>
    <w:div w:id="2019650673">
      <w:bodyDiv w:val="1"/>
      <w:marLeft w:val="0"/>
      <w:marRight w:val="0"/>
      <w:marTop w:val="0"/>
      <w:marBottom w:val="0"/>
      <w:divBdr>
        <w:top w:val="none" w:sz="0" w:space="0" w:color="auto"/>
        <w:left w:val="none" w:sz="0" w:space="0" w:color="auto"/>
        <w:bottom w:val="none" w:sz="0" w:space="0" w:color="auto"/>
        <w:right w:val="none" w:sz="0" w:space="0" w:color="auto"/>
      </w:divBdr>
    </w:div>
    <w:div w:id="2025009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7@3.2GH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customXml/itemProps3.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4.xml><?xml version="1.0" encoding="utf-8"?>
<ds:datastoreItem xmlns:ds="http://schemas.openxmlformats.org/officeDocument/2006/customXml" ds:itemID="{47B155DB-A511-4CF4-A532-BC21E7B3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9941</Words>
  <Characters>54677</Characters>
  <Application>Microsoft Office Word</Application>
  <DocSecurity>0</DocSecurity>
  <Lines>455</Lines>
  <Paragraphs>128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Eduardo Alejandro Arroyo Ledesma</cp:lastModifiedBy>
  <cp:revision>5</cp:revision>
  <cp:lastPrinted>2025-03-19T17:58:00Z</cp:lastPrinted>
  <dcterms:created xsi:type="dcterms:W3CDTF">2025-04-11T22:16:00Z</dcterms:created>
  <dcterms:modified xsi:type="dcterms:W3CDTF">2025-04-23T16:00:00Z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